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337EB" w14:textId="77777777"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Приложение №</w:t>
      </w:r>
      <w:r w:rsidRPr="0064738A">
        <w:rPr>
          <w:rFonts w:ascii="GHEA Grapalat" w:hAnsi="GHEA Grapalat"/>
          <w:i/>
        </w:rPr>
        <w:t>8</w:t>
      </w:r>
      <w:r w:rsidRPr="006D6926">
        <w:rPr>
          <w:rFonts w:ascii="GHEA Grapalat" w:hAnsi="GHEA Grapalat"/>
          <w:i/>
        </w:rPr>
        <w:t xml:space="preserve"> </w:t>
      </w:r>
    </w:p>
    <w:p w14:paraId="6484F8BA" w14:textId="77777777"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 xml:space="preserve">к приказу Министра финансов РА </w:t>
      </w:r>
      <w:r w:rsidRPr="006D6926">
        <w:rPr>
          <w:rFonts w:ascii="GHEA Grapalat" w:hAnsi="GHEA Grapalat" w:cs="Sylfaen"/>
          <w:i/>
        </w:rPr>
        <w:br/>
      </w:r>
      <w:r w:rsidRPr="006D6926">
        <w:rPr>
          <w:rFonts w:ascii="GHEA Grapalat" w:hAnsi="GHEA Grapalat"/>
          <w:i/>
        </w:rPr>
        <w:t xml:space="preserve">от </w:t>
      </w:r>
      <w:r w:rsidR="0064738A">
        <w:rPr>
          <w:rFonts w:ascii="GHEA Grapalat" w:hAnsi="GHEA Grapalat"/>
          <w:i/>
        </w:rPr>
        <w:t>31</w:t>
      </w:r>
      <w:r w:rsidRPr="006D6926">
        <w:rPr>
          <w:rFonts w:ascii="GHEA Grapalat" w:hAnsi="GHEA Grapalat"/>
          <w:i/>
          <w:lang w:val="hy-AM"/>
        </w:rPr>
        <w:t xml:space="preserve"> </w:t>
      </w:r>
      <w:r w:rsidRPr="006D6926">
        <w:rPr>
          <w:rFonts w:ascii="GHEA Grapalat" w:hAnsi="GHEA Grapalat"/>
          <w:i/>
        </w:rPr>
        <w:t>ма</w:t>
      </w:r>
      <w:r w:rsidR="0064738A">
        <w:rPr>
          <w:rFonts w:ascii="GHEA Grapalat" w:hAnsi="GHEA Grapalat"/>
          <w:i/>
        </w:rPr>
        <w:t xml:space="preserve">я </w:t>
      </w:r>
      <w:r w:rsidRPr="006D6926">
        <w:rPr>
          <w:rFonts w:ascii="GHEA Grapalat" w:hAnsi="GHEA Grapalat"/>
          <w:i/>
        </w:rPr>
        <w:t xml:space="preserve">2022 года № </w:t>
      </w:r>
      <w:r w:rsidR="00A425B6">
        <w:rPr>
          <w:rFonts w:ascii="GHEA Grapalat" w:hAnsi="GHEA Grapalat"/>
          <w:i/>
        </w:rPr>
        <w:t>235</w:t>
      </w:r>
      <w:r w:rsidRPr="006D6926">
        <w:rPr>
          <w:rFonts w:ascii="GHEA Grapalat" w:hAnsi="GHEA Grapalat"/>
          <w:i/>
        </w:rPr>
        <w:t xml:space="preserve">-A </w:t>
      </w:r>
    </w:p>
    <w:p w14:paraId="5C46E6EA" w14:textId="77777777" w:rsidR="006D6926" w:rsidRPr="006D6926" w:rsidRDefault="006D6926" w:rsidP="006D6926">
      <w:pPr>
        <w:widowControl w:val="0"/>
        <w:spacing w:after="160" w:line="360" w:lineRule="auto"/>
        <w:ind w:firstLine="567"/>
        <w:jc w:val="right"/>
        <w:rPr>
          <w:rFonts w:ascii="GHEA Grapalat" w:hAnsi="GHEA Grapalat" w:cs="Sylfaen"/>
          <w:i/>
        </w:rPr>
      </w:pPr>
    </w:p>
    <w:p w14:paraId="271575B4" w14:textId="77777777"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14:paraId="691B0CA5" w14:textId="77777777" w:rsidR="00807048" w:rsidRPr="001C4572" w:rsidRDefault="00807048" w:rsidP="00807048">
      <w:pPr>
        <w:pStyle w:val="a3"/>
        <w:widowControl w:val="0"/>
        <w:spacing w:after="160" w:line="240" w:lineRule="auto"/>
        <w:ind w:firstLine="0"/>
        <w:jc w:val="center"/>
        <w:rPr>
          <w:rFonts w:ascii="GHEA Grapalat" w:hAnsi="GHEA Grapalat"/>
          <w:i w:val="0"/>
          <w:sz w:val="24"/>
          <w:szCs w:val="24"/>
        </w:rPr>
      </w:pPr>
      <w:r w:rsidRPr="001C4572">
        <w:rPr>
          <w:rFonts w:ascii="GHEA Grapalat" w:hAnsi="GHEA Grapalat"/>
          <w:i w:val="0"/>
          <w:sz w:val="24"/>
          <w:szCs w:val="24"/>
        </w:rPr>
        <w:t>ОБЪЯВЛЕНИЕ</w:t>
      </w:r>
    </w:p>
    <w:p w14:paraId="4DC0F5C6" w14:textId="77777777" w:rsidR="00807048" w:rsidRPr="001C4572" w:rsidRDefault="00807048" w:rsidP="00807048">
      <w:pPr>
        <w:pStyle w:val="a3"/>
        <w:widowControl w:val="0"/>
        <w:spacing w:after="160" w:line="240" w:lineRule="auto"/>
        <w:ind w:firstLine="0"/>
        <w:jc w:val="center"/>
        <w:rPr>
          <w:rFonts w:ascii="GHEA Grapalat" w:hAnsi="GHEA Grapalat"/>
          <w:i w:val="0"/>
          <w:sz w:val="24"/>
          <w:szCs w:val="24"/>
        </w:rPr>
      </w:pPr>
      <w:r w:rsidRPr="001C4572">
        <w:rPr>
          <w:rFonts w:ascii="GHEA Grapalat" w:hAnsi="GHEA Grapalat"/>
          <w:i w:val="0"/>
          <w:sz w:val="24"/>
          <w:szCs w:val="24"/>
        </w:rPr>
        <w:t>ОБ ОТКРЫТОМ КОНКУРСЕ</w:t>
      </w:r>
      <w:r w:rsidRPr="001C4572">
        <w:rPr>
          <w:rStyle w:val="af6"/>
          <w:rFonts w:ascii="GHEA Grapalat" w:hAnsi="GHEA Grapalat"/>
          <w:i w:val="0"/>
          <w:sz w:val="24"/>
          <w:szCs w:val="24"/>
        </w:rPr>
        <w:footnoteReference w:customMarkFollows="1" w:id="1"/>
        <w:t>*</w:t>
      </w:r>
    </w:p>
    <w:p w14:paraId="7EA192FB" w14:textId="77777777" w:rsidR="00807048" w:rsidRPr="001C4572" w:rsidRDefault="00807048" w:rsidP="00807048">
      <w:pPr>
        <w:pStyle w:val="a3"/>
        <w:widowControl w:val="0"/>
        <w:spacing w:after="160" w:line="240" w:lineRule="auto"/>
        <w:ind w:firstLine="0"/>
        <w:jc w:val="center"/>
        <w:rPr>
          <w:rFonts w:ascii="GHEA Grapalat" w:hAnsi="GHEA Grapalat"/>
          <w:i w:val="0"/>
          <w:sz w:val="24"/>
          <w:szCs w:val="24"/>
        </w:rPr>
      </w:pPr>
    </w:p>
    <w:p w14:paraId="17909029" w14:textId="7AC82215" w:rsidR="00807048" w:rsidRPr="001C4572" w:rsidRDefault="00807048" w:rsidP="00807048">
      <w:pPr>
        <w:pStyle w:val="a3"/>
        <w:widowControl w:val="0"/>
        <w:spacing w:after="160" w:line="240" w:lineRule="auto"/>
        <w:ind w:firstLine="0"/>
        <w:jc w:val="center"/>
        <w:rPr>
          <w:rFonts w:ascii="GHEA Grapalat" w:hAnsi="GHEA Grapalat"/>
          <w:i w:val="0"/>
          <w:sz w:val="24"/>
          <w:szCs w:val="24"/>
        </w:rPr>
      </w:pPr>
      <w:r w:rsidRPr="001C4572">
        <w:rPr>
          <w:rFonts w:ascii="GHEA Grapalat" w:hAnsi="GHEA Grapalat"/>
          <w:i w:val="0"/>
          <w:sz w:val="24"/>
          <w:szCs w:val="24"/>
        </w:rPr>
        <w:t>Настоящий текст объявления утвержден Решением Оценочной Комиссии от "</w:t>
      </w:r>
      <w:r w:rsidR="00DB1EFA">
        <w:rPr>
          <w:rFonts w:ascii="GHEA Grapalat" w:hAnsi="GHEA Grapalat"/>
          <w:i w:val="0"/>
          <w:sz w:val="24"/>
          <w:szCs w:val="24"/>
          <w:lang w:val="hy-AM"/>
        </w:rPr>
        <w:t>2</w:t>
      </w:r>
      <w:r w:rsidR="008C3E62">
        <w:rPr>
          <w:rFonts w:ascii="GHEA Grapalat" w:hAnsi="GHEA Grapalat"/>
          <w:i w:val="0"/>
          <w:sz w:val="24"/>
          <w:szCs w:val="24"/>
          <w:lang w:val="hy-AM"/>
        </w:rPr>
        <w:t>5</w:t>
      </w:r>
      <w:r w:rsidRPr="001C4572">
        <w:rPr>
          <w:rFonts w:ascii="GHEA Grapalat" w:hAnsi="GHEA Grapalat"/>
          <w:i w:val="0"/>
          <w:sz w:val="24"/>
          <w:szCs w:val="24"/>
        </w:rPr>
        <w:t>" "</w:t>
      </w:r>
      <w:r w:rsidR="00D21096">
        <w:rPr>
          <w:rFonts w:ascii="GHEA Grapalat" w:hAnsi="GHEA Grapalat"/>
          <w:i w:val="0"/>
          <w:sz w:val="24"/>
          <w:szCs w:val="24"/>
          <w:lang w:val="hy-AM"/>
        </w:rPr>
        <w:t>0</w:t>
      </w:r>
      <w:r w:rsidR="00DB1EFA">
        <w:rPr>
          <w:rFonts w:ascii="GHEA Grapalat" w:hAnsi="GHEA Grapalat"/>
          <w:i w:val="0"/>
          <w:sz w:val="24"/>
          <w:szCs w:val="24"/>
          <w:lang w:val="hy-AM"/>
        </w:rPr>
        <w:t>9</w:t>
      </w:r>
      <w:r w:rsidRPr="001C4572">
        <w:rPr>
          <w:rFonts w:ascii="GHEA Grapalat" w:hAnsi="GHEA Grapalat"/>
          <w:i w:val="0"/>
          <w:sz w:val="24"/>
          <w:szCs w:val="24"/>
        </w:rPr>
        <w:t>" 20</w:t>
      </w:r>
      <w:r w:rsidRPr="001C4572">
        <w:rPr>
          <w:rFonts w:ascii="GHEA Grapalat" w:hAnsi="GHEA Grapalat"/>
          <w:i w:val="0"/>
          <w:sz w:val="24"/>
          <w:szCs w:val="24"/>
          <w:lang w:val="hy-AM"/>
        </w:rPr>
        <w:t>2</w:t>
      </w:r>
      <w:r w:rsidR="00D21096">
        <w:rPr>
          <w:rFonts w:ascii="GHEA Grapalat" w:hAnsi="GHEA Grapalat"/>
          <w:i w:val="0"/>
          <w:sz w:val="24"/>
          <w:szCs w:val="24"/>
          <w:lang w:val="hy-AM"/>
        </w:rPr>
        <w:t>3</w:t>
      </w:r>
      <w:r w:rsidRPr="001C4572">
        <w:rPr>
          <w:rFonts w:ascii="GHEA Grapalat" w:hAnsi="GHEA Grapalat"/>
          <w:i w:val="0"/>
          <w:sz w:val="24"/>
          <w:szCs w:val="24"/>
        </w:rPr>
        <w:t xml:space="preserve"> года "номер решения" </w:t>
      </w:r>
    </w:p>
    <w:p w14:paraId="1FF73ACE" w14:textId="776E1169" w:rsidR="00807048" w:rsidRPr="00DB1EFA" w:rsidRDefault="00807048" w:rsidP="00807048">
      <w:pPr>
        <w:pStyle w:val="a3"/>
        <w:widowControl w:val="0"/>
        <w:spacing w:after="160" w:line="240" w:lineRule="auto"/>
        <w:ind w:firstLine="0"/>
        <w:jc w:val="center"/>
        <w:rPr>
          <w:rFonts w:ascii="GHEA Grapalat" w:hAnsi="GHEA Grapalat"/>
          <w:i w:val="0"/>
          <w:sz w:val="24"/>
          <w:szCs w:val="24"/>
          <w:lang w:val="hy-AM"/>
        </w:rPr>
      </w:pPr>
      <w:r w:rsidRPr="001C4572">
        <w:rPr>
          <w:rFonts w:ascii="GHEA Grapalat" w:hAnsi="GHEA Grapalat"/>
          <w:i w:val="0"/>
          <w:sz w:val="24"/>
          <w:szCs w:val="24"/>
        </w:rPr>
        <w:t xml:space="preserve">Код процедуры </w:t>
      </w:r>
      <w:r>
        <w:rPr>
          <w:rFonts w:ascii="GHEA Grapalat" w:hAnsi="GHEA Grapalat"/>
          <w:i w:val="0"/>
          <w:sz w:val="24"/>
          <w:szCs w:val="24"/>
        </w:rPr>
        <w:t>О</w:t>
      </w:r>
      <w:r w:rsidR="00C5665E">
        <w:rPr>
          <w:rFonts w:ascii="GHEA Grapalat" w:hAnsi="GHEA Grapalat"/>
          <w:i w:val="0"/>
          <w:sz w:val="24"/>
          <w:szCs w:val="24"/>
          <w:lang w:val="en-US"/>
        </w:rPr>
        <w:t>B</w:t>
      </w:r>
      <w:r>
        <w:rPr>
          <w:rFonts w:ascii="GHEA Grapalat" w:hAnsi="GHEA Grapalat"/>
          <w:i w:val="0"/>
          <w:sz w:val="24"/>
          <w:szCs w:val="24"/>
        </w:rPr>
        <w:t>Т-</w:t>
      </w:r>
      <w:r w:rsidRPr="001C4572">
        <w:rPr>
          <w:rFonts w:ascii="GHEA Grapalat" w:hAnsi="GHEA Grapalat"/>
          <w:i w:val="0"/>
          <w:sz w:val="24"/>
          <w:szCs w:val="24"/>
        </w:rPr>
        <w:t>BMAShDzB</w:t>
      </w:r>
      <w:r w:rsidR="00C5665E" w:rsidRPr="00D21096">
        <w:rPr>
          <w:rFonts w:ascii="GHEA Grapalat" w:hAnsi="GHEA Grapalat"/>
          <w:i w:val="0"/>
          <w:sz w:val="24"/>
          <w:szCs w:val="24"/>
        </w:rPr>
        <w:t>-</w:t>
      </w:r>
      <w:r w:rsidRPr="001C4572">
        <w:rPr>
          <w:rFonts w:ascii="GHEA Grapalat" w:hAnsi="GHEA Grapalat"/>
          <w:i w:val="0"/>
          <w:sz w:val="24"/>
          <w:szCs w:val="24"/>
        </w:rPr>
        <w:t>2</w:t>
      </w:r>
      <w:r w:rsidR="00B34C09">
        <w:rPr>
          <w:rFonts w:ascii="GHEA Grapalat" w:hAnsi="GHEA Grapalat"/>
          <w:i w:val="0"/>
          <w:sz w:val="24"/>
          <w:szCs w:val="24"/>
          <w:lang w:val="hy-AM"/>
        </w:rPr>
        <w:t>3</w:t>
      </w:r>
      <w:r>
        <w:rPr>
          <w:rFonts w:ascii="GHEA Grapalat" w:hAnsi="GHEA Grapalat"/>
          <w:i w:val="0"/>
          <w:sz w:val="24"/>
          <w:szCs w:val="24"/>
          <w:u w:val="single"/>
        </w:rPr>
        <w:t>/0</w:t>
      </w:r>
      <w:r w:rsidR="00DB1EFA">
        <w:rPr>
          <w:rFonts w:ascii="GHEA Grapalat" w:hAnsi="GHEA Grapalat"/>
          <w:i w:val="0"/>
          <w:sz w:val="24"/>
          <w:szCs w:val="24"/>
          <w:u w:val="single"/>
          <w:lang w:val="hy-AM"/>
        </w:rPr>
        <w:t>3</w:t>
      </w:r>
    </w:p>
    <w:p w14:paraId="6A97B65E" w14:textId="77777777" w:rsidR="00807048" w:rsidRPr="001C4572" w:rsidRDefault="00807048" w:rsidP="00807048">
      <w:pPr>
        <w:pStyle w:val="a3"/>
        <w:widowControl w:val="0"/>
        <w:spacing w:after="160" w:line="240" w:lineRule="auto"/>
        <w:rPr>
          <w:rFonts w:ascii="GHEA Grapalat" w:hAnsi="GHEA Grapalat"/>
          <w:i w:val="0"/>
          <w:sz w:val="24"/>
          <w:szCs w:val="24"/>
        </w:rPr>
      </w:pPr>
    </w:p>
    <w:p w14:paraId="593C2391" w14:textId="77777777" w:rsidR="00807048" w:rsidRPr="00D12D41" w:rsidRDefault="00807048" w:rsidP="00807048">
      <w:pPr>
        <w:pStyle w:val="a3"/>
        <w:widowControl w:val="0"/>
        <w:spacing w:line="240" w:lineRule="auto"/>
        <w:ind w:firstLine="0"/>
        <w:rPr>
          <w:rFonts w:ascii="GHEA Grapalat" w:hAnsi="GHEA Grapalat"/>
          <w:i w:val="0"/>
          <w:sz w:val="24"/>
          <w:szCs w:val="24"/>
          <w:u w:val="single"/>
          <w:lang w:val="hy-AM"/>
        </w:rPr>
      </w:pPr>
      <w:r w:rsidRPr="001C4572">
        <w:rPr>
          <w:rFonts w:ascii="GHEA Grapalat" w:hAnsi="GHEA Grapalat"/>
          <w:i w:val="0"/>
          <w:sz w:val="24"/>
          <w:szCs w:val="24"/>
        </w:rPr>
        <w:t>Заказчик &lt;&lt;</w:t>
      </w:r>
      <w:r w:rsidRPr="001C4572">
        <w:rPr>
          <w:rFonts w:ascii="GHEA Grapalat" w:hAnsi="GHEA Grapalat"/>
          <w:i w:val="0"/>
          <w:sz w:val="24"/>
          <w:szCs w:val="24"/>
          <w:u w:val="single"/>
          <w:lang w:val="hy-AM"/>
        </w:rPr>
        <w:t>Национальный Академический театр оперы и балета</w:t>
      </w:r>
      <w:r>
        <w:rPr>
          <w:rFonts w:ascii="GHEA Grapalat" w:hAnsi="GHEA Grapalat"/>
          <w:i w:val="0"/>
          <w:sz w:val="24"/>
          <w:szCs w:val="24"/>
          <w:u w:val="single"/>
        </w:rPr>
        <w:t xml:space="preserve"> </w:t>
      </w:r>
      <w:r w:rsidRPr="001C4572">
        <w:rPr>
          <w:rFonts w:ascii="GHEA Grapalat" w:hAnsi="GHEA Grapalat"/>
          <w:i w:val="0"/>
          <w:sz w:val="24"/>
          <w:szCs w:val="24"/>
          <w:u w:val="single"/>
          <w:lang w:val="hy-AM"/>
        </w:rPr>
        <w:t>им.А.Спендиарова&gt;&gt; ГНКО</w:t>
      </w:r>
      <w:r w:rsidRPr="001C4572">
        <w:rPr>
          <w:rFonts w:ascii="GHEA Grapalat" w:hAnsi="GHEA Grapalat"/>
          <w:i w:val="0"/>
          <w:sz w:val="24"/>
          <w:szCs w:val="24"/>
        </w:rPr>
        <w:t>, находящийся по адресу:</w:t>
      </w:r>
      <w:r>
        <w:rPr>
          <w:rFonts w:ascii="GHEA Grapalat" w:hAnsi="GHEA Grapalat"/>
          <w:i w:val="0"/>
          <w:sz w:val="24"/>
          <w:szCs w:val="24"/>
        </w:rPr>
        <w:t xml:space="preserve"> </w:t>
      </w:r>
      <w:r w:rsidRPr="001C4572">
        <w:rPr>
          <w:rFonts w:ascii="GHEA Grapalat" w:hAnsi="GHEA Grapalat"/>
          <w:i w:val="0"/>
          <w:sz w:val="24"/>
          <w:szCs w:val="24"/>
          <w:lang w:val="hy-AM"/>
        </w:rPr>
        <w:t>РА,</w:t>
      </w:r>
      <w:r w:rsidRPr="001C4572">
        <w:rPr>
          <w:rFonts w:ascii="GHEA Grapalat" w:hAnsi="GHEA Grapalat"/>
          <w:i w:val="0"/>
          <w:sz w:val="24"/>
          <w:szCs w:val="24"/>
          <w:u w:val="single"/>
          <w:lang w:val="hy-AM"/>
        </w:rPr>
        <w:t>г.Ереван,ул.Туманяна 54</w:t>
      </w:r>
      <w:r>
        <w:rPr>
          <w:rFonts w:ascii="GHEA Grapalat" w:hAnsi="GHEA Grapalat"/>
          <w:i w:val="0"/>
          <w:sz w:val="24"/>
          <w:szCs w:val="24"/>
          <w:u w:val="single"/>
        </w:rPr>
        <w:t xml:space="preserve"> </w:t>
      </w:r>
      <w:r w:rsidRPr="001C4572">
        <w:rPr>
          <w:rFonts w:ascii="GHEA Grapalat" w:hAnsi="GHEA Grapalat"/>
          <w:i w:val="0"/>
          <w:sz w:val="24"/>
          <w:szCs w:val="24"/>
        </w:rPr>
        <w:t>объявляет открытый конкурс, который проводится одним этапом</w:t>
      </w:r>
      <w:r w:rsidRPr="001C4572">
        <w:rPr>
          <w:rFonts w:ascii="GHEA Grapalat" w:hAnsi="GHEA Grapalat"/>
          <w:i w:val="0"/>
          <w:sz w:val="24"/>
          <w:szCs w:val="24"/>
          <w:lang w:val="hy-AM"/>
        </w:rPr>
        <w:t>.</w:t>
      </w:r>
    </w:p>
    <w:p w14:paraId="732D4F55" w14:textId="77777777" w:rsidR="00807048" w:rsidRPr="00D12D41" w:rsidRDefault="00807048" w:rsidP="00807048">
      <w:pPr>
        <w:pStyle w:val="a3"/>
        <w:widowControl w:val="0"/>
        <w:spacing w:after="160" w:line="240" w:lineRule="auto"/>
        <w:ind w:firstLine="567"/>
        <w:rPr>
          <w:rFonts w:ascii="GHEA Grapalat" w:hAnsi="GHEA Grapalat"/>
          <w:i w:val="0"/>
          <w:spacing w:val="6"/>
          <w:sz w:val="24"/>
          <w:szCs w:val="24"/>
        </w:rPr>
      </w:pPr>
      <w:r w:rsidRPr="001C4572">
        <w:rPr>
          <w:rFonts w:ascii="GHEA Grapalat" w:hAnsi="GHEA Grapalat"/>
          <w:i w:val="0"/>
          <w:sz w:val="24"/>
          <w:szCs w:val="24"/>
        </w:rPr>
        <w:t>Участнику, отобранному по итогам настоящей процедуры, в</w:t>
      </w:r>
      <w:r w:rsidRPr="001C4572">
        <w:rPr>
          <w:rFonts w:ascii="Courier New" w:hAnsi="Courier New" w:cs="Courier New"/>
          <w:i w:val="0"/>
          <w:sz w:val="24"/>
          <w:szCs w:val="24"/>
          <w:lang w:val="en-US"/>
        </w:rPr>
        <w:t> </w:t>
      </w:r>
      <w:r w:rsidRPr="001C4572">
        <w:rPr>
          <w:rFonts w:ascii="GHEA Grapalat" w:hAnsi="GHEA Grapalat"/>
          <w:i w:val="0"/>
          <w:spacing w:val="6"/>
          <w:sz w:val="24"/>
          <w:szCs w:val="24"/>
        </w:rPr>
        <w:t>установленном</w:t>
      </w:r>
      <w:r w:rsidRPr="001C4572">
        <w:rPr>
          <w:rFonts w:ascii="Courier New" w:hAnsi="Courier New" w:cs="Courier New"/>
          <w:i w:val="0"/>
          <w:spacing w:val="6"/>
          <w:sz w:val="24"/>
          <w:szCs w:val="24"/>
          <w:lang w:val="en-US"/>
        </w:rPr>
        <w:t> </w:t>
      </w:r>
      <w:r w:rsidRPr="001C4572">
        <w:rPr>
          <w:rFonts w:ascii="GHEA Grapalat" w:hAnsi="GHEA Grapalat"/>
          <w:i w:val="0"/>
          <w:spacing w:val="6"/>
          <w:sz w:val="24"/>
          <w:szCs w:val="24"/>
        </w:rPr>
        <w:t>порядке будет предложено заключить договор на поставку</w:t>
      </w:r>
      <w:r>
        <w:rPr>
          <w:rFonts w:ascii="GHEA Grapalat" w:hAnsi="GHEA Grapalat"/>
          <w:i w:val="0"/>
          <w:spacing w:val="6"/>
          <w:sz w:val="24"/>
          <w:szCs w:val="24"/>
        </w:rPr>
        <w:t xml:space="preserve"> </w:t>
      </w:r>
      <w:r w:rsidRPr="001C4572">
        <w:rPr>
          <w:rFonts w:ascii="GHEA Grapalat" w:hAnsi="GHEA Grapalat"/>
          <w:i w:val="0"/>
          <w:sz w:val="24"/>
          <w:szCs w:val="24"/>
          <w:lang w:val="hy-AM"/>
        </w:rPr>
        <w:t xml:space="preserve">ремонт  крыши </w:t>
      </w:r>
      <w:r w:rsidRPr="001C4572">
        <w:rPr>
          <w:rFonts w:ascii="GHEA Grapalat" w:hAnsi="GHEA Grapalat"/>
          <w:i w:val="0"/>
          <w:sz w:val="24"/>
          <w:szCs w:val="24"/>
        </w:rPr>
        <w:t>(далее — договор).</w:t>
      </w:r>
    </w:p>
    <w:p w14:paraId="2C497208" w14:textId="77777777" w:rsidR="00807048" w:rsidRPr="001C4572" w:rsidRDefault="00807048" w:rsidP="00807048">
      <w:pPr>
        <w:pStyle w:val="a3"/>
        <w:widowControl w:val="0"/>
        <w:spacing w:after="160" w:line="240" w:lineRule="auto"/>
        <w:ind w:firstLine="0"/>
        <w:rPr>
          <w:rFonts w:ascii="GHEA Grapalat" w:hAnsi="GHEA Grapalat"/>
          <w:i w:val="0"/>
          <w:sz w:val="24"/>
          <w:szCs w:val="24"/>
        </w:rPr>
      </w:pPr>
      <w:r w:rsidRPr="001C457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C4572">
        <w:rPr>
          <w:rFonts w:ascii="Courier New" w:hAnsi="Courier New" w:cs="Courier New"/>
          <w:i w:val="0"/>
          <w:sz w:val="24"/>
          <w:szCs w:val="24"/>
          <w:lang w:val="en-US"/>
        </w:rPr>
        <w:t> </w:t>
      </w:r>
      <w:r w:rsidRPr="001C4572">
        <w:rPr>
          <w:rFonts w:ascii="GHEA Grapalat" w:hAnsi="GHEA Grapalat"/>
          <w:i w:val="0"/>
          <w:sz w:val="24"/>
          <w:szCs w:val="24"/>
        </w:rPr>
        <w:t>настоящей процедуре.</w:t>
      </w:r>
    </w:p>
    <w:p w14:paraId="18A86404" w14:textId="77777777" w:rsidR="00807048" w:rsidRPr="001C4572" w:rsidRDefault="00807048" w:rsidP="00807048">
      <w:pPr>
        <w:pStyle w:val="a3"/>
        <w:widowControl w:val="0"/>
        <w:spacing w:after="160" w:line="240" w:lineRule="auto"/>
        <w:ind w:firstLine="567"/>
        <w:rPr>
          <w:rFonts w:ascii="GHEA Grapalat" w:hAnsi="GHEA Grapalat"/>
          <w:i w:val="0"/>
          <w:sz w:val="24"/>
          <w:szCs w:val="24"/>
        </w:rPr>
      </w:pPr>
      <w:r w:rsidRPr="001C4572">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1C4572" w:rsidDel="00052084">
        <w:rPr>
          <w:rFonts w:ascii="GHEA Grapalat" w:hAnsi="GHEA Grapalat"/>
          <w:i w:val="0"/>
          <w:sz w:val="24"/>
          <w:szCs w:val="24"/>
        </w:rPr>
        <w:t xml:space="preserve"> </w:t>
      </w:r>
      <w:r w:rsidRPr="001C4572">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1C4572">
        <w:rPr>
          <w:rFonts w:ascii="GHEA Grapalat" w:hAnsi="GHEA Grapalat"/>
          <w:i w:val="0"/>
          <w:sz w:val="24"/>
          <w:szCs w:val="24"/>
          <w:lang w:val="hy-AM"/>
        </w:rPr>
        <w:t xml:space="preserve"> </w:t>
      </w:r>
      <w:r w:rsidRPr="001C4572">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092372A5" w14:textId="77777777" w:rsidR="00807048" w:rsidRPr="001C4572" w:rsidRDefault="00807048" w:rsidP="00807048">
      <w:pPr>
        <w:pStyle w:val="a3"/>
        <w:widowControl w:val="0"/>
        <w:spacing w:after="160" w:line="240" w:lineRule="auto"/>
        <w:ind w:firstLine="567"/>
        <w:rPr>
          <w:rFonts w:ascii="GHEA Grapalat" w:hAnsi="GHEA Grapalat"/>
          <w:i w:val="0"/>
          <w:spacing w:val="-6"/>
          <w:sz w:val="24"/>
          <w:szCs w:val="24"/>
        </w:rPr>
      </w:pPr>
      <w:r w:rsidRPr="001C4572">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C4572">
        <w:rPr>
          <w:rFonts w:ascii="Courier New" w:hAnsi="Courier New" w:cs="Courier New"/>
          <w:i w:val="0"/>
          <w:spacing w:val="-6"/>
          <w:sz w:val="24"/>
          <w:szCs w:val="24"/>
          <w:lang w:val="en-US"/>
        </w:rPr>
        <w:t> </w:t>
      </w:r>
      <w:r w:rsidRPr="001C4572">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FF1C762" w14:textId="77777777" w:rsidR="00807048" w:rsidRPr="001C4572" w:rsidRDefault="00807048" w:rsidP="00807048">
      <w:pPr>
        <w:pStyle w:val="a3"/>
        <w:widowControl w:val="0"/>
        <w:spacing w:after="160" w:line="240" w:lineRule="auto"/>
        <w:ind w:firstLine="567"/>
        <w:rPr>
          <w:rFonts w:ascii="GHEA Grapalat" w:hAnsi="GHEA Grapalat"/>
          <w:i w:val="0"/>
          <w:sz w:val="24"/>
          <w:szCs w:val="24"/>
        </w:rPr>
      </w:pPr>
      <w:r w:rsidRPr="001C4572">
        <w:rPr>
          <w:rFonts w:ascii="GHEA Grapalat" w:hAnsi="GHEA Grapalat"/>
          <w:i w:val="0"/>
          <w:sz w:val="24"/>
          <w:szCs w:val="24"/>
        </w:rPr>
        <w:lastRenderedPageBreak/>
        <w:t>Неполучение приглашения не ограничивает права участника на участие в</w:t>
      </w:r>
      <w:r w:rsidRPr="001C4572">
        <w:rPr>
          <w:rFonts w:ascii="Courier New" w:hAnsi="Courier New" w:cs="Courier New"/>
          <w:i w:val="0"/>
          <w:sz w:val="24"/>
          <w:szCs w:val="24"/>
          <w:lang w:val="en-US"/>
        </w:rPr>
        <w:t> </w:t>
      </w:r>
      <w:r w:rsidRPr="001C4572">
        <w:rPr>
          <w:rFonts w:ascii="GHEA Grapalat" w:hAnsi="GHEA Grapalat"/>
          <w:i w:val="0"/>
          <w:sz w:val="24"/>
          <w:szCs w:val="24"/>
        </w:rPr>
        <w:t>настоящей процедуре.</w:t>
      </w:r>
    </w:p>
    <w:p w14:paraId="697AD137" w14:textId="302B8B74" w:rsidR="00807048" w:rsidRPr="00483DF3" w:rsidRDefault="00807048" w:rsidP="00807048">
      <w:pPr>
        <w:pStyle w:val="a3"/>
        <w:widowControl w:val="0"/>
        <w:spacing w:after="160"/>
        <w:ind w:firstLine="567"/>
        <w:rPr>
          <w:rFonts w:ascii="GHEA Grapalat" w:hAnsi="GHEA Grapalat"/>
          <w:i w:val="0"/>
          <w:sz w:val="24"/>
          <w:szCs w:val="24"/>
        </w:rPr>
      </w:pPr>
      <w:r w:rsidRPr="001C4572">
        <w:rPr>
          <w:rFonts w:ascii="GHEA Grapalat" w:hAnsi="GHEA Grapalat"/>
          <w:i w:val="0"/>
          <w:sz w:val="24"/>
          <w:szCs w:val="24"/>
        </w:rPr>
        <w:t>Заявки на настоящую процедуру необходимо подавать по адресу</w:t>
      </w:r>
      <w:r w:rsidRPr="001C4572">
        <w:rPr>
          <w:rFonts w:ascii="GHEA Grapalat" w:hAnsi="GHEA Grapalat"/>
          <w:i w:val="0"/>
          <w:spacing w:val="6"/>
          <w:sz w:val="24"/>
          <w:szCs w:val="24"/>
        </w:rPr>
        <w:t xml:space="preserve"> </w:t>
      </w:r>
      <w:r w:rsidRPr="001C4572">
        <w:rPr>
          <w:rFonts w:ascii="GHEA Grapalat" w:hAnsi="GHEA Grapalat"/>
          <w:i w:val="0"/>
          <w:sz w:val="24"/>
          <w:szCs w:val="24"/>
          <w:lang w:val="hy-AM"/>
        </w:rPr>
        <w:t>РА,</w:t>
      </w:r>
      <w:r>
        <w:rPr>
          <w:rFonts w:ascii="GHEA Grapalat" w:hAnsi="GHEA Grapalat"/>
          <w:i w:val="0"/>
          <w:sz w:val="24"/>
          <w:szCs w:val="24"/>
        </w:rPr>
        <w:t xml:space="preserve"> </w:t>
      </w:r>
      <w:r w:rsidRPr="001C4572">
        <w:rPr>
          <w:rFonts w:ascii="GHEA Grapalat" w:hAnsi="GHEA Grapalat"/>
          <w:i w:val="0"/>
          <w:sz w:val="24"/>
          <w:szCs w:val="24"/>
          <w:lang w:val="hy-AM"/>
        </w:rPr>
        <w:t>г.Ереван,ул.Туманяна 5</w:t>
      </w:r>
      <w:r>
        <w:rPr>
          <w:rFonts w:ascii="GHEA Grapalat" w:hAnsi="GHEA Grapalat"/>
          <w:i w:val="0"/>
          <w:sz w:val="24"/>
          <w:szCs w:val="24"/>
        </w:rPr>
        <w:t xml:space="preserve">4 </w:t>
      </w:r>
      <w:r w:rsidRPr="001C4572">
        <w:rPr>
          <w:rFonts w:ascii="GHEA Grapalat" w:hAnsi="GHEA Grapalat"/>
          <w:i w:val="0"/>
          <w:sz w:val="24"/>
          <w:szCs w:val="24"/>
        </w:rPr>
        <w:t xml:space="preserve">в документарной форме, до </w:t>
      </w:r>
      <w:r w:rsidRPr="001C4572">
        <w:rPr>
          <w:rFonts w:ascii="GHEA Grapalat" w:hAnsi="GHEA Grapalat"/>
          <w:i w:val="0"/>
          <w:sz w:val="24"/>
          <w:szCs w:val="24"/>
          <w:lang w:val="hy-AM"/>
        </w:rPr>
        <w:t>1</w:t>
      </w:r>
      <w:r w:rsidR="00C5665E" w:rsidRPr="00C5665E">
        <w:rPr>
          <w:rFonts w:ascii="GHEA Grapalat" w:hAnsi="GHEA Grapalat"/>
          <w:i w:val="0"/>
          <w:sz w:val="24"/>
          <w:szCs w:val="24"/>
        </w:rPr>
        <w:t>2</w:t>
      </w:r>
      <w:r w:rsidRPr="001C4572">
        <w:rPr>
          <w:rFonts w:ascii="GHEA Grapalat" w:hAnsi="GHEA Grapalat"/>
          <w:i w:val="0"/>
          <w:sz w:val="24"/>
          <w:szCs w:val="24"/>
          <w:lang w:val="hy-AM"/>
        </w:rPr>
        <w:t xml:space="preserve">:00 </w:t>
      </w:r>
      <w:r w:rsidRPr="001C4572">
        <w:rPr>
          <w:rFonts w:ascii="GHEA Grapalat" w:hAnsi="GHEA Grapalat"/>
          <w:i w:val="0"/>
          <w:sz w:val="24"/>
          <w:szCs w:val="24"/>
        </w:rPr>
        <w:t xml:space="preserve">часов </w:t>
      </w:r>
      <w:r w:rsidRPr="001C4572">
        <w:rPr>
          <w:rFonts w:ascii="GHEA Grapalat" w:hAnsi="GHEA Grapalat"/>
          <w:i w:val="0"/>
          <w:sz w:val="24"/>
          <w:szCs w:val="24"/>
          <w:lang w:val="hy-AM"/>
        </w:rPr>
        <w:t>4</w:t>
      </w:r>
      <w:r w:rsidR="008C3E62">
        <w:rPr>
          <w:rFonts w:ascii="GHEA Grapalat" w:hAnsi="GHEA Grapalat"/>
          <w:i w:val="0"/>
          <w:sz w:val="24"/>
          <w:szCs w:val="24"/>
          <w:lang w:val="hy-AM"/>
        </w:rPr>
        <w:t>2</w:t>
      </w:r>
      <w:r w:rsidRPr="001C4572">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7B92A49" w14:textId="3E68DE94" w:rsidR="00807048" w:rsidRPr="001C4572" w:rsidRDefault="00807048" w:rsidP="00807048">
      <w:pPr>
        <w:pStyle w:val="a3"/>
        <w:widowControl w:val="0"/>
        <w:spacing w:after="160"/>
        <w:ind w:firstLine="567"/>
        <w:rPr>
          <w:rFonts w:ascii="GHEA Grapalat" w:hAnsi="GHEA Grapalat"/>
          <w:i w:val="0"/>
          <w:sz w:val="24"/>
          <w:szCs w:val="24"/>
        </w:rPr>
      </w:pPr>
      <w:r w:rsidRPr="001C4572">
        <w:rPr>
          <w:rFonts w:ascii="GHEA Grapalat" w:hAnsi="GHEA Grapalat"/>
          <w:i w:val="0"/>
          <w:sz w:val="24"/>
          <w:szCs w:val="24"/>
        </w:rPr>
        <w:t xml:space="preserve">Вскрытие заявок будет проводиться по адресу </w:t>
      </w:r>
      <w:r w:rsidRPr="001C4572">
        <w:rPr>
          <w:rFonts w:ascii="GHEA Grapalat" w:hAnsi="GHEA Grapalat"/>
          <w:i w:val="0"/>
          <w:sz w:val="24"/>
          <w:szCs w:val="24"/>
          <w:lang w:val="hy-AM"/>
        </w:rPr>
        <w:t>РА,</w:t>
      </w:r>
      <w:r>
        <w:rPr>
          <w:rFonts w:ascii="GHEA Grapalat" w:hAnsi="GHEA Grapalat"/>
          <w:i w:val="0"/>
          <w:sz w:val="24"/>
          <w:szCs w:val="24"/>
        </w:rPr>
        <w:t xml:space="preserve"> </w:t>
      </w:r>
      <w:r w:rsidRPr="001C4572">
        <w:rPr>
          <w:rFonts w:ascii="GHEA Grapalat" w:hAnsi="GHEA Grapalat"/>
          <w:i w:val="0"/>
          <w:sz w:val="24"/>
          <w:szCs w:val="24"/>
          <w:lang w:val="hy-AM"/>
        </w:rPr>
        <w:t>г.</w:t>
      </w:r>
      <w:r>
        <w:rPr>
          <w:rFonts w:ascii="GHEA Grapalat" w:hAnsi="GHEA Grapalat"/>
          <w:i w:val="0"/>
          <w:sz w:val="24"/>
          <w:szCs w:val="24"/>
        </w:rPr>
        <w:t xml:space="preserve"> </w:t>
      </w:r>
      <w:r w:rsidRPr="001C4572">
        <w:rPr>
          <w:rFonts w:ascii="GHEA Grapalat" w:hAnsi="GHEA Grapalat"/>
          <w:i w:val="0"/>
          <w:sz w:val="24"/>
          <w:szCs w:val="24"/>
          <w:lang w:val="hy-AM"/>
        </w:rPr>
        <w:t>Ереван,</w:t>
      </w:r>
      <w:r>
        <w:rPr>
          <w:rFonts w:ascii="GHEA Grapalat" w:hAnsi="GHEA Grapalat"/>
          <w:i w:val="0"/>
          <w:sz w:val="24"/>
          <w:szCs w:val="24"/>
        </w:rPr>
        <w:t xml:space="preserve"> </w:t>
      </w:r>
      <w:r w:rsidRPr="001C4572">
        <w:rPr>
          <w:rFonts w:ascii="GHEA Grapalat" w:hAnsi="GHEA Grapalat"/>
          <w:i w:val="0"/>
          <w:sz w:val="24"/>
          <w:szCs w:val="24"/>
          <w:lang w:val="hy-AM"/>
        </w:rPr>
        <w:t>ул.Туманяна 54</w:t>
      </w:r>
      <w:r w:rsidRPr="001C4572">
        <w:rPr>
          <w:rFonts w:ascii="GHEA Grapalat" w:hAnsi="GHEA Grapalat"/>
          <w:i w:val="0"/>
          <w:sz w:val="24"/>
          <w:szCs w:val="24"/>
        </w:rPr>
        <w:t xml:space="preserve">, в </w:t>
      </w:r>
      <w:r w:rsidRPr="001C4572">
        <w:rPr>
          <w:rFonts w:ascii="GHEA Grapalat" w:hAnsi="GHEA Grapalat"/>
          <w:i w:val="0"/>
          <w:sz w:val="24"/>
          <w:szCs w:val="24"/>
          <w:lang w:val="hy-AM"/>
        </w:rPr>
        <w:t>1</w:t>
      </w:r>
      <w:r w:rsidR="00C5665E" w:rsidRPr="00C5665E">
        <w:rPr>
          <w:rFonts w:ascii="GHEA Grapalat" w:hAnsi="GHEA Grapalat"/>
          <w:i w:val="0"/>
          <w:sz w:val="24"/>
          <w:szCs w:val="24"/>
        </w:rPr>
        <w:t>2</w:t>
      </w:r>
      <w:r w:rsidRPr="001C4572">
        <w:rPr>
          <w:rFonts w:ascii="GHEA Grapalat" w:hAnsi="GHEA Grapalat"/>
          <w:i w:val="0"/>
          <w:sz w:val="24"/>
          <w:szCs w:val="24"/>
          <w:lang w:val="hy-AM"/>
        </w:rPr>
        <w:t>:00</w:t>
      </w:r>
      <w:r>
        <w:rPr>
          <w:rFonts w:ascii="GHEA Grapalat" w:hAnsi="GHEA Grapalat"/>
          <w:i w:val="0"/>
          <w:sz w:val="24"/>
          <w:szCs w:val="24"/>
        </w:rPr>
        <w:t xml:space="preserve"> </w:t>
      </w:r>
      <w:r w:rsidRPr="001C4572">
        <w:rPr>
          <w:rFonts w:ascii="GHEA Grapalat" w:hAnsi="GHEA Grapalat"/>
          <w:i w:val="0"/>
          <w:sz w:val="24"/>
          <w:szCs w:val="24"/>
        </w:rPr>
        <w:t xml:space="preserve">часов </w:t>
      </w:r>
      <w:r w:rsidRPr="001C4572">
        <w:rPr>
          <w:rFonts w:ascii="GHEA Grapalat" w:hAnsi="GHEA Grapalat"/>
          <w:i w:val="0"/>
          <w:sz w:val="24"/>
          <w:szCs w:val="24"/>
          <w:lang w:val="hy-AM"/>
        </w:rPr>
        <w:t xml:space="preserve"> </w:t>
      </w:r>
      <w:r w:rsidRPr="001C4572">
        <w:rPr>
          <w:rFonts w:ascii="GHEA Grapalat" w:hAnsi="GHEA Grapalat"/>
          <w:i w:val="0"/>
          <w:sz w:val="24"/>
          <w:szCs w:val="24"/>
        </w:rPr>
        <w:t>"</w:t>
      </w:r>
      <w:r w:rsidR="008C3E62">
        <w:rPr>
          <w:rFonts w:ascii="GHEA Grapalat" w:hAnsi="GHEA Grapalat"/>
          <w:i w:val="0"/>
          <w:sz w:val="24"/>
          <w:szCs w:val="24"/>
          <w:lang w:val="hy-AM"/>
        </w:rPr>
        <w:t>06</w:t>
      </w:r>
      <w:r w:rsidRPr="001C4572">
        <w:rPr>
          <w:rFonts w:ascii="GHEA Grapalat" w:hAnsi="GHEA Grapalat"/>
          <w:i w:val="0"/>
          <w:sz w:val="24"/>
          <w:szCs w:val="24"/>
        </w:rPr>
        <w:t>"</w:t>
      </w:r>
      <w:r w:rsidRPr="001C4572">
        <w:rPr>
          <w:rFonts w:ascii="GHEA Grapalat" w:hAnsi="GHEA Grapalat"/>
          <w:i w:val="0"/>
          <w:sz w:val="24"/>
          <w:szCs w:val="24"/>
          <w:lang w:val="hy-AM"/>
        </w:rPr>
        <w:t xml:space="preserve"> </w:t>
      </w:r>
      <w:r w:rsidRPr="001C4572">
        <w:rPr>
          <w:rFonts w:ascii="GHEA Grapalat" w:hAnsi="GHEA Grapalat"/>
          <w:i w:val="0"/>
          <w:sz w:val="24"/>
          <w:szCs w:val="24"/>
        </w:rPr>
        <w:t xml:space="preserve">  "</w:t>
      </w:r>
      <w:r w:rsidR="00DB1EFA">
        <w:rPr>
          <w:rFonts w:ascii="GHEA Grapalat" w:hAnsi="GHEA Grapalat"/>
          <w:i w:val="0"/>
          <w:sz w:val="24"/>
          <w:szCs w:val="24"/>
          <w:lang w:val="hy-AM"/>
        </w:rPr>
        <w:t>1</w:t>
      </w:r>
      <w:r w:rsidR="008C3E62">
        <w:rPr>
          <w:rFonts w:ascii="GHEA Grapalat" w:hAnsi="GHEA Grapalat"/>
          <w:i w:val="0"/>
          <w:sz w:val="24"/>
          <w:szCs w:val="24"/>
          <w:lang w:val="hy-AM"/>
        </w:rPr>
        <w:t>1</w:t>
      </w:r>
      <w:r w:rsidRPr="001C4572">
        <w:rPr>
          <w:rFonts w:ascii="GHEA Grapalat" w:hAnsi="GHEA Grapalat"/>
          <w:i w:val="0"/>
          <w:sz w:val="24"/>
          <w:szCs w:val="24"/>
        </w:rPr>
        <w:t xml:space="preserve">" </w:t>
      </w:r>
      <w:r w:rsidRPr="001C4572">
        <w:rPr>
          <w:rFonts w:ascii="GHEA Grapalat" w:hAnsi="GHEA Grapalat"/>
          <w:i w:val="0"/>
          <w:sz w:val="24"/>
          <w:szCs w:val="24"/>
          <w:lang w:val="hy-AM"/>
        </w:rPr>
        <w:t xml:space="preserve"> </w:t>
      </w:r>
      <w:r w:rsidRPr="001C4572">
        <w:rPr>
          <w:rFonts w:ascii="GHEA Grapalat" w:hAnsi="GHEA Grapalat"/>
          <w:i w:val="0"/>
          <w:sz w:val="24"/>
          <w:szCs w:val="24"/>
        </w:rPr>
        <w:t xml:space="preserve"> "202</w:t>
      </w:r>
      <w:r w:rsidR="00B55633">
        <w:rPr>
          <w:rFonts w:ascii="GHEA Grapalat" w:hAnsi="GHEA Grapalat"/>
          <w:i w:val="0"/>
          <w:sz w:val="24"/>
          <w:szCs w:val="24"/>
          <w:lang w:val="hy-AM"/>
        </w:rPr>
        <w:t>3</w:t>
      </w:r>
      <w:r w:rsidRPr="001C4572">
        <w:rPr>
          <w:rFonts w:ascii="GHEA Grapalat" w:hAnsi="GHEA Grapalat"/>
          <w:i w:val="0"/>
          <w:sz w:val="24"/>
          <w:szCs w:val="24"/>
        </w:rPr>
        <w:t xml:space="preserve"> года".</w:t>
      </w:r>
    </w:p>
    <w:p w14:paraId="1565A79F" w14:textId="77777777" w:rsidR="00262203" w:rsidRDefault="00262203" w:rsidP="00807048">
      <w:pPr>
        <w:rPr>
          <w:rFonts w:ascii="GHEA Grapalat" w:hAnsi="GHEA Grapalat"/>
        </w:rPr>
      </w:pPr>
      <w:r w:rsidRPr="00130CD2">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2DD3117" w14:textId="15DE8A20" w:rsidR="00807048" w:rsidRPr="001C4572" w:rsidRDefault="00807048" w:rsidP="00807048">
      <w:pPr>
        <w:rPr>
          <w:rFonts w:ascii="GHEA Grapalat" w:hAnsi="GHEA Grapalat"/>
          <w:i/>
        </w:rPr>
      </w:pPr>
      <w:r w:rsidRPr="001C4572">
        <w:rPr>
          <w:rFonts w:ascii="GHEA Grapalat" w:hAnsi="GHEA Grapalat"/>
        </w:rPr>
        <w:t>Для получения дополнительной информации, связанной с настоящим</w:t>
      </w:r>
      <w:r w:rsidRPr="001C4572">
        <w:rPr>
          <w:rFonts w:ascii="Courier New" w:hAnsi="Courier New" w:cs="Courier New"/>
          <w:lang w:val="en-US"/>
        </w:rPr>
        <w:t> </w:t>
      </w:r>
      <w:r w:rsidRPr="001C4572">
        <w:rPr>
          <w:rFonts w:ascii="GHEA Grapalat" w:hAnsi="GHEA Grapalat"/>
        </w:rPr>
        <w:t xml:space="preserve">объявлением, можете обратиться к секретарю Оценочной комиссии </w:t>
      </w:r>
      <w:r w:rsidRPr="001C4572">
        <w:rPr>
          <w:rFonts w:ascii="GHEA Grapalat" w:hAnsi="GHEA Grapalat"/>
          <w:lang w:val="hy-AM"/>
        </w:rPr>
        <w:t>А.Аветисян</w:t>
      </w:r>
      <w:r>
        <w:rPr>
          <w:rFonts w:ascii="GHEA Grapalat" w:hAnsi="GHEA Grapalat"/>
        </w:rPr>
        <w:t>.</w:t>
      </w:r>
    </w:p>
    <w:p w14:paraId="6AB10915" w14:textId="77777777" w:rsidR="00807048" w:rsidRPr="001C4572" w:rsidRDefault="00807048" w:rsidP="00807048">
      <w:pPr>
        <w:pStyle w:val="a3"/>
        <w:widowControl w:val="0"/>
        <w:spacing w:after="160" w:line="240" w:lineRule="auto"/>
        <w:ind w:left="1701" w:firstLine="0"/>
        <w:rPr>
          <w:rFonts w:ascii="GHEA Grapalat" w:hAnsi="GHEA Grapalat"/>
          <w:i w:val="0"/>
          <w:sz w:val="24"/>
          <w:szCs w:val="24"/>
          <w:u w:val="single"/>
        </w:rPr>
      </w:pPr>
      <w:r w:rsidRPr="001C4572">
        <w:rPr>
          <w:rFonts w:ascii="GHEA Grapalat" w:hAnsi="GHEA Grapalat"/>
          <w:i w:val="0"/>
          <w:sz w:val="24"/>
          <w:szCs w:val="24"/>
        </w:rPr>
        <w:t xml:space="preserve">Телефон </w:t>
      </w:r>
      <w:r w:rsidRPr="001C4572">
        <w:rPr>
          <w:rFonts w:ascii="GHEA Grapalat" w:hAnsi="GHEA Grapalat"/>
          <w:i w:val="0"/>
          <w:sz w:val="24"/>
          <w:szCs w:val="24"/>
          <w:lang w:val="hy-AM"/>
        </w:rPr>
        <w:t>+374 93 722 427</w:t>
      </w:r>
    </w:p>
    <w:p w14:paraId="24B660A5" w14:textId="77777777" w:rsidR="00807048" w:rsidRPr="00483DF3" w:rsidRDefault="00807048" w:rsidP="00807048">
      <w:pPr>
        <w:pStyle w:val="a3"/>
        <w:widowControl w:val="0"/>
        <w:spacing w:after="160" w:line="240" w:lineRule="auto"/>
        <w:ind w:left="1701" w:firstLine="0"/>
        <w:rPr>
          <w:rFonts w:ascii="Calibri" w:hAnsi="Calibri" w:cs="Calibri"/>
          <w:i w:val="0"/>
          <w:sz w:val="24"/>
          <w:szCs w:val="24"/>
          <w:u w:val="single"/>
        </w:rPr>
      </w:pPr>
      <w:r w:rsidRPr="001C4572">
        <w:rPr>
          <w:rFonts w:ascii="GHEA Grapalat" w:hAnsi="GHEA Grapalat"/>
          <w:i w:val="0"/>
          <w:sz w:val="24"/>
          <w:szCs w:val="24"/>
        </w:rPr>
        <w:t xml:space="preserve">Электронная почта </w:t>
      </w:r>
      <w:r>
        <w:rPr>
          <w:rFonts w:ascii="GHEA Grapalat" w:hAnsi="GHEA Grapalat"/>
          <w:i w:val="0"/>
          <w:sz w:val="24"/>
          <w:szCs w:val="24"/>
        </w:rPr>
        <w:t>operaballet.gnumner@gmail.com</w:t>
      </w:r>
    </w:p>
    <w:p w14:paraId="03A650A5" w14:textId="77777777" w:rsidR="00807048" w:rsidRPr="00483DF3" w:rsidRDefault="00807048" w:rsidP="00807048">
      <w:pPr>
        <w:pStyle w:val="a3"/>
        <w:widowControl w:val="0"/>
        <w:spacing w:line="240" w:lineRule="auto"/>
        <w:ind w:firstLine="709"/>
        <w:rPr>
          <w:rFonts w:ascii="GHEA Grapalat" w:hAnsi="GHEA Grapalat"/>
          <w:i w:val="0"/>
          <w:sz w:val="24"/>
          <w:szCs w:val="24"/>
          <w:u w:val="single"/>
          <w:lang w:val="hy-AM"/>
        </w:rPr>
      </w:pPr>
      <w:r w:rsidRPr="001C4572">
        <w:rPr>
          <w:rFonts w:ascii="GHEA Grapalat" w:hAnsi="GHEA Grapalat"/>
          <w:i w:val="0"/>
          <w:sz w:val="24"/>
          <w:szCs w:val="24"/>
        </w:rPr>
        <w:t>Заказчик &lt;&lt;</w:t>
      </w:r>
      <w:r w:rsidRPr="001C4572">
        <w:rPr>
          <w:rFonts w:ascii="GHEA Grapalat" w:hAnsi="GHEA Grapalat"/>
          <w:i w:val="0"/>
          <w:sz w:val="24"/>
          <w:szCs w:val="24"/>
          <w:u w:val="single"/>
          <w:lang w:val="hy-AM"/>
        </w:rPr>
        <w:t>Национальный Академический театр оперы и балет</w:t>
      </w:r>
      <w:r>
        <w:rPr>
          <w:rFonts w:ascii="GHEA Grapalat" w:hAnsi="GHEA Grapalat"/>
          <w:i w:val="0"/>
          <w:sz w:val="24"/>
          <w:szCs w:val="24"/>
          <w:u w:val="single"/>
        </w:rPr>
        <w:t xml:space="preserve">a </w:t>
      </w:r>
      <w:r w:rsidRPr="001C4572">
        <w:rPr>
          <w:rFonts w:ascii="GHEA Grapalat" w:hAnsi="GHEA Grapalat"/>
          <w:i w:val="0"/>
          <w:sz w:val="24"/>
          <w:szCs w:val="24"/>
          <w:u w:val="single"/>
          <w:lang w:val="hy-AM"/>
        </w:rPr>
        <w:t>им.А.Спендиарова&gt;&gt; ГНКО</w:t>
      </w:r>
      <w:r w:rsidRPr="001C4572">
        <w:rPr>
          <w:rFonts w:ascii="GHEA Grapalat" w:hAnsi="GHEA Grapalat"/>
          <w:i w:val="0"/>
          <w:sz w:val="24"/>
          <w:szCs w:val="24"/>
        </w:rPr>
        <w:t xml:space="preserve"> ___</w:t>
      </w:r>
    </w:p>
    <w:p w14:paraId="1E706DFC" w14:textId="77777777" w:rsidR="00807048" w:rsidRPr="001C4572" w:rsidRDefault="00807048" w:rsidP="00807048">
      <w:pPr>
        <w:pStyle w:val="a3"/>
        <w:widowControl w:val="0"/>
        <w:spacing w:after="160" w:line="240" w:lineRule="auto"/>
        <w:ind w:left="3969" w:firstLine="0"/>
        <w:rPr>
          <w:rFonts w:ascii="GHEA Grapalat" w:hAnsi="GHEA Grapalat"/>
          <w:i w:val="0"/>
          <w:sz w:val="16"/>
          <w:szCs w:val="16"/>
        </w:rPr>
      </w:pPr>
      <w:r w:rsidRPr="001C4572">
        <w:rPr>
          <w:rFonts w:ascii="GHEA Grapalat" w:hAnsi="GHEA Grapalat" w:cs="Sylfaen"/>
          <w:b/>
        </w:rPr>
        <w:br w:type="page"/>
      </w:r>
    </w:p>
    <w:p w14:paraId="5A381E2F" w14:textId="77777777" w:rsidR="00807048" w:rsidRPr="001C4572" w:rsidRDefault="00807048" w:rsidP="00807048">
      <w:pPr>
        <w:pStyle w:val="aa"/>
        <w:widowControl w:val="0"/>
        <w:spacing w:after="160"/>
        <w:ind w:firstLine="567"/>
        <w:jc w:val="right"/>
        <w:rPr>
          <w:rFonts w:ascii="GHEA Grapalat" w:hAnsi="GHEA Grapalat" w:cs="Sylfaen"/>
          <w:i/>
        </w:rPr>
      </w:pPr>
      <w:r w:rsidRPr="001C4572">
        <w:rPr>
          <w:rFonts w:ascii="GHEA Grapalat" w:hAnsi="GHEA Grapalat"/>
          <w:i/>
        </w:rPr>
        <w:lastRenderedPageBreak/>
        <w:t>Утверждено</w:t>
      </w:r>
    </w:p>
    <w:p w14:paraId="35EACF69" w14:textId="7DF9F84D" w:rsidR="00807048" w:rsidRPr="001C4572" w:rsidRDefault="00807048" w:rsidP="00807048">
      <w:pPr>
        <w:pStyle w:val="aa"/>
        <w:widowControl w:val="0"/>
        <w:spacing w:after="160"/>
        <w:ind w:firstLine="567"/>
        <w:jc w:val="right"/>
        <w:rPr>
          <w:rFonts w:ascii="GHEA Grapalat" w:hAnsi="GHEA Grapalat"/>
          <w:i/>
        </w:rPr>
      </w:pPr>
      <w:r w:rsidRPr="001C4572">
        <w:rPr>
          <w:rFonts w:ascii="GHEA Grapalat" w:hAnsi="GHEA Grapalat"/>
        </w:rPr>
        <w:t>Решением Оценочной комиссии открытого конкурса</w:t>
      </w:r>
      <w:r w:rsidRPr="001C4572">
        <w:rPr>
          <w:rFonts w:ascii="GHEA Grapalat" w:hAnsi="GHEA Grapalat" w:cs="Sylfaen"/>
          <w:i/>
        </w:rPr>
        <w:br/>
      </w:r>
      <w:r w:rsidRPr="001C4572">
        <w:rPr>
          <w:rFonts w:ascii="GHEA Grapalat" w:hAnsi="GHEA Grapalat"/>
          <w:i/>
        </w:rPr>
        <w:t xml:space="preserve">под кодом </w:t>
      </w:r>
      <w:r>
        <w:rPr>
          <w:rFonts w:ascii="GHEA Grapalat" w:hAnsi="GHEA Grapalat"/>
          <w:i/>
        </w:rPr>
        <w:t>О</w:t>
      </w:r>
      <w:r w:rsidR="00262203">
        <w:rPr>
          <w:rFonts w:ascii="GHEA Grapalat" w:hAnsi="GHEA Grapalat"/>
          <w:i/>
          <w:lang w:val="en-US"/>
        </w:rPr>
        <w:t>B</w:t>
      </w:r>
      <w:r>
        <w:rPr>
          <w:rFonts w:ascii="GHEA Grapalat" w:hAnsi="GHEA Grapalat"/>
          <w:i/>
        </w:rPr>
        <w:t>Т-</w:t>
      </w:r>
      <w:r w:rsidRPr="001C4572">
        <w:rPr>
          <w:rFonts w:ascii="GHEA Grapalat" w:hAnsi="GHEA Grapalat"/>
        </w:rPr>
        <w:t xml:space="preserve"> </w:t>
      </w:r>
      <w:proofErr w:type="spellStart"/>
      <w:r w:rsidRPr="001C4572">
        <w:rPr>
          <w:rFonts w:ascii="GHEA Grapalat" w:hAnsi="GHEA Grapalat"/>
        </w:rPr>
        <w:t>BMAShDzB</w:t>
      </w:r>
      <w:proofErr w:type="spellEnd"/>
      <w:r w:rsidR="00B55633">
        <w:rPr>
          <w:rFonts w:ascii="GHEA Grapalat" w:hAnsi="GHEA Grapalat"/>
          <w:lang w:val="hy-AM"/>
        </w:rPr>
        <w:t>-</w:t>
      </w:r>
      <w:r w:rsidRPr="001C4572">
        <w:rPr>
          <w:rFonts w:ascii="GHEA Grapalat" w:hAnsi="GHEA Grapalat"/>
        </w:rPr>
        <w:t>2</w:t>
      </w:r>
      <w:r w:rsidR="00B55633">
        <w:rPr>
          <w:rFonts w:ascii="GHEA Grapalat" w:hAnsi="GHEA Grapalat"/>
          <w:i/>
          <w:lang w:val="hy-AM"/>
        </w:rPr>
        <w:t>3</w:t>
      </w:r>
      <w:r>
        <w:rPr>
          <w:rFonts w:ascii="GHEA Grapalat" w:hAnsi="GHEA Grapalat"/>
          <w:i/>
          <w:u w:val="single"/>
        </w:rPr>
        <w:t>/0</w:t>
      </w:r>
      <w:r w:rsidR="00DB1EFA">
        <w:rPr>
          <w:rFonts w:ascii="GHEA Grapalat" w:hAnsi="GHEA Grapalat"/>
          <w:i/>
          <w:u w:val="single"/>
          <w:lang w:val="hy-AM"/>
        </w:rPr>
        <w:t>3</w:t>
      </w:r>
      <w:r w:rsidRPr="001C4572">
        <w:rPr>
          <w:rFonts w:ascii="GHEA Grapalat" w:hAnsi="GHEA Grapalat" w:cs="Times Armenian"/>
          <w:i/>
        </w:rPr>
        <w:br/>
      </w:r>
      <w:r w:rsidRPr="001C4572">
        <w:rPr>
          <w:rFonts w:ascii="GHEA Grapalat" w:hAnsi="GHEA Grapalat"/>
          <w:i/>
        </w:rPr>
        <w:t>№</w:t>
      </w:r>
      <w:r w:rsidRPr="001C4572">
        <w:rPr>
          <w:rFonts w:ascii="GHEA Grapalat" w:hAnsi="GHEA Grapalat"/>
          <w:i/>
          <w:lang w:val="hy-AM"/>
        </w:rPr>
        <w:t xml:space="preserve">   </w:t>
      </w:r>
      <w:r w:rsidRPr="001C4572">
        <w:rPr>
          <w:rFonts w:ascii="GHEA Grapalat" w:hAnsi="GHEA Grapalat"/>
          <w:i/>
        </w:rPr>
        <w:t xml:space="preserve">от </w:t>
      </w:r>
      <w:r w:rsidR="00DB1EFA">
        <w:rPr>
          <w:rFonts w:ascii="GHEA Grapalat" w:hAnsi="GHEA Grapalat"/>
          <w:i/>
          <w:lang w:val="hy-AM"/>
        </w:rPr>
        <w:t>2</w:t>
      </w:r>
      <w:r w:rsidR="002F2247">
        <w:rPr>
          <w:rFonts w:ascii="GHEA Grapalat" w:hAnsi="GHEA Grapalat"/>
          <w:i/>
          <w:lang w:val="hy-AM"/>
        </w:rPr>
        <w:t>5</w:t>
      </w:r>
      <w:r w:rsidR="00262203" w:rsidRPr="00262203">
        <w:rPr>
          <w:rFonts w:ascii="GHEA Grapalat" w:hAnsi="GHEA Grapalat"/>
          <w:i/>
        </w:rPr>
        <w:t>.</w:t>
      </w:r>
      <w:r w:rsidR="00D21096">
        <w:rPr>
          <w:rFonts w:ascii="GHEA Grapalat" w:hAnsi="GHEA Grapalat"/>
          <w:i/>
          <w:lang w:val="hy-AM"/>
        </w:rPr>
        <w:t>0</w:t>
      </w:r>
      <w:r w:rsidR="00DB1EFA">
        <w:rPr>
          <w:rFonts w:ascii="GHEA Grapalat" w:hAnsi="GHEA Grapalat"/>
          <w:i/>
          <w:lang w:val="hy-AM"/>
        </w:rPr>
        <w:t>9</w:t>
      </w:r>
      <w:r w:rsidR="00262203" w:rsidRPr="00262203">
        <w:rPr>
          <w:rFonts w:ascii="GHEA Grapalat" w:hAnsi="GHEA Grapalat"/>
          <w:i/>
        </w:rPr>
        <w:t>.</w:t>
      </w:r>
      <w:r w:rsidRPr="001C4572">
        <w:rPr>
          <w:rFonts w:ascii="GHEA Grapalat" w:hAnsi="GHEA Grapalat"/>
          <w:i/>
        </w:rPr>
        <w:t>20</w:t>
      </w:r>
      <w:r w:rsidRPr="001C4572">
        <w:rPr>
          <w:rFonts w:ascii="GHEA Grapalat" w:hAnsi="GHEA Grapalat"/>
          <w:i/>
          <w:lang w:val="hy-AM"/>
        </w:rPr>
        <w:t>2</w:t>
      </w:r>
      <w:r w:rsidR="00B55633">
        <w:rPr>
          <w:rFonts w:ascii="GHEA Grapalat" w:hAnsi="GHEA Grapalat"/>
          <w:i/>
          <w:lang w:val="hy-AM"/>
        </w:rPr>
        <w:t>3</w:t>
      </w:r>
      <w:r w:rsidRPr="001C4572">
        <w:rPr>
          <w:rFonts w:ascii="GHEA Grapalat" w:hAnsi="GHEA Grapalat"/>
          <w:i/>
        </w:rPr>
        <w:t xml:space="preserve"> г.</w:t>
      </w:r>
    </w:p>
    <w:p w14:paraId="0C23BCEC" w14:textId="77777777" w:rsidR="00807048" w:rsidRPr="001C4572" w:rsidRDefault="00807048" w:rsidP="00807048">
      <w:pPr>
        <w:pStyle w:val="aa"/>
        <w:widowControl w:val="0"/>
        <w:spacing w:after="160"/>
        <w:ind w:right="-7" w:firstLine="567"/>
        <w:jc w:val="center"/>
        <w:rPr>
          <w:rFonts w:ascii="GHEA Grapalat" w:hAnsi="GHEA Grapalat"/>
        </w:rPr>
      </w:pPr>
    </w:p>
    <w:p w14:paraId="5213720A" w14:textId="77777777" w:rsidR="00807048" w:rsidRPr="001C4572" w:rsidRDefault="00807048" w:rsidP="00807048">
      <w:pPr>
        <w:pStyle w:val="aa"/>
        <w:widowControl w:val="0"/>
        <w:spacing w:after="160"/>
        <w:ind w:right="-7" w:firstLine="567"/>
        <w:jc w:val="center"/>
        <w:rPr>
          <w:rFonts w:ascii="GHEA Grapalat" w:hAnsi="GHEA Grapalat"/>
        </w:rPr>
      </w:pPr>
    </w:p>
    <w:p w14:paraId="4F0ACE56" w14:textId="77777777" w:rsidR="00807048" w:rsidRPr="001C4572" w:rsidRDefault="00807048" w:rsidP="00807048">
      <w:pPr>
        <w:pStyle w:val="aa"/>
        <w:widowControl w:val="0"/>
        <w:spacing w:after="160"/>
        <w:ind w:right="-7"/>
        <w:jc w:val="center"/>
        <w:rPr>
          <w:rFonts w:ascii="GHEA Grapalat" w:hAnsi="GHEA Grapalat"/>
        </w:rPr>
      </w:pPr>
      <w:r w:rsidRPr="001C4572">
        <w:rPr>
          <w:rFonts w:ascii="GHEA Grapalat" w:hAnsi="GHEA Grapalat"/>
        </w:rPr>
        <w:t xml:space="preserve">&lt;&lt;Национальный Академический театр оперы и балета </w:t>
      </w:r>
    </w:p>
    <w:p w14:paraId="6C9A97E0" w14:textId="77777777" w:rsidR="00807048" w:rsidRPr="001C4572" w:rsidRDefault="00807048" w:rsidP="00807048">
      <w:pPr>
        <w:pStyle w:val="aa"/>
        <w:widowControl w:val="0"/>
        <w:spacing w:after="160"/>
        <w:ind w:right="-7"/>
        <w:jc w:val="center"/>
        <w:rPr>
          <w:rFonts w:ascii="GHEA Grapalat" w:hAnsi="GHEA Grapalat"/>
        </w:rPr>
      </w:pPr>
      <w:r w:rsidRPr="001C4572">
        <w:rPr>
          <w:rFonts w:ascii="GHEA Grapalat" w:hAnsi="GHEA Grapalat"/>
        </w:rPr>
        <w:t xml:space="preserve">    </w:t>
      </w:r>
      <w:proofErr w:type="spellStart"/>
      <w:r w:rsidRPr="001C4572">
        <w:rPr>
          <w:rFonts w:ascii="GHEA Grapalat" w:hAnsi="GHEA Grapalat"/>
        </w:rPr>
        <w:t>им.А.Спендиарова</w:t>
      </w:r>
      <w:proofErr w:type="spellEnd"/>
      <w:r w:rsidRPr="001C4572">
        <w:rPr>
          <w:rFonts w:ascii="GHEA Grapalat" w:hAnsi="GHEA Grapalat"/>
        </w:rPr>
        <w:t>&gt;&gt;</w:t>
      </w:r>
      <w:r w:rsidRPr="001C4572">
        <w:rPr>
          <w:rFonts w:ascii="GHEA Grapalat" w:hAnsi="GHEA Grapalat"/>
          <w:lang w:val="hy-AM"/>
        </w:rPr>
        <w:t xml:space="preserve"> </w:t>
      </w:r>
      <w:r w:rsidRPr="001C4572">
        <w:rPr>
          <w:rFonts w:ascii="GHEA Grapalat" w:hAnsi="GHEA Grapalat"/>
        </w:rPr>
        <w:t xml:space="preserve"> ГНКО</w:t>
      </w:r>
    </w:p>
    <w:p w14:paraId="01C15607" w14:textId="77777777" w:rsidR="00807048" w:rsidRPr="001C4572" w:rsidRDefault="00807048" w:rsidP="00807048">
      <w:pPr>
        <w:pStyle w:val="aa"/>
        <w:widowControl w:val="0"/>
        <w:spacing w:after="160"/>
        <w:ind w:right="-7" w:firstLine="567"/>
        <w:jc w:val="center"/>
        <w:rPr>
          <w:rFonts w:ascii="GHEA Grapalat" w:hAnsi="GHEA Grapalat"/>
        </w:rPr>
      </w:pPr>
    </w:p>
    <w:p w14:paraId="710E0283" w14:textId="77777777" w:rsidR="00807048" w:rsidRPr="001C4572" w:rsidRDefault="00807048" w:rsidP="00807048">
      <w:pPr>
        <w:pStyle w:val="aa"/>
        <w:widowControl w:val="0"/>
        <w:spacing w:after="160"/>
        <w:ind w:right="-7" w:firstLine="567"/>
        <w:jc w:val="center"/>
        <w:rPr>
          <w:rFonts w:ascii="GHEA Grapalat" w:hAnsi="GHEA Grapalat"/>
        </w:rPr>
      </w:pPr>
    </w:p>
    <w:p w14:paraId="41834FBB" w14:textId="77777777" w:rsidR="00807048" w:rsidRPr="001C4572" w:rsidRDefault="00807048" w:rsidP="00807048">
      <w:pPr>
        <w:pStyle w:val="aa"/>
        <w:widowControl w:val="0"/>
        <w:spacing w:after="160"/>
        <w:ind w:right="-7" w:firstLine="567"/>
        <w:jc w:val="center"/>
        <w:rPr>
          <w:rFonts w:ascii="GHEA Grapalat" w:hAnsi="GHEA Grapalat"/>
        </w:rPr>
      </w:pPr>
    </w:p>
    <w:p w14:paraId="65969851" w14:textId="77777777" w:rsidR="00807048" w:rsidRPr="001C4572" w:rsidRDefault="00807048" w:rsidP="00807048">
      <w:pPr>
        <w:pStyle w:val="aa"/>
        <w:widowControl w:val="0"/>
        <w:spacing w:after="160"/>
        <w:ind w:right="-7" w:firstLine="567"/>
        <w:jc w:val="center"/>
        <w:rPr>
          <w:rFonts w:ascii="GHEA Grapalat" w:hAnsi="GHEA Grapalat" w:cs="Sylfaen"/>
        </w:rPr>
      </w:pPr>
      <w:r w:rsidRPr="001C4572">
        <w:rPr>
          <w:rFonts w:ascii="GHEA Grapalat" w:hAnsi="GHEA Grapalat"/>
        </w:rPr>
        <w:t>ПРИГЛАШЕНИЕ</w:t>
      </w:r>
    </w:p>
    <w:p w14:paraId="5D5E3E08" w14:textId="77777777" w:rsidR="00807048" w:rsidRPr="001C4572" w:rsidRDefault="00807048" w:rsidP="00807048">
      <w:pPr>
        <w:pStyle w:val="aa"/>
        <w:widowControl w:val="0"/>
        <w:spacing w:after="160"/>
        <w:ind w:right="-7" w:firstLine="567"/>
        <w:jc w:val="center"/>
        <w:rPr>
          <w:rFonts w:ascii="GHEA Grapalat" w:hAnsi="GHEA Grapalat" w:cs="Sylfaen"/>
        </w:rPr>
      </w:pPr>
    </w:p>
    <w:p w14:paraId="037E943F" w14:textId="77777777" w:rsidR="00807048" w:rsidRPr="001C4572" w:rsidRDefault="00807048" w:rsidP="00807048">
      <w:pPr>
        <w:pStyle w:val="aa"/>
        <w:widowControl w:val="0"/>
        <w:spacing w:after="160"/>
        <w:ind w:right="-7"/>
        <w:jc w:val="center"/>
        <w:rPr>
          <w:rFonts w:ascii="GHEA Grapalat" w:hAnsi="GHEA Grapalat"/>
          <w:lang w:val="hy-AM"/>
        </w:rPr>
      </w:pPr>
      <w:r w:rsidRPr="001C4572">
        <w:rPr>
          <w:rFonts w:ascii="GHEA Grapalat" w:hAnsi="GHEA Grapalat"/>
        </w:rPr>
        <w:t>НА ОТКРЫТЫЙ КОНКУРС, ОБЪЯВЛЕННЫЙ С ЦЕЛЬЮ ПРИОБРЕТЕНИЯ</w:t>
      </w:r>
      <w:r w:rsidRPr="001C4572">
        <w:rPr>
          <w:rFonts w:ascii="GHEA Grapalat" w:hAnsi="GHEA Grapalat"/>
          <w:lang w:val="hy-AM"/>
        </w:rPr>
        <w:t xml:space="preserve"> РЕМОНТНЫХ РАБОТ</w:t>
      </w:r>
      <w:r>
        <w:rPr>
          <w:rFonts w:ascii="GHEA Grapalat" w:hAnsi="GHEA Grapalat"/>
        </w:rPr>
        <w:t xml:space="preserve"> КР</w:t>
      </w:r>
      <w:r w:rsidRPr="001C4572">
        <w:rPr>
          <w:rFonts w:ascii="GHEA Grapalat" w:hAnsi="GHEA Grapalat"/>
          <w:lang w:val="hy-AM"/>
        </w:rPr>
        <w:t>ЫШИ</w:t>
      </w:r>
    </w:p>
    <w:p w14:paraId="2A09F879" w14:textId="77777777" w:rsidR="00807048" w:rsidRPr="001C4572" w:rsidRDefault="00807048" w:rsidP="00807048">
      <w:pPr>
        <w:pStyle w:val="aa"/>
        <w:widowControl w:val="0"/>
        <w:spacing w:after="160"/>
        <w:ind w:right="-7"/>
        <w:jc w:val="center"/>
        <w:rPr>
          <w:rFonts w:ascii="GHEA Grapalat" w:hAnsi="GHEA Grapalat"/>
        </w:rPr>
      </w:pPr>
      <w:r w:rsidRPr="001C4572">
        <w:rPr>
          <w:rFonts w:ascii="GHEA Grapalat" w:hAnsi="GHEA Grapalat"/>
        </w:rPr>
        <w:t>ДЛЯ НУЖД</w:t>
      </w:r>
      <w:r w:rsidRPr="001C4572">
        <w:rPr>
          <w:rFonts w:ascii="GHEA Grapalat" w:hAnsi="GHEA Grapalat"/>
          <w:lang w:val="hy-AM"/>
        </w:rPr>
        <w:t xml:space="preserve"> </w:t>
      </w:r>
      <w:r w:rsidRPr="001C4572">
        <w:rPr>
          <w:rFonts w:ascii="GHEA Grapalat" w:hAnsi="GHEA Grapalat"/>
        </w:rPr>
        <w:t xml:space="preserve"> &lt;&lt;НАЦИОНАЛЬНЫЙ АКАДЕМИЧЕСКИЙ ТЕАТР ОПЕРЫ И БАЛЕТА </w:t>
      </w:r>
    </w:p>
    <w:p w14:paraId="5B8E0DA7" w14:textId="77777777" w:rsidR="00807048" w:rsidRPr="001C4572" w:rsidRDefault="00807048" w:rsidP="00807048">
      <w:pPr>
        <w:pStyle w:val="aa"/>
        <w:widowControl w:val="0"/>
        <w:spacing w:after="160"/>
        <w:ind w:right="-7"/>
        <w:jc w:val="center"/>
        <w:rPr>
          <w:rFonts w:ascii="GHEA Grapalat" w:hAnsi="GHEA Grapalat"/>
        </w:rPr>
      </w:pPr>
      <w:r w:rsidRPr="001C4572">
        <w:rPr>
          <w:rFonts w:ascii="GHEA Grapalat" w:hAnsi="GHEA Grapalat"/>
        </w:rPr>
        <w:t xml:space="preserve">    ИМ.А.СПЕНДИАРОВА&gt;&gt;</w:t>
      </w:r>
      <w:r w:rsidRPr="001C4572">
        <w:rPr>
          <w:rFonts w:ascii="GHEA Grapalat" w:hAnsi="GHEA Grapalat"/>
          <w:lang w:val="hy-AM"/>
        </w:rPr>
        <w:t xml:space="preserve"> </w:t>
      </w:r>
      <w:r w:rsidRPr="001C4572">
        <w:rPr>
          <w:rFonts w:ascii="GHEA Grapalat" w:hAnsi="GHEA Grapalat"/>
        </w:rPr>
        <w:t xml:space="preserve"> ГНКО</w:t>
      </w:r>
    </w:p>
    <w:p w14:paraId="73AE9562" w14:textId="77777777" w:rsidR="00807048" w:rsidRPr="001C4572" w:rsidRDefault="00807048" w:rsidP="00807048">
      <w:pPr>
        <w:pStyle w:val="aa"/>
        <w:widowControl w:val="0"/>
        <w:spacing w:after="160"/>
        <w:ind w:right="-7" w:firstLine="567"/>
        <w:jc w:val="center"/>
        <w:rPr>
          <w:rFonts w:ascii="GHEA Grapalat" w:hAnsi="GHEA Grapalat"/>
        </w:rPr>
      </w:pPr>
    </w:p>
    <w:p w14:paraId="0C1585A4" w14:textId="77777777" w:rsidR="00807048" w:rsidRDefault="00807048" w:rsidP="00B46D58">
      <w:pPr>
        <w:widowControl w:val="0"/>
        <w:spacing w:after="160"/>
        <w:ind w:firstLine="567"/>
        <w:jc w:val="both"/>
        <w:rPr>
          <w:rFonts w:ascii="GHEA Grapalat" w:hAnsi="GHEA Grapalat"/>
          <w:i/>
        </w:rPr>
      </w:pPr>
    </w:p>
    <w:p w14:paraId="1BC9DC4B" w14:textId="77777777" w:rsidR="00807048" w:rsidRDefault="00807048" w:rsidP="00B46D58">
      <w:pPr>
        <w:widowControl w:val="0"/>
        <w:spacing w:after="160"/>
        <w:ind w:firstLine="567"/>
        <w:jc w:val="both"/>
        <w:rPr>
          <w:rFonts w:ascii="GHEA Grapalat" w:hAnsi="GHEA Grapalat"/>
          <w:i/>
        </w:rPr>
      </w:pPr>
    </w:p>
    <w:p w14:paraId="6FE978E3" w14:textId="77777777" w:rsidR="00807048" w:rsidRDefault="00807048" w:rsidP="00B46D58">
      <w:pPr>
        <w:widowControl w:val="0"/>
        <w:spacing w:after="160"/>
        <w:ind w:firstLine="567"/>
        <w:jc w:val="both"/>
        <w:rPr>
          <w:rFonts w:ascii="GHEA Grapalat" w:hAnsi="GHEA Grapalat"/>
          <w:i/>
        </w:rPr>
      </w:pPr>
    </w:p>
    <w:p w14:paraId="37EB52C4" w14:textId="77777777" w:rsidR="00807048" w:rsidRDefault="00807048" w:rsidP="00B46D58">
      <w:pPr>
        <w:widowControl w:val="0"/>
        <w:spacing w:after="160"/>
        <w:ind w:firstLine="567"/>
        <w:jc w:val="both"/>
        <w:rPr>
          <w:rFonts w:ascii="GHEA Grapalat" w:hAnsi="GHEA Grapalat"/>
          <w:i/>
        </w:rPr>
      </w:pPr>
    </w:p>
    <w:p w14:paraId="0D2325F3" w14:textId="77777777" w:rsidR="00807048" w:rsidRDefault="00807048" w:rsidP="00B46D58">
      <w:pPr>
        <w:widowControl w:val="0"/>
        <w:spacing w:after="160"/>
        <w:ind w:firstLine="567"/>
        <w:jc w:val="both"/>
        <w:rPr>
          <w:rFonts w:ascii="GHEA Grapalat" w:hAnsi="GHEA Grapalat"/>
          <w:i/>
        </w:rPr>
      </w:pPr>
    </w:p>
    <w:p w14:paraId="26157E52" w14:textId="77777777" w:rsidR="00807048" w:rsidRDefault="00807048" w:rsidP="00B46D58">
      <w:pPr>
        <w:widowControl w:val="0"/>
        <w:spacing w:after="160"/>
        <w:ind w:firstLine="567"/>
        <w:jc w:val="both"/>
        <w:rPr>
          <w:rFonts w:ascii="GHEA Grapalat" w:hAnsi="GHEA Grapalat"/>
          <w:i/>
        </w:rPr>
      </w:pPr>
    </w:p>
    <w:p w14:paraId="7084CF07" w14:textId="77777777" w:rsidR="00807048" w:rsidRDefault="00807048" w:rsidP="00B46D58">
      <w:pPr>
        <w:widowControl w:val="0"/>
        <w:spacing w:after="160"/>
        <w:ind w:firstLine="567"/>
        <w:jc w:val="both"/>
        <w:rPr>
          <w:rFonts w:ascii="GHEA Grapalat" w:hAnsi="GHEA Grapalat"/>
          <w:i/>
        </w:rPr>
      </w:pPr>
    </w:p>
    <w:p w14:paraId="57AA3C39" w14:textId="77777777" w:rsidR="00807048" w:rsidRDefault="00807048" w:rsidP="00B46D58">
      <w:pPr>
        <w:widowControl w:val="0"/>
        <w:spacing w:after="160"/>
        <w:ind w:firstLine="567"/>
        <w:jc w:val="both"/>
        <w:rPr>
          <w:rFonts w:ascii="GHEA Grapalat" w:hAnsi="GHEA Grapalat"/>
          <w:i/>
        </w:rPr>
      </w:pPr>
    </w:p>
    <w:p w14:paraId="6868FD5D" w14:textId="77777777" w:rsidR="00807048" w:rsidRDefault="00807048" w:rsidP="00B46D58">
      <w:pPr>
        <w:widowControl w:val="0"/>
        <w:spacing w:after="160"/>
        <w:ind w:firstLine="567"/>
        <w:jc w:val="both"/>
        <w:rPr>
          <w:rFonts w:ascii="GHEA Grapalat" w:hAnsi="GHEA Grapalat"/>
          <w:i/>
        </w:rPr>
      </w:pPr>
    </w:p>
    <w:p w14:paraId="2E800F34" w14:textId="77777777" w:rsidR="00807048" w:rsidRDefault="00807048" w:rsidP="00B46D58">
      <w:pPr>
        <w:widowControl w:val="0"/>
        <w:spacing w:after="160"/>
        <w:ind w:firstLine="567"/>
        <w:jc w:val="both"/>
        <w:rPr>
          <w:rFonts w:ascii="GHEA Grapalat" w:hAnsi="GHEA Grapalat"/>
          <w:i/>
        </w:rPr>
      </w:pPr>
    </w:p>
    <w:p w14:paraId="3DCDB311" w14:textId="77777777" w:rsidR="00807048" w:rsidRDefault="00807048" w:rsidP="00B46D58">
      <w:pPr>
        <w:widowControl w:val="0"/>
        <w:spacing w:after="160"/>
        <w:ind w:firstLine="567"/>
        <w:jc w:val="both"/>
        <w:rPr>
          <w:rFonts w:ascii="GHEA Grapalat" w:hAnsi="GHEA Grapalat"/>
          <w:i/>
        </w:rPr>
      </w:pPr>
    </w:p>
    <w:p w14:paraId="292A3E5D" w14:textId="77777777" w:rsidR="00807048" w:rsidRDefault="00807048" w:rsidP="00B46D58">
      <w:pPr>
        <w:widowControl w:val="0"/>
        <w:spacing w:after="160"/>
        <w:ind w:firstLine="567"/>
        <w:jc w:val="both"/>
        <w:rPr>
          <w:rFonts w:ascii="GHEA Grapalat" w:hAnsi="GHEA Grapalat"/>
          <w:i/>
        </w:rPr>
      </w:pPr>
    </w:p>
    <w:p w14:paraId="2E6AA40B" w14:textId="77777777" w:rsidR="00807048" w:rsidRDefault="00807048" w:rsidP="00B46D58">
      <w:pPr>
        <w:widowControl w:val="0"/>
        <w:spacing w:after="160"/>
        <w:ind w:firstLine="567"/>
        <w:jc w:val="both"/>
        <w:rPr>
          <w:rFonts w:ascii="GHEA Grapalat" w:hAnsi="GHEA Grapalat"/>
          <w:i/>
        </w:rPr>
      </w:pPr>
    </w:p>
    <w:p w14:paraId="1EAC8F55" w14:textId="77777777" w:rsidR="00807048" w:rsidRDefault="00807048" w:rsidP="00B46D58">
      <w:pPr>
        <w:widowControl w:val="0"/>
        <w:spacing w:after="160"/>
        <w:ind w:firstLine="567"/>
        <w:jc w:val="both"/>
        <w:rPr>
          <w:rFonts w:ascii="GHEA Grapalat" w:hAnsi="GHEA Grapalat"/>
          <w:i/>
        </w:rPr>
      </w:pPr>
    </w:p>
    <w:p w14:paraId="57EDB89A" w14:textId="4C2410FD"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5CFDA2A" w14:textId="77777777" w:rsidR="00D50690" w:rsidRDefault="00D50690">
      <w:pPr>
        <w:rPr>
          <w:rFonts w:ascii="GHEA Grapalat" w:hAnsi="GHEA Grapalat"/>
          <w:b/>
        </w:rPr>
      </w:pPr>
      <w:r>
        <w:rPr>
          <w:rFonts w:ascii="GHEA Grapalat" w:hAnsi="GHEA Grapalat"/>
          <w:b/>
        </w:rPr>
        <w:br w:type="page"/>
      </w:r>
    </w:p>
    <w:p w14:paraId="77D9DD1B" w14:textId="77777777" w:rsidR="00807048" w:rsidRPr="001C4572" w:rsidRDefault="00807048" w:rsidP="00807048">
      <w:pPr>
        <w:widowControl w:val="0"/>
        <w:spacing w:after="160"/>
        <w:jc w:val="center"/>
        <w:rPr>
          <w:rFonts w:ascii="GHEA Grapalat" w:hAnsi="GHEA Grapalat"/>
          <w:b/>
        </w:rPr>
      </w:pPr>
      <w:r w:rsidRPr="001C4572">
        <w:rPr>
          <w:rFonts w:ascii="GHEA Grapalat" w:hAnsi="GHEA Grapalat"/>
          <w:b/>
        </w:rPr>
        <w:lastRenderedPageBreak/>
        <w:t>СОДЕРЖАНИЕ</w:t>
      </w:r>
    </w:p>
    <w:p w14:paraId="7C0456CE" w14:textId="77777777" w:rsidR="00807048" w:rsidRPr="00262203" w:rsidRDefault="00807048" w:rsidP="00807048">
      <w:pPr>
        <w:widowControl w:val="0"/>
        <w:spacing w:after="160"/>
        <w:ind w:firstLine="567"/>
        <w:jc w:val="center"/>
        <w:rPr>
          <w:rFonts w:ascii="GHEA Grapalat" w:hAnsi="GHEA Grapalat"/>
          <w:i/>
          <w:sz w:val="6"/>
          <w:szCs w:val="6"/>
        </w:rPr>
      </w:pPr>
    </w:p>
    <w:p w14:paraId="4D8322BB" w14:textId="77777777" w:rsidR="00807048" w:rsidRPr="00A972CA" w:rsidRDefault="00807048" w:rsidP="00807048">
      <w:pPr>
        <w:pStyle w:val="a3"/>
        <w:widowControl w:val="0"/>
        <w:spacing w:line="240" w:lineRule="auto"/>
        <w:ind w:firstLine="709"/>
        <w:jc w:val="center"/>
        <w:rPr>
          <w:rFonts w:ascii="GHEA Grapalat" w:hAnsi="GHEA Grapalat"/>
          <w:i w:val="0"/>
          <w:sz w:val="22"/>
          <w:szCs w:val="22"/>
          <w:u w:val="single"/>
          <w:lang w:val="hy-AM"/>
        </w:rPr>
      </w:pPr>
      <w:r w:rsidRPr="00A972CA">
        <w:rPr>
          <w:rFonts w:ascii="GHEA Grapalat" w:hAnsi="GHEA Grapalat"/>
          <w:sz w:val="22"/>
          <w:szCs w:val="22"/>
          <w:lang w:val="hy-AM"/>
        </w:rPr>
        <w:t>РЕМОНТ  КРЫШИ ТЕАТРА</w:t>
      </w:r>
      <w:r w:rsidRPr="00A972CA">
        <w:rPr>
          <w:rFonts w:ascii="GHEA Grapalat" w:hAnsi="GHEA Grapalat"/>
          <w:sz w:val="22"/>
          <w:szCs w:val="22"/>
        </w:rPr>
        <w:t xml:space="preserve"> </w:t>
      </w:r>
      <w:r w:rsidRPr="00A972CA">
        <w:rPr>
          <w:rFonts w:ascii="GHEA Grapalat" w:hAnsi="GHEA Grapalat"/>
          <w:b/>
          <w:sz w:val="22"/>
          <w:szCs w:val="22"/>
        </w:rPr>
        <w:t>ДЛЯ НУЖД</w:t>
      </w:r>
      <w:r w:rsidRPr="00A972CA">
        <w:rPr>
          <w:rFonts w:ascii="GHEA Grapalat" w:hAnsi="GHEA Grapalat"/>
          <w:sz w:val="22"/>
          <w:szCs w:val="22"/>
        </w:rPr>
        <w:t xml:space="preserve"> </w:t>
      </w:r>
      <w:r w:rsidRPr="00A972CA">
        <w:rPr>
          <w:rFonts w:ascii="GHEA Grapalat" w:hAnsi="GHEA Grapalat"/>
          <w:i w:val="0"/>
          <w:sz w:val="22"/>
          <w:szCs w:val="22"/>
        </w:rPr>
        <w:t>&lt;&lt;</w:t>
      </w:r>
      <w:r w:rsidRPr="00A972CA">
        <w:rPr>
          <w:rFonts w:ascii="GHEA Grapalat" w:hAnsi="GHEA Grapalat"/>
          <w:i w:val="0"/>
          <w:sz w:val="22"/>
          <w:szCs w:val="22"/>
          <w:u w:val="single"/>
          <w:lang w:val="hy-AM"/>
        </w:rPr>
        <w:t>НАЦИОНАЛЬНЫЙ АКАДЕМИЧЕСКИЙ ТЕАТР ОПЕРЫ И БАЛЕТА</w:t>
      </w:r>
      <w:r>
        <w:rPr>
          <w:rFonts w:ascii="GHEA Grapalat" w:hAnsi="GHEA Grapalat"/>
          <w:i w:val="0"/>
          <w:sz w:val="22"/>
          <w:szCs w:val="22"/>
          <w:u w:val="single"/>
        </w:rPr>
        <w:t xml:space="preserve"> </w:t>
      </w:r>
      <w:r w:rsidRPr="00A972CA">
        <w:rPr>
          <w:rFonts w:ascii="GHEA Grapalat" w:hAnsi="GHEA Grapalat"/>
          <w:i w:val="0"/>
          <w:sz w:val="22"/>
          <w:szCs w:val="22"/>
          <w:u w:val="single"/>
          <w:lang w:val="hy-AM"/>
        </w:rPr>
        <w:t>ИМ.А.СПЕНДИАРОВА&gt;&gt; ГНКО</w:t>
      </w:r>
      <w:r w:rsidRPr="00A972CA">
        <w:rPr>
          <w:rFonts w:ascii="GHEA Grapalat" w:hAnsi="GHEA Grapalat"/>
          <w:sz w:val="22"/>
          <w:szCs w:val="22"/>
        </w:rPr>
        <w:t xml:space="preserve"> __</w:t>
      </w:r>
    </w:p>
    <w:p w14:paraId="3AD8508D" w14:textId="77777777" w:rsidR="00807048" w:rsidRPr="001C4572" w:rsidRDefault="00807048" w:rsidP="00807048">
      <w:pPr>
        <w:widowControl w:val="0"/>
        <w:spacing w:after="160"/>
        <w:ind w:firstLine="567"/>
        <w:jc w:val="center"/>
        <w:rPr>
          <w:rFonts w:ascii="GHEA Grapalat" w:hAnsi="GHEA Grapalat"/>
        </w:rPr>
      </w:pPr>
    </w:p>
    <w:p w14:paraId="17970B4A" w14:textId="77777777" w:rsidR="00807048" w:rsidRPr="001C4572" w:rsidRDefault="00807048" w:rsidP="00807048">
      <w:pPr>
        <w:widowControl w:val="0"/>
        <w:spacing w:after="160"/>
        <w:jc w:val="center"/>
        <w:rPr>
          <w:rFonts w:ascii="GHEA Grapalat" w:hAnsi="GHEA Grapalat"/>
          <w:i/>
        </w:rPr>
      </w:pPr>
      <w:r w:rsidRPr="001C4572">
        <w:rPr>
          <w:rFonts w:ascii="GHEA Grapalat" w:hAnsi="GHEA Grapalat"/>
          <w:b/>
        </w:rPr>
        <w:t xml:space="preserve">ПРИГЛАШЕНИЯ НА ОТКРЫТЫЙ КОНКУРС, </w:t>
      </w:r>
      <w:r w:rsidRPr="001C4572">
        <w:rPr>
          <w:rFonts w:ascii="GHEA Grapalat" w:hAnsi="GHEA Grapalat"/>
          <w:b/>
        </w:rPr>
        <w:br/>
        <w:t>ОБЪЯВЛЕННЫЙ С ЦЕЛЬЮ ПРИОБРЕТЕНИЯ</w:t>
      </w:r>
    </w:p>
    <w:p w14:paraId="312CE8D8"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C7FC6F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D002AB3"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2A72E760"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5231941"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E8CA21C"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43401A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A30830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14:paraId="021FFDF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05E8C5A"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63B253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060EF17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0652373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B1C789F" w14:textId="77777777" w:rsidR="00520F57" w:rsidRDefault="00520F57" w:rsidP="00B46D58">
      <w:pPr>
        <w:widowControl w:val="0"/>
        <w:spacing w:after="160"/>
        <w:jc w:val="center"/>
        <w:rPr>
          <w:rFonts w:ascii="GHEA Grapalat" w:hAnsi="GHEA Grapalat"/>
          <w:b/>
        </w:rPr>
      </w:pPr>
    </w:p>
    <w:p w14:paraId="2E4C1E1D" w14:textId="77777777" w:rsidR="00520F57" w:rsidRDefault="00520F57" w:rsidP="00B46D58">
      <w:pPr>
        <w:widowControl w:val="0"/>
        <w:spacing w:after="160"/>
        <w:jc w:val="center"/>
        <w:rPr>
          <w:rFonts w:ascii="GHEA Grapalat" w:hAnsi="GHEA Grapalat"/>
          <w:b/>
        </w:rPr>
      </w:pPr>
    </w:p>
    <w:p w14:paraId="392C1AC6"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6C0BE868" w14:textId="77777777" w:rsidR="008842CE" w:rsidRPr="00374F4A" w:rsidRDefault="008842CE" w:rsidP="00B46D58">
      <w:pPr>
        <w:widowControl w:val="0"/>
        <w:spacing w:after="160"/>
        <w:jc w:val="center"/>
        <w:rPr>
          <w:rFonts w:ascii="GHEA Grapalat" w:hAnsi="GHEA Grapalat"/>
          <w:b/>
        </w:rPr>
      </w:pPr>
    </w:p>
    <w:p w14:paraId="1FDFCCC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67BEBC09" w14:textId="77777777" w:rsidR="00520F57" w:rsidRPr="008842CE" w:rsidRDefault="00520F57" w:rsidP="00B46D58">
      <w:pPr>
        <w:widowControl w:val="0"/>
        <w:spacing w:after="160"/>
        <w:jc w:val="center"/>
        <w:rPr>
          <w:rFonts w:ascii="GHEA Grapalat" w:hAnsi="GHEA Grapalat"/>
          <w:b/>
        </w:rPr>
      </w:pPr>
    </w:p>
    <w:p w14:paraId="1B40A0C1"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963CCC7"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4B3BEC5" w14:textId="7CEEC87F" w:rsidR="0061522D" w:rsidRPr="00E349B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E349B9" w:rsidRPr="00E349B9">
        <w:rPr>
          <w:rFonts w:ascii="GHEA Grapalat" w:hAnsi="GHEA Grapalat"/>
        </w:rPr>
        <w:t>6</w:t>
      </w:r>
    </w:p>
    <w:p w14:paraId="1EAA4231" w14:textId="77777777" w:rsidR="00E17B7F" w:rsidRDefault="00E17B7F">
      <w:pPr>
        <w:rPr>
          <w:rFonts w:ascii="GHEA Grapalat" w:hAnsi="GHEA Grapalat"/>
          <w:spacing w:val="-6"/>
        </w:rPr>
      </w:pPr>
      <w:r>
        <w:rPr>
          <w:rFonts w:ascii="GHEA Grapalat" w:hAnsi="GHEA Grapalat"/>
          <w:spacing w:val="-6"/>
        </w:rPr>
        <w:br w:type="page"/>
      </w:r>
    </w:p>
    <w:p w14:paraId="77D79D00" w14:textId="04647309" w:rsidR="00807048" w:rsidRPr="001C4572" w:rsidRDefault="00807048" w:rsidP="00807048">
      <w:pPr>
        <w:rPr>
          <w:rFonts w:ascii="GHEA Grapalat" w:hAnsi="GHEA Grapalat"/>
          <w:spacing w:val="-6"/>
        </w:rPr>
      </w:pPr>
      <w:r w:rsidRPr="001C4572">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Pr>
          <w:rFonts w:ascii="GHEA Grapalat" w:hAnsi="GHEA Grapalat"/>
          <w:i/>
        </w:rPr>
        <w:t>О</w:t>
      </w:r>
      <w:r w:rsidR="00E349B9">
        <w:rPr>
          <w:rFonts w:ascii="GHEA Grapalat" w:hAnsi="GHEA Grapalat"/>
          <w:i/>
          <w:lang w:val="en-US"/>
        </w:rPr>
        <w:t>B</w:t>
      </w:r>
      <w:r>
        <w:rPr>
          <w:rFonts w:ascii="GHEA Grapalat" w:hAnsi="GHEA Grapalat"/>
          <w:i/>
        </w:rPr>
        <w:t>Т-</w:t>
      </w:r>
      <w:r w:rsidRPr="001C4572">
        <w:rPr>
          <w:rFonts w:ascii="GHEA Grapalat" w:hAnsi="GHEA Grapalat"/>
        </w:rPr>
        <w:t xml:space="preserve"> </w:t>
      </w:r>
      <w:proofErr w:type="spellStart"/>
      <w:r w:rsidRPr="001C4572">
        <w:rPr>
          <w:rFonts w:ascii="GHEA Grapalat" w:hAnsi="GHEA Grapalat"/>
        </w:rPr>
        <w:t>BMAShDzB</w:t>
      </w:r>
      <w:proofErr w:type="spellEnd"/>
      <w:r w:rsidRPr="001C4572">
        <w:rPr>
          <w:rFonts w:ascii="GHEA Grapalat" w:hAnsi="GHEA Grapalat"/>
        </w:rPr>
        <w:t xml:space="preserve"> 2</w:t>
      </w:r>
      <w:r w:rsidR="00CC6115">
        <w:rPr>
          <w:rFonts w:ascii="GHEA Grapalat" w:hAnsi="GHEA Grapalat"/>
          <w:i/>
          <w:lang w:val="hy-AM"/>
        </w:rPr>
        <w:t>3</w:t>
      </w:r>
      <w:r>
        <w:rPr>
          <w:rFonts w:ascii="GHEA Grapalat" w:hAnsi="GHEA Grapalat"/>
          <w:i/>
          <w:u w:val="single"/>
        </w:rPr>
        <w:t>/0</w:t>
      </w:r>
      <w:r w:rsidR="00DB1EFA">
        <w:rPr>
          <w:rFonts w:ascii="GHEA Grapalat" w:hAnsi="GHEA Grapalat"/>
          <w:i/>
          <w:u w:val="single"/>
          <w:lang w:val="hy-AM"/>
        </w:rPr>
        <w:t>3</w:t>
      </w:r>
      <w:r>
        <w:rPr>
          <w:rFonts w:ascii="GHEA Grapalat" w:hAnsi="GHEA Grapalat" w:cs="Times Armenian"/>
          <w:i/>
        </w:rPr>
        <w:t xml:space="preserve"> </w:t>
      </w:r>
      <w:r w:rsidRPr="001C4572">
        <w:rPr>
          <w:rFonts w:ascii="GHEA Grapalat" w:hAnsi="GHEA Grapalat"/>
          <w:spacing w:val="-6"/>
        </w:rPr>
        <w:t>(далее — процедура).</w:t>
      </w:r>
    </w:p>
    <w:p w14:paraId="25AEFAE5" w14:textId="77777777" w:rsidR="00807048" w:rsidRPr="001C4572" w:rsidRDefault="00807048" w:rsidP="00807048">
      <w:pPr>
        <w:widowControl w:val="0"/>
        <w:spacing w:after="160"/>
        <w:ind w:firstLine="567"/>
        <w:jc w:val="both"/>
        <w:rPr>
          <w:rFonts w:ascii="GHEA Grapalat" w:hAnsi="GHEA Grapalat"/>
        </w:rPr>
      </w:pPr>
      <w:r w:rsidRPr="001C4572">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1C4572">
        <w:rPr>
          <w:rFonts w:ascii="Courier New" w:hAnsi="Courier New" w:cs="Courier New"/>
          <w:lang w:val="en-US"/>
        </w:rPr>
        <w:t> </w:t>
      </w:r>
      <w:r w:rsidRPr="001C4572">
        <w:rPr>
          <w:rFonts w:ascii="GHEA Grapalat" w:hAnsi="GHEA Grapalat"/>
        </w:rPr>
        <w:t>4</w:t>
      </w:r>
      <w:r w:rsidRPr="001C4572">
        <w:rPr>
          <w:rFonts w:ascii="Courier New" w:hAnsi="Courier New" w:cs="Courier New"/>
          <w:lang w:val="en-US"/>
        </w:rPr>
        <w:t> </w:t>
      </w:r>
      <w:r w:rsidRPr="001C4572">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4DBDA44" w14:textId="77777777" w:rsidR="00807048" w:rsidRPr="001C4572" w:rsidRDefault="00807048" w:rsidP="00807048">
      <w:pPr>
        <w:widowControl w:val="0"/>
        <w:spacing w:after="160"/>
        <w:ind w:firstLine="567"/>
        <w:jc w:val="both"/>
        <w:rPr>
          <w:rFonts w:ascii="GHEA Grapalat" w:hAnsi="GHEA Grapalat"/>
        </w:rPr>
      </w:pPr>
      <w:r w:rsidRPr="001C4572">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1512996" w14:textId="77777777" w:rsidR="00807048" w:rsidRPr="001C4572" w:rsidRDefault="00807048" w:rsidP="00807048">
      <w:pPr>
        <w:widowControl w:val="0"/>
        <w:spacing w:after="160"/>
        <w:ind w:firstLine="567"/>
        <w:jc w:val="both"/>
        <w:rPr>
          <w:rFonts w:ascii="GHEA Grapalat" w:hAnsi="GHEA Grapalat" w:cs="Times Armenian"/>
        </w:rPr>
      </w:pPr>
      <w:r w:rsidRPr="001C4572">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1B532E3" w14:textId="77777777" w:rsidR="00807048" w:rsidRPr="002903E6" w:rsidRDefault="00807048" w:rsidP="00807048">
      <w:pPr>
        <w:pStyle w:val="a3"/>
        <w:widowControl w:val="0"/>
        <w:spacing w:after="160" w:line="240" w:lineRule="auto"/>
        <w:ind w:firstLine="0"/>
        <w:rPr>
          <w:rFonts w:ascii="Calibri" w:hAnsi="Calibri" w:cs="Calibri"/>
          <w:i w:val="0"/>
          <w:sz w:val="24"/>
          <w:szCs w:val="24"/>
          <w:u w:val="single"/>
        </w:rPr>
      </w:pPr>
      <w:r w:rsidRPr="001C4572">
        <w:rPr>
          <w:rFonts w:ascii="GHEA Grapalat" w:hAnsi="GHEA Grapalat"/>
          <w:sz w:val="24"/>
          <w:szCs w:val="24"/>
        </w:rPr>
        <w:t xml:space="preserve">Адрес электронной почты секретаря оценочной комиссии </w:t>
      </w:r>
      <w:r>
        <w:rPr>
          <w:rFonts w:ascii="GHEA Grapalat" w:hAnsi="GHEA Grapalat"/>
          <w:i w:val="0"/>
          <w:sz w:val="24"/>
          <w:szCs w:val="24"/>
        </w:rPr>
        <w:t>operaballet.gnumner@gmail.com</w:t>
      </w:r>
      <w:r w:rsidRPr="001C4572">
        <w:rPr>
          <w:rFonts w:ascii="GHEA Grapalat" w:hAnsi="GHEA Grapalat"/>
          <w:sz w:val="24"/>
          <w:szCs w:val="24"/>
        </w:rPr>
        <w:t>.</w:t>
      </w:r>
    </w:p>
    <w:p w14:paraId="7F20D10A" w14:textId="77777777" w:rsidR="00807048" w:rsidRDefault="00807048" w:rsidP="00B46D58">
      <w:pPr>
        <w:widowControl w:val="0"/>
        <w:spacing w:after="160"/>
        <w:jc w:val="center"/>
        <w:rPr>
          <w:rFonts w:ascii="GHEA Grapalat" w:hAnsi="GHEA Grapalat"/>
        </w:rPr>
      </w:pPr>
    </w:p>
    <w:p w14:paraId="0F8D28CE" w14:textId="77777777" w:rsidR="00807048" w:rsidRDefault="00807048" w:rsidP="00B46D58">
      <w:pPr>
        <w:widowControl w:val="0"/>
        <w:spacing w:after="160"/>
        <w:jc w:val="center"/>
        <w:rPr>
          <w:rFonts w:ascii="GHEA Grapalat" w:hAnsi="GHEA Grapalat"/>
        </w:rPr>
      </w:pPr>
    </w:p>
    <w:p w14:paraId="35686713" w14:textId="77777777" w:rsidR="00807048" w:rsidRDefault="00807048" w:rsidP="00B46D58">
      <w:pPr>
        <w:widowControl w:val="0"/>
        <w:spacing w:after="160"/>
        <w:jc w:val="center"/>
        <w:rPr>
          <w:rFonts w:ascii="GHEA Grapalat" w:hAnsi="GHEA Grapalat"/>
        </w:rPr>
      </w:pPr>
    </w:p>
    <w:p w14:paraId="1BFFE53B" w14:textId="77777777" w:rsidR="00807048" w:rsidRDefault="00807048" w:rsidP="00B46D58">
      <w:pPr>
        <w:widowControl w:val="0"/>
        <w:spacing w:after="160"/>
        <w:jc w:val="center"/>
        <w:rPr>
          <w:rFonts w:ascii="GHEA Grapalat" w:hAnsi="GHEA Grapalat"/>
        </w:rPr>
      </w:pPr>
    </w:p>
    <w:p w14:paraId="683B4E27" w14:textId="77777777" w:rsidR="00807048" w:rsidRDefault="00807048" w:rsidP="00B46D58">
      <w:pPr>
        <w:widowControl w:val="0"/>
        <w:spacing w:after="160"/>
        <w:jc w:val="center"/>
        <w:rPr>
          <w:rFonts w:ascii="GHEA Grapalat" w:hAnsi="GHEA Grapalat"/>
        </w:rPr>
      </w:pPr>
    </w:p>
    <w:p w14:paraId="0969DAE4" w14:textId="77777777" w:rsidR="00807048" w:rsidRDefault="00807048" w:rsidP="00B46D58">
      <w:pPr>
        <w:widowControl w:val="0"/>
        <w:spacing w:after="160"/>
        <w:jc w:val="center"/>
        <w:rPr>
          <w:rFonts w:ascii="GHEA Grapalat" w:hAnsi="GHEA Grapalat"/>
        </w:rPr>
      </w:pPr>
    </w:p>
    <w:p w14:paraId="2296D5B0" w14:textId="77777777" w:rsidR="00807048" w:rsidRDefault="00807048" w:rsidP="00B46D58">
      <w:pPr>
        <w:widowControl w:val="0"/>
        <w:spacing w:after="160"/>
        <w:jc w:val="center"/>
        <w:rPr>
          <w:rFonts w:ascii="GHEA Grapalat" w:hAnsi="GHEA Grapalat"/>
        </w:rPr>
      </w:pPr>
    </w:p>
    <w:p w14:paraId="36781988" w14:textId="77777777" w:rsidR="00807048" w:rsidRDefault="00807048" w:rsidP="00B46D58">
      <w:pPr>
        <w:widowControl w:val="0"/>
        <w:spacing w:after="160"/>
        <w:jc w:val="center"/>
        <w:rPr>
          <w:rFonts w:ascii="GHEA Grapalat" w:hAnsi="GHEA Grapalat"/>
        </w:rPr>
      </w:pPr>
    </w:p>
    <w:p w14:paraId="77F691B9" w14:textId="77777777" w:rsidR="00807048" w:rsidRDefault="00807048" w:rsidP="00B46D58">
      <w:pPr>
        <w:widowControl w:val="0"/>
        <w:spacing w:after="160"/>
        <w:jc w:val="center"/>
        <w:rPr>
          <w:rFonts w:ascii="GHEA Grapalat" w:hAnsi="GHEA Grapalat"/>
        </w:rPr>
      </w:pPr>
    </w:p>
    <w:p w14:paraId="6C4D83F6" w14:textId="77777777" w:rsidR="00807048" w:rsidRDefault="00807048" w:rsidP="00B46D58">
      <w:pPr>
        <w:widowControl w:val="0"/>
        <w:spacing w:after="160"/>
        <w:jc w:val="center"/>
        <w:rPr>
          <w:rFonts w:ascii="GHEA Grapalat" w:hAnsi="GHEA Grapalat"/>
        </w:rPr>
      </w:pPr>
    </w:p>
    <w:p w14:paraId="61398706" w14:textId="77777777" w:rsidR="00807048" w:rsidRDefault="00807048" w:rsidP="00B46D58">
      <w:pPr>
        <w:widowControl w:val="0"/>
        <w:spacing w:after="160"/>
        <w:jc w:val="center"/>
        <w:rPr>
          <w:rFonts w:ascii="GHEA Grapalat" w:hAnsi="GHEA Grapalat"/>
        </w:rPr>
      </w:pPr>
    </w:p>
    <w:p w14:paraId="05E01CC3" w14:textId="77777777" w:rsidR="00807048" w:rsidRDefault="00807048" w:rsidP="00B46D58">
      <w:pPr>
        <w:widowControl w:val="0"/>
        <w:spacing w:after="160"/>
        <w:jc w:val="center"/>
        <w:rPr>
          <w:rFonts w:ascii="GHEA Grapalat" w:hAnsi="GHEA Grapalat"/>
        </w:rPr>
      </w:pPr>
    </w:p>
    <w:p w14:paraId="28202B8C" w14:textId="77777777" w:rsidR="00807048" w:rsidRDefault="00807048" w:rsidP="00B46D58">
      <w:pPr>
        <w:widowControl w:val="0"/>
        <w:spacing w:after="160"/>
        <w:jc w:val="center"/>
        <w:rPr>
          <w:rFonts w:ascii="GHEA Grapalat" w:hAnsi="GHEA Grapalat"/>
        </w:rPr>
      </w:pPr>
    </w:p>
    <w:p w14:paraId="502FD69E" w14:textId="77777777" w:rsidR="00807048" w:rsidRDefault="00807048" w:rsidP="00B46D58">
      <w:pPr>
        <w:widowControl w:val="0"/>
        <w:spacing w:after="160"/>
        <w:jc w:val="center"/>
        <w:rPr>
          <w:rFonts w:ascii="GHEA Grapalat" w:hAnsi="GHEA Grapalat"/>
        </w:rPr>
      </w:pPr>
    </w:p>
    <w:p w14:paraId="55A6F32C" w14:textId="77777777" w:rsidR="00807048" w:rsidRDefault="00807048" w:rsidP="00B46D58">
      <w:pPr>
        <w:widowControl w:val="0"/>
        <w:spacing w:after="160"/>
        <w:jc w:val="center"/>
        <w:rPr>
          <w:rFonts w:ascii="GHEA Grapalat" w:hAnsi="GHEA Grapalat"/>
        </w:rPr>
      </w:pPr>
    </w:p>
    <w:p w14:paraId="2649DC9D" w14:textId="77777777" w:rsidR="00807048" w:rsidRDefault="00807048" w:rsidP="00B46D58">
      <w:pPr>
        <w:widowControl w:val="0"/>
        <w:spacing w:after="160"/>
        <w:jc w:val="center"/>
        <w:rPr>
          <w:rFonts w:ascii="GHEA Grapalat" w:hAnsi="GHEA Grapalat"/>
        </w:rPr>
      </w:pPr>
    </w:p>
    <w:p w14:paraId="17379FC3" w14:textId="77777777" w:rsidR="00807048" w:rsidRDefault="00807048" w:rsidP="00B46D58">
      <w:pPr>
        <w:widowControl w:val="0"/>
        <w:spacing w:after="160"/>
        <w:jc w:val="center"/>
        <w:rPr>
          <w:rFonts w:ascii="GHEA Grapalat" w:hAnsi="GHEA Grapalat"/>
        </w:rPr>
      </w:pPr>
    </w:p>
    <w:p w14:paraId="35BBF847" w14:textId="77777777" w:rsidR="00807048" w:rsidRPr="001C4572" w:rsidRDefault="00807048" w:rsidP="00807048">
      <w:pPr>
        <w:widowControl w:val="0"/>
        <w:spacing w:after="160"/>
        <w:jc w:val="center"/>
        <w:rPr>
          <w:rFonts w:ascii="GHEA Grapalat" w:hAnsi="GHEA Grapalat"/>
        </w:rPr>
      </w:pPr>
      <w:r w:rsidRPr="001C4572">
        <w:rPr>
          <w:rFonts w:ascii="GHEA Grapalat" w:hAnsi="GHEA Grapalat"/>
        </w:rPr>
        <w:t>ЧАСТЬ I</w:t>
      </w:r>
    </w:p>
    <w:p w14:paraId="07308993" w14:textId="77777777" w:rsidR="00807048" w:rsidRPr="001C4572" w:rsidRDefault="00807048" w:rsidP="00807048">
      <w:pPr>
        <w:widowControl w:val="0"/>
        <w:spacing w:after="160"/>
        <w:jc w:val="center"/>
        <w:rPr>
          <w:rFonts w:ascii="GHEA Grapalat" w:hAnsi="GHEA Grapalat" w:cs="Sylfaen"/>
          <w:b/>
        </w:rPr>
      </w:pPr>
      <w:r w:rsidRPr="001C4572">
        <w:rPr>
          <w:rFonts w:ascii="GHEA Grapalat" w:hAnsi="GHEA Grapalat"/>
          <w:b/>
        </w:rPr>
        <w:t>1. ХАРАКТЕРИСТИКА ПРЕДМЕТА ЗАКУПКИ</w:t>
      </w:r>
    </w:p>
    <w:p w14:paraId="6C1A6E58" w14:textId="77777777" w:rsidR="00807048" w:rsidRPr="00CE1667" w:rsidRDefault="00807048" w:rsidP="00807048">
      <w:pPr>
        <w:pStyle w:val="aa"/>
        <w:widowControl w:val="0"/>
        <w:spacing w:after="160"/>
        <w:ind w:right="-7"/>
        <w:jc w:val="both"/>
        <w:rPr>
          <w:rFonts w:ascii="GHEA Grapalat" w:hAnsi="GHEA Grapalat"/>
        </w:rPr>
      </w:pPr>
      <w:r w:rsidRPr="001C4572">
        <w:rPr>
          <w:rFonts w:ascii="GHEA Grapalat" w:hAnsi="GHEA Grapalat"/>
        </w:rPr>
        <w:t>1.1.</w:t>
      </w:r>
      <w:r>
        <w:rPr>
          <w:rFonts w:ascii="GHEA Grapalat" w:hAnsi="GHEA Grapalat"/>
        </w:rPr>
        <w:t xml:space="preserve"> </w:t>
      </w:r>
      <w:r w:rsidRPr="001C4572">
        <w:rPr>
          <w:rFonts w:ascii="GHEA Grapalat" w:hAnsi="GHEA Grapalat"/>
        </w:rPr>
        <w:t>Предметом закупки является приобретение "</w:t>
      </w:r>
      <w:r>
        <w:rPr>
          <w:rFonts w:ascii="GHEA Grapalat" w:hAnsi="GHEA Grapalat"/>
          <w:i/>
        </w:rPr>
        <w:t>Ремонт крыши</w:t>
      </w:r>
      <w:r w:rsidRPr="001C4572">
        <w:rPr>
          <w:rFonts w:ascii="GHEA Grapalat" w:hAnsi="GHEA Grapalat"/>
        </w:rPr>
        <w:t xml:space="preserve">" (далее — также работа) для нужд &lt;&lt;Национальный Академический театр оперы и балета </w:t>
      </w:r>
      <w:proofErr w:type="spellStart"/>
      <w:r w:rsidRPr="001C4572">
        <w:rPr>
          <w:rFonts w:ascii="GHEA Grapalat" w:hAnsi="GHEA Grapalat"/>
        </w:rPr>
        <w:t>им.А.Спендиарова</w:t>
      </w:r>
      <w:proofErr w:type="spellEnd"/>
      <w:r w:rsidRPr="001C4572">
        <w:rPr>
          <w:rFonts w:ascii="GHEA Grapalat" w:hAnsi="GHEA Grapalat"/>
        </w:rPr>
        <w:t>&gt;&gt;</w:t>
      </w:r>
      <w:r w:rsidRPr="001C4572">
        <w:rPr>
          <w:rFonts w:ascii="GHEA Grapalat" w:hAnsi="GHEA Grapalat"/>
          <w:lang w:val="hy-AM"/>
        </w:rPr>
        <w:t xml:space="preserve"> </w:t>
      </w:r>
      <w:r w:rsidRPr="001C4572">
        <w:rPr>
          <w:rFonts w:ascii="GHEA Grapalat" w:hAnsi="GHEA Grapalat"/>
        </w:rPr>
        <w:t xml:space="preserve"> ГНКО, которые сгруппированы в лоты "</w:t>
      </w:r>
      <w:r>
        <w:rPr>
          <w:rFonts w:ascii="GHEA Grapalat" w:hAnsi="GHEA Grapalat"/>
        </w:rPr>
        <w:t>1</w:t>
      </w:r>
      <w:r w:rsidRPr="001C4572">
        <w:rPr>
          <w:rFonts w:ascii="GHEA Grapalat" w:hAnsi="GHEA Grapalat"/>
        </w:rPr>
        <w:t>":</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3900"/>
        <w:gridCol w:w="3900"/>
      </w:tblGrid>
      <w:tr w:rsidR="00E349B9" w:rsidRPr="001C4572" w14:paraId="154B338D" w14:textId="12F3B1CF" w:rsidTr="001E632C">
        <w:trPr>
          <w:jc w:val="center"/>
        </w:trPr>
        <w:tc>
          <w:tcPr>
            <w:tcW w:w="1530" w:type="dxa"/>
            <w:vAlign w:val="center"/>
          </w:tcPr>
          <w:p w14:paraId="4D080AAC" w14:textId="77777777" w:rsidR="00E349B9" w:rsidRPr="001C4572" w:rsidRDefault="00E349B9" w:rsidP="00E349B9">
            <w:pPr>
              <w:pStyle w:val="23"/>
              <w:widowControl w:val="0"/>
              <w:spacing w:after="120" w:line="240" w:lineRule="auto"/>
              <w:ind w:firstLine="0"/>
              <w:jc w:val="center"/>
              <w:rPr>
                <w:rFonts w:ascii="GHEA Grapalat" w:hAnsi="GHEA Grapalat"/>
                <w:b/>
                <w:bCs/>
                <w:i/>
                <w:iCs/>
                <w:sz w:val="24"/>
                <w:szCs w:val="24"/>
              </w:rPr>
            </w:pPr>
            <w:r w:rsidRPr="001C4572">
              <w:rPr>
                <w:rFonts w:ascii="GHEA Grapalat" w:hAnsi="GHEA Grapalat"/>
                <w:b/>
                <w:i/>
                <w:sz w:val="24"/>
                <w:szCs w:val="24"/>
              </w:rPr>
              <w:t>Номера лотов</w:t>
            </w:r>
          </w:p>
        </w:tc>
        <w:tc>
          <w:tcPr>
            <w:tcW w:w="3900" w:type="dxa"/>
          </w:tcPr>
          <w:p w14:paraId="3EB7FF27" w14:textId="388864F7" w:rsidR="00E349B9" w:rsidRPr="001C4572" w:rsidRDefault="00E349B9" w:rsidP="00E349B9">
            <w:pPr>
              <w:pStyle w:val="23"/>
              <w:widowControl w:val="0"/>
              <w:spacing w:after="120" w:line="240" w:lineRule="auto"/>
              <w:ind w:firstLine="0"/>
              <w:jc w:val="center"/>
              <w:rPr>
                <w:rFonts w:ascii="GHEA Grapalat" w:hAnsi="GHEA Grapalat"/>
                <w:b/>
                <w:i/>
                <w:sz w:val="24"/>
                <w:szCs w:val="24"/>
              </w:rPr>
            </w:pPr>
            <w:r w:rsidRPr="001264E2">
              <w:rPr>
                <w:rFonts w:ascii="GHEA Grapalat" w:hAnsi="GHEA Grapalat"/>
                <w:b/>
                <w:i/>
              </w:rPr>
              <w:t xml:space="preserve">Цена покупки /драм </w:t>
            </w:r>
            <w:r w:rsidRPr="00B31669">
              <w:rPr>
                <w:rFonts w:ascii="GHEA Grapalat" w:hAnsi="GHEA Grapalat"/>
              </w:rPr>
              <w:t>РА</w:t>
            </w:r>
            <w:r w:rsidRPr="001264E2">
              <w:rPr>
                <w:rFonts w:ascii="GHEA Grapalat" w:hAnsi="GHEA Grapalat"/>
                <w:b/>
                <w:i/>
              </w:rPr>
              <w:t>/</w:t>
            </w:r>
          </w:p>
        </w:tc>
        <w:tc>
          <w:tcPr>
            <w:tcW w:w="3900" w:type="dxa"/>
            <w:vAlign w:val="center"/>
          </w:tcPr>
          <w:p w14:paraId="29F8FC03" w14:textId="5CB7FB85" w:rsidR="00E349B9" w:rsidRPr="001C4572" w:rsidRDefault="00E349B9" w:rsidP="00E349B9">
            <w:pPr>
              <w:pStyle w:val="23"/>
              <w:widowControl w:val="0"/>
              <w:spacing w:after="120" w:line="240" w:lineRule="auto"/>
              <w:ind w:firstLine="0"/>
              <w:jc w:val="center"/>
              <w:rPr>
                <w:rFonts w:ascii="GHEA Grapalat" w:hAnsi="GHEA Grapalat"/>
                <w:b/>
                <w:i/>
                <w:sz w:val="24"/>
                <w:szCs w:val="24"/>
              </w:rPr>
            </w:pPr>
            <w:r w:rsidRPr="001C4572">
              <w:rPr>
                <w:rFonts w:ascii="GHEA Grapalat" w:hAnsi="GHEA Grapalat"/>
                <w:b/>
                <w:i/>
                <w:sz w:val="24"/>
                <w:szCs w:val="24"/>
              </w:rPr>
              <w:t>Наименование лота</w:t>
            </w:r>
          </w:p>
        </w:tc>
      </w:tr>
      <w:tr w:rsidR="00E349B9" w:rsidRPr="001C4572" w14:paraId="7D3DB113" w14:textId="4FE8C034" w:rsidTr="001E632C">
        <w:trPr>
          <w:jc w:val="center"/>
        </w:trPr>
        <w:tc>
          <w:tcPr>
            <w:tcW w:w="1530" w:type="dxa"/>
            <w:vAlign w:val="center"/>
          </w:tcPr>
          <w:p w14:paraId="0105600C" w14:textId="77777777" w:rsidR="00E349B9" w:rsidRPr="001C4572" w:rsidRDefault="00E349B9" w:rsidP="00E349B9">
            <w:pPr>
              <w:pStyle w:val="23"/>
              <w:widowControl w:val="0"/>
              <w:spacing w:after="120" w:line="240" w:lineRule="auto"/>
              <w:ind w:firstLine="0"/>
              <w:jc w:val="center"/>
              <w:rPr>
                <w:rFonts w:ascii="GHEA Grapalat" w:hAnsi="GHEA Grapalat"/>
                <w:sz w:val="24"/>
                <w:szCs w:val="24"/>
              </w:rPr>
            </w:pPr>
            <w:r w:rsidRPr="001C4572">
              <w:rPr>
                <w:rFonts w:ascii="GHEA Grapalat" w:hAnsi="GHEA Grapalat"/>
                <w:sz w:val="24"/>
                <w:szCs w:val="24"/>
              </w:rPr>
              <w:t>1</w:t>
            </w:r>
          </w:p>
        </w:tc>
        <w:tc>
          <w:tcPr>
            <w:tcW w:w="3900" w:type="dxa"/>
          </w:tcPr>
          <w:p w14:paraId="0E5FBB01" w14:textId="1C9DC237" w:rsidR="00E349B9" w:rsidRPr="00DF6F42" w:rsidRDefault="00E349B9" w:rsidP="00E349B9">
            <w:pPr>
              <w:pStyle w:val="23"/>
              <w:widowControl w:val="0"/>
              <w:spacing w:after="120" w:line="240" w:lineRule="auto"/>
              <w:ind w:firstLine="0"/>
              <w:jc w:val="center"/>
              <w:rPr>
                <w:rFonts w:ascii="GHEA Grapalat" w:hAnsi="GHEA Grapalat"/>
                <w:i/>
                <w:lang w:val="en-US"/>
              </w:rPr>
            </w:pPr>
          </w:p>
        </w:tc>
        <w:tc>
          <w:tcPr>
            <w:tcW w:w="3900" w:type="dxa"/>
            <w:vAlign w:val="center"/>
          </w:tcPr>
          <w:p w14:paraId="2F225ED0" w14:textId="1938FA9B" w:rsidR="00E349B9" w:rsidRDefault="00E349B9" w:rsidP="00E349B9">
            <w:pPr>
              <w:pStyle w:val="23"/>
              <w:widowControl w:val="0"/>
              <w:spacing w:after="120" w:line="240" w:lineRule="auto"/>
              <w:ind w:firstLine="0"/>
              <w:rPr>
                <w:rFonts w:ascii="GHEA Grapalat" w:hAnsi="GHEA Grapalat"/>
                <w:i/>
              </w:rPr>
            </w:pPr>
            <w:r>
              <w:rPr>
                <w:rFonts w:ascii="GHEA Grapalat" w:hAnsi="GHEA Grapalat"/>
                <w:i/>
              </w:rPr>
              <w:t>Ремонт крыши</w:t>
            </w:r>
          </w:p>
        </w:tc>
      </w:tr>
    </w:tbl>
    <w:p w14:paraId="42BF1552" w14:textId="77777777" w:rsidR="00807048" w:rsidRPr="001C4572" w:rsidRDefault="00807048" w:rsidP="00807048">
      <w:pPr>
        <w:pStyle w:val="23"/>
        <w:widowControl w:val="0"/>
        <w:spacing w:after="160" w:line="240" w:lineRule="auto"/>
        <w:ind w:firstLine="567"/>
        <w:rPr>
          <w:rFonts w:ascii="GHEA Grapalat" w:hAnsi="GHEA Grapalat"/>
          <w:sz w:val="24"/>
          <w:szCs w:val="24"/>
        </w:rPr>
      </w:pPr>
      <w:r w:rsidRPr="001C4572">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42344C71" w14:textId="77777777" w:rsidR="00096865" w:rsidRPr="009044F1" w:rsidRDefault="00096865" w:rsidP="00B46D58">
      <w:pPr>
        <w:widowControl w:val="0"/>
        <w:spacing w:after="160"/>
        <w:ind w:firstLine="567"/>
        <w:jc w:val="center"/>
        <w:rPr>
          <w:rFonts w:ascii="GHEA Grapalat" w:hAnsi="GHEA Grapalat" w:cs="Sylfaen"/>
          <w:i/>
        </w:rPr>
      </w:pPr>
    </w:p>
    <w:p w14:paraId="0FE96ADA" w14:textId="77777777" w:rsidR="00BD56E4" w:rsidRDefault="00BD56E4" w:rsidP="00BD56E4">
      <w:pPr>
        <w:widowControl w:val="0"/>
        <w:spacing w:after="16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14:paraId="08B4D882" w14:textId="77777777" w:rsidR="00BD56E4" w:rsidRDefault="00BD56E4" w:rsidP="00BD56E4">
      <w:pPr>
        <w:widowControl w:val="0"/>
        <w:tabs>
          <w:tab w:val="left" w:pos="1134"/>
        </w:tabs>
        <w:spacing w:after="160"/>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1CE2A641"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3E10D9D7"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 xml:space="preserve">финансирование терроризма, эксплуатацию детей или преступление, включающее </w:t>
      </w:r>
      <w:proofErr w:type="spellStart"/>
      <w:r>
        <w:rPr>
          <w:rFonts w:ascii="GHEA Grapalat" w:hAnsi="GHEA Grapalat"/>
        </w:rPr>
        <w:t>трафикинг</w:t>
      </w:r>
      <w:proofErr w:type="spellEnd"/>
      <w:r>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2781D8DC"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административный акт, устанавливающий ответственность за </w:t>
      </w:r>
      <w:proofErr w:type="spellStart"/>
      <w:r>
        <w:rPr>
          <w:rFonts w:ascii="GHEA Grapalat" w:hAnsi="GHEA Grapalat"/>
        </w:rPr>
        <w:t>антиконкурентное</w:t>
      </w:r>
      <w:proofErr w:type="spellEnd"/>
      <w:r>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Pr>
          <w:rFonts w:ascii="GHEA Grapalat" w:hAnsi="GHEA Grapalat"/>
        </w:rPr>
        <w:t>необжалуемым</w:t>
      </w:r>
      <w:proofErr w:type="spellEnd"/>
      <w:r>
        <w:rPr>
          <w:rFonts w:ascii="GHEA Grapalat" w:hAnsi="GHEA Grapalat"/>
        </w:rPr>
        <w:t>, а в случае обжалования оставлен без изменений;</w:t>
      </w:r>
    </w:p>
    <w:p w14:paraId="3B693BE6"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4F2BC770"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D8EE835"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Pr>
          <w:rFonts w:ascii="GHEA Grapalat" w:hAnsi="GHEA Grapalat"/>
        </w:rPr>
        <w:lastRenderedPageBreak/>
        <w:t>подлежит отклонению.</w:t>
      </w:r>
    </w:p>
    <w:p w14:paraId="4E6F0EE5" w14:textId="77777777" w:rsidR="00BD56E4" w:rsidRDefault="00BD56E4" w:rsidP="00BD56E4">
      <w:pPr>
        <w:widowControl w:val="0"/>
        <w:tabs>
          <w:tab w:val="left" w:pos="1134"/>
        </w:tabs>
        <w:ind w:firstLine="567"/>
        <w:rPr>
          <w:rFonts w:ascii="GHEA Grapalat" w:hAnsi="GHEA Grapalat"/>
        </w:rPr>
      </w:pPr>
      <w:r>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59B58A3" w14:textId="77777777" w:rsidR="00BD56E4" w:rsidRDefault="00BD56E4" w:rsidP="00BD56E4">
      <w:pPr>
        <w:pStyle w:val="af4"/>
        <w:widowControl w:val="0"/>
        <w:numPr>
          <w:ilvl w:val="0"/>
          <w:numId w:val="35"/>
        </w:numPr>
        <w:tabs>
          <w:tab w:val="left" w:pos="1134"/>
        </w:tabs>
        <w:spacing w:before="0" w:beforeAutospacing="0" w:after="0" w:afterAutospacing="0"/>
        <w:ind w:left="426"/>
        <w:contextualSpacing/>
        <w:jc w:val="both"/>
        <w:rPr>
          <w:rFonts w:ascii="GHEA Grapalat" w:hAnsi="GHEA Grapalat"/>
        </w:rPr>
      </w:pPr>
      <w:r>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3A418D8" w14:textId="77777777" w:rsidR="00BD56E4" w:rsidRDefault="00BD56E4" w:rsidP="00BD56E4">
      <w:pPr>
        <w:pStyle w:val="af4"/>
        <w:widowControl w:val="0"/>
        <w:numPr>
          <w:ilvl w:val="0"/>
          <w:numId w:val="35"/>
        </w:numPr>
        <w:tabs>
          <w:tab w:val="left" w:pos="1134"/>
        </w:tabs>
        <w:spacing w:before="0" w:beforeAutospacing="0" w:after="0" w:afterAutospacing="0"/>
        <w:ind w:left="426" w:hanging="284"/>
        <w:contextualSpacing/>
        <w:jc w:val="both"/>
        <w:rPr>
          <w:rFonts w:ascii="GHEA Grapalat" w:hAnsi="GHEA Grapalat"/>
        </w:rPr>
      </w:pPr>
      <w:r>
        <w:rPr>
          <w:rFonts w:ascii="GHEA Grapalat" w:hAnsi="GHEA Grapalat"/>
        </w:rPr>
        <w:t>в качестве отобранного участника отказался или лишился  права заключения договора.</w:t>
      </w:r>
    </w:p>
    <w:p w14:paraId="4959CFB7" w14:textId="77777777" w:rsidR="00BD56E4" w:rsidRDefault="00BD56E4" w:rsidP="00BD56E4">
      <w:pPr>
        <w:widowControl w:val="0"/>
        <w:tabs>
          <w:tab w:val="left" w:pos="1134"/>
        </w:tabs>
        <w:spacing w:after="160"/>
        <w:ind w:firstLine="567"/>
        <w:jc w:val="both"/>
        <w:rPr>
          <w:rFonts w:ascii="GHEA Grapalat" w:hAnsi="GHEA Grapalat" w:cs="Sylfaen"/>
        </w:rPr>
      </w:pPr>
    </w:p>
    <w:p w14:paraId="158270A1"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8279F76" w14:textId="77777777" w:rsidR="00BD56E4" w:rsidRDefault="00BD56E4" w:rsidP="00BD56E4">
      <w:pPr>
        <w:widowControl w:val="0"/>
        <w:tabs>
          <w:tab w:val="left" w:pos="1134"/>
        </w:tabs>
        <w:ind w:firstLine="567"/>
        <w:rPr>
          <w:rFonts w:ascii="GHEA Grapalat" w:hAnsi="GHEA Grapalat"/>
        </w:rPr>
      </w:pPr>
      <w:r>
        <w:rPr>
          <w:rFonts w:ascii="GHEA Grapalat" w:hAnsi="GHEA Grapalat"/>
        </w:rPr>
        <w:t>2.3.</w:t>
      </w:r>
      <w:r>
        <w:rPr>
          <w:rFonts w:ascii="GHEA Grapalat" w:hAnsi="GHEA Grapalat"/>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331D5CF1"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88352AF" w14:textId="77777777" w:rsidR="00BD56E4" w:rsidRDefault="00BD56E4" w:rsidP="00BD56E4">
      <w:pPr>
        <w:pStyle w:val="af4"/>
        <w:widowControl w:val="0"/>
        <w:tabs>
          <w:tab w:val="left" w:pos="1134"/>
        </w:tabs>
        <w:spacing w:after="160"/>
        <w:ind w:firstLine="567"/>
        <w:jc w:val="both"/>
        <w:rPr>
          <w:rFonts w:ascii="GHEA Grapalat" w:hAnsi="GHEA Grapalat"/>
        </w:rPr>
      </w:pPr>
      <w:r>
        <w:rPr>
          <w:rFonts w:ascii="GHEA Grapalat" w:hAnsi="GHEA Grapalat"/>
        </w:rPr>
        <w:t>По смыслу пункта 119 Порядка:</w:t>
      </w:r>
    </w:p>
    <w:p w14:paraId="3107C1D7"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11A42CC6"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2566F56"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28FA140E"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 xml:space="preserve">лицом, имеющим возможность предопределять решения юридического </w:t>
      </w:r>
      <w:r>
        <w:rPr>
          <w:rFonts w:ascii="GHEA Grapalat" w:hAnsi="GHEA Grapalat"/>
          <w:color w:val="000000"/>
        </w:rPr>
        <w:lastRenderedPageBreak/>
        <w:t>лица иным, не запрещенным законодательством Республики Армения образом;</w:t>
      </w:r>
    </w:p>
    <w:p w14:paraId="1CE02073"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D499A91"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BBB8EC1"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15607967"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311E1E7D"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B84727B" w14:textId="77777777" w:rsidR="00BD56E4" w:rsidRDefault="00BD56E4" w:rsidP="00BD56E4">
      <w:pPr>
        <w:pStyle w:val="af4"/>
        <w:widowControl w:val="0"/>
        <w:tabs>
          <w:tab w:val="left" w:pos="1134"/>
        </w:tabs>
        <w:spacing w:after="16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328C70D" w14:textId="77777777" w:rsidR="00BD56E4" w:rsidRDefault="00BD56E4" w:rsidP="00BD56E4">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5E692CFD" w14:textId="77777777" w:rsidR="00BD56E4" w:rsidRDefault="00BD56E4" w:rsidP="00BD56E4">
      <w:pPr>
        <w:widowControl w:val="0"/>
        <w:tabs>
          <w:tab w:val="left" w:pos="1134"/>
        </w:tabs>
        <w:spacing w:after="160"/>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03EFDC00" w14:textId="77777777" w:rsidR="00BD56E4" w:rsidRDefault="00BD56E4" w:rsidP="00BD56E4">
      <w:pPr>
        <w:widowControl w:val="0"/>
        <w:tabs>
          <w:tab w:val="left" w:pos="1134"/>
        </w:tabs>
        <w:spacing w:after="160"/>
        <w:ind w:firstLine="567"/>
        <w:jc w:val="both"/>
        <w:rPr>
          <w:rFonts w:ascii="GHEA Grapalat" w:hAnsi="GHEA Grapalat" w:cs="Arial Armenian"/>
        </w:rPr>
      </w:pPr>
      <w:r>
        <w:rPr>
          <w:rFonts w:ascii="GHEA Grapalat" w:hAnsi="GHEA Grapalat"/>
        </w:rPr>
        <w:t>2.4.</w:t>
      </w:r>
      <w:r>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23D7A9AB"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2.5.</w:t>
      </w:r>
      <w:r>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w:t>
      </w:r>
      <w:r>
        <w:rPr>
          <w:rFonts w:ascii="GHEA Grapalat" w:hAnsi="GHEA Grapalat"/>
          <w:sz w:val="24"/>
          <w:szCs w:val="24"/>
        </w:rPr>
        <w:lastRenderedPageBreak/>
        <w:t xml:space="preserve">субподряда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xml:space="preserve">. </w:t>
      </w:r>
    </w:p>
    <w:p w14:paraId="2394CB68" w14:textId="77777777" w:rsidR="00BD56E4" w:rsidRDefault="00BD56E4" w:rsidP="00BD56E4">
      <w:pPr>
        <w:pStyle w:val="af4"/>
        <w:widowControl w:val="0"/>
        <w:tabs>
          <w:tab w:val="left" w:pos="1134"/>
        </w:tabs>
        <w:spacing w:after="160"/>
        <w:ind w:firstLine="567"/>
        <w:jc w:val="both"/>
        <w:rPr>
          <w:rFonts w:ascii="GHEA Grapalat" w:hAnsi="GHEA Grapalat"/>
        </w:rPr>
      </w:pPr>
      <w:r>
        <w:rPr>
          <w:rFonts w:ascii="GHEA Grapalat" w:hAnsi="GHEA Grapalat"/>
        </w:rPr>
        <w:t>2.6.</w:t>
      </w:r>
      <w:r>
        <w:rPr>
          <w:rFonts w:ascii="GHEA Grapalat" w:hAnsi="GHEA Grapalat"/>
        </w:rPr>
        <w:tab/>
        <w:t xml:space="preserve">Участники могут участвовать в настоящей процедуре в порядке совместной деятельности (консорциумом). </w:t>
      </w:r>
    </w:p>
    <w:p w14:paraId="1E4C16CC" w14:textId="77777777" w:rsidR="00BD56E4" w:rsidRDefault="00BD56E4" w:rsidP="00BD56E4">
      <w:pPr>
        <w:pStyle w:val="af4"/>
        <w:widowControl w:val="0"/>
        <w:spacing w:after="160"/>
        <w:ind w:firstLine="540"/>
        <w:jc w:val="both"/>
        <w:rPr>
          <w:rFonts w:ascii="GHEA Grapalat" w:hAnsi="GHEA Grapalat" w:cs="Sylfaen"/>
        </w:rPr>
      </w:pPr>
      <w:r>
        <w:rPr>
          <w:rFonts w:ascii="GHEA Grapalat" w:hAnsi="GHEA Grapalat"/>
        </w:rPr>
        <w:t>В подобном случае:</w:t>
      </w:r>
    </w:p>
    <w:p w14:paraId="6813448F" w14:textId="77777777" w:rsidR="00BD56E4" w:rsidRDefault="00BD56E4" w:rsidP="00BD56E4">
      <w:pPr>
        <w:pStyle w:val="af4"/>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sz w:val="20"/>
          <w:szCs w:val="20"/>
        </w:rPr>
        <w:t>(на о</w:t>
      </w:r>
      <w:r>
        <w:rPr>
          <w:rFonts w:ascii="GHEA Grapalat" w:hAnsi="GHEA Grapalat"/>
        </w:rPr>
        <w:t>дин и тот же</w:t>
      </w:r>
      <w:r>
        <w:rPr>
          <w:rFonts w:ascii="GHEA Grapalat" w:hAnsi="GHEA Grapalat"/>
          <w:sz w:val="20"/>
          <w:szCs w:val="20"/>
        </w:rPr>
        <w:t xml:space="preserve"> лот)</w:t>
      </w:r>
      <w:r>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63A017C" w14:textId="77777777" w:rsidR="00BD56E4" w:rsidRDefault="00BD56E4" w:rsidP="00BD56E4">
      <w:pPr>
        <w:pStyle w:val="af4"/>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A57BC3A" w14:textId="77777777" w:rsidR="00BD56E4" w:rsidRDefault="00BD56E4" w:rsidP="00BD56E4">
      <w:pPr>
        <w:widowControl w:val="0"/>
        <w:spacing w:after="160"/>
        <w:jc w:val="center"/>
        <w:rPr>
          <w:rFonts w:ascii="GHEA Grapalat" w:hAnsi="GHEA Grapalat"/>
          <w:b/>
        </w:rPr>
      </w:pPr>
    </w:p>
    <w:p w14:paraId="52DCD02A" w14:textId="77777777" w:rsidR="00BD56E4" w:rsidRDefault="00BD56E4" w:rsidP="00BD56E4">
      <w:pPr>
        <w:widowControl w:val="0"/>
        <w:spacing w:after="16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14:paraId="7C2AC5F4"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0FF914A9" w14:textId="77777777" w:rsidR="00BD56E4" w:rsidRDefault="00BD56E4" w:rsidP="00BD56E4">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3"/>
        <w:t>5</w:t>
      </w:r>
      <w:r>
        <w:rPr>
          <w:rFonts w:ascii="GHEA Grapalat" w:hAnsi="GHEA Grapalat"/>
        </w:rPr>
        <w:t xml:space="preserve">. </w:t>
      </w:r>
    </w:p>
    <w:p w14:paraId="619A43FA"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lastRenderedPageBreak/>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62EAA94" w14:textId="77777777" w:rsidR="00BD56E4" w:rsidRDefault="00BD56E4" w:rsidP="00BD56E4">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касается</w:t>
      </w:r>
      <w:r>
        <w:rPr>
          <w:rFonts w:ascii="GHEA Grapalat" w:hAnsi="GHEA Grapalat"/>
        </w:rPr>
        <w:t xml:space="preserve"> </w:t>
      </w:r>
      <w:r>
        <w:rPr>
          <w:rFonts w:ascii="GHEA Grapalat" w:hAnsi="GHEA Grapalat" w:cs="GHEA Grapalat"/>
        </w:rPr>
        <w:t>соответствия</w:t>
      </w:r>
      <w:r>
        <w:rPr>
          <w:rFonts w:ascii="GHEA Grapalat" w:hAnsi="GHEA Grapalat"/>
        </w:rPr>
        <w:t xml:space="preserve"> </w:t>
      </w:r>
      <w:r>
        <w:rPr>
          <w:rFonts w:ascii="GHEA Grapalat" w:hAnsi="GHEA Grapalat" w:cs="GHEA Grapalat"/>
        </w:rPr>
        <w:t>технических</w:t>
      </w:r>
      <w:r>
        <w:rPr>
          <w:rFonts w:ascii="GHEA Grapalat" w:hAnsi="GHEA Grapalat"/>
        </w:rPr>
        <w:t xml:space="preserve"> </w:t>
      </w:r>
      <w:r>
        <w:rPr>
          <w:rFonts w:ascii="GHEA Grapalat" w:hAnsi="GHEA Grapalat" w:cs="GHEA Grapalat"/>
        </w:rPr>
        <w:t>характеристик</w:t>
      </w:r>
      <w:r>
        <w:rPr>
          <w:rFonts w:ascii="GHEA Grapalat" w:hAnsi="GHEA Grapalat"/>
        </w:rPr>
        <w:t xml:space="preserve"> </w:t>
      </w:r>
      <w:r>
        <w:rPr>
          <w:rFonts w:ascii="GHEA Grapalat" w:hAnsi="GHEA Grapalat" w:cs="GHEA Grapalat"/>
        </w:rPr>
        <w:t>предлагаемых</w:t>
      </w:r>
      <w:r>
        <w:rPr>
          <w:rFonts w:ascii="GHEA Grapalat" w:hAnsi="GHEA Grapalat"/>
        </w:rPr>
        <w:t xml:space="preserve"> </w:t>
      </w:r>
      <w:r>
        <w:rPr>
          <w:rFonts w:ascii="GHEA Grapalat" w:hAnsi="GHEA Grapalat" w:cs="GHEA Grapalat"/>
        </w:rPr>
        <w:t>участником</w:t>
      </w:r>
      <w:r>
        <w:rPr>
          <w:rFonts w:ascii="GHEA Grapalat" w:hAnsi="GHEA Grapalat"/>
        </w:rPr>
        <w:t xml:space="preserve"> </w:t>
      </w:r>
      <w:r>
        <w:rPr>
          <w:rFonts w:ascii="GHEA Grapalat" w:hAnsi="GHEA Grapalat" w:cs="GHEA Grapalat"/>
        </w:rPr>
        <w:t>товаров</w:t>
      </w:r>
      <w:r>
        <w:rPr>
          <w:rFonts w:ascii="GHEA Grapalat" w:hAnsi="GHEA Grapalat"/>
        </w:rPr>
        <w:t xml:space="preserve"> </w:t>
      </w:r>
      <w:r>
        <w:rPr>
          <w:rFonts w:ascii="GHEA Grapalat" w:hAnsi="GHEA Grapalat" w:cs="GHEA Grapalat"/>
        </w:rPr>
        <w:t>техническим</w:t>
      </w:r>
      <w:r>
        <w:rPr>
          <w:rFonts w:ascii="GHEA Grapalat" w:hAnsi="GHEA Grapalat"/>
        </w:rPr>
        <w:t xml:space="preserve"> </w:t>
      </w:r>
      <w:r>
        <w:rPr>
          <w:rFonts w:ascii="GHEA Grapalat" w:hAnsi="GHEA Grapalat" w:cs="GHEA Grapalat"/>
        </w:rPr>
        <w:t>характеристикам</w:t>
      </w:r>
      <w:r>
        <w:rPr>
          <w:rFonts w:ascii="GHEA Grapalat" w:hAnsi="GHEA Grapalat"/>
        </w:rPr>
        <w:t xml:space="preserve">, </w:t>
      </w:r>
      <w:r>
        <w:rPr>
          <w:rFonts w:ascii="GHEA Grapalat" w:hAnsi="GHEA Grapalat" w:cs="GHEA Grapalat"/>
        </w:rPr>
        <w:t>предусмотренным</w:t>
      </w:r>
      <w:r>
        <w:rPr>
          <w:rFonts w:ascii="GHEA Grapalat" w:hAnsi="GHEA Grapalat"/>
        </w:rPr>
        <w:t xml:space="preserve"> </w:t>
      </w:r>
      <w:r>
        <w:rPr>
          <w:rFonts w:ascii="GHEA Grapalat" w:hAnsi="GHEA Grapalat" w:cs="GHEA Grapalat"/>
        </w:rPr>
        <w:t>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752EB05" w14:textId="77777777" w:rsidR="00BD56E4" w:rsidRDefault="00BD56E4" w:rsidP="00BD56E4">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30F1760" w14:textId="77777777" w:rsidR="00BD56E4" w:rsidRDefault="00BD56E4" w:rsidP="00BD56E4">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3500A1C1" w14:textId="77777777" w:rsidR="00BD56E4" w:rsidRDefault="00BD56E4" w:rsidP="00BD56E4">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4"/>
        <w:t>6</w:t>
      </w:r>
      <w:r>
        <w:rPr>
          <w:rFonts w:ascii="GHEA Grapalat" w:hAnsi="GHEA Grapalat"/>
        </w:rPr>
        <w:t xml:space="preserve">. </w:t>
      </w:r>
    </w:p>
    <w:p w14:paraId="744A47D2" w14:textId="77777777" w:rsidR="00BD56E4" w:rsidRDefault="00BD56E4" w:rsidP="00BD56E4">
      <w:pPr>
        <w:widowControl w:val="0"/>
        <w:spacing w:after="160"/>
        <w:jc w:val="center"/>
        <w:rPr>
          <w:rFonts w:ascii="GHEA Grapalat" w:hAnsi="GHEA Grapalat"/>
          <w:b/>
        </w:rPr>
      </w:pPr>
    </w:p>
    <w:p w14:paraId="60B233E8" w14:textId="77777777" w:rsidR="00BD56E4" w:rsidRDefault="00BD56E4" w:rsidP="00BD56E4">
      <w:pPr>
        <w:widowControl w:val="0"/>
        <w:spacing w:after="160"/>
        <w:jc w:val="center"/>
        <w:rPr>
          <w:rFonts w:ascii="GHEA Grapalat" w:hAnsi="GHEA Grapalat"/>
          <w:b/>
        </w:rPr>
      </w:pPr>
    </w:p>
    <w:p w14:paraId="2F7E256C" w14:textId="77777777" w:rsidR="00BD56E4" w:rsidRDefault="00BD56E4" w:rsidP="00BD56E4">
      <w:pPr>
        <w:widowControl w:val="0"/>
        <w:spacing w:after="160"/>
        <w:jc w:val="center"/>
        <w:rPr>
          <w:rFonts w:ascii="GHEA Grapalat" w:hAnsi="GHEA Grapalat" w:cs="Arial"/>
          <w:b/>
        </w:rPr>
      </w:pPr>
      <w:r>
        <w:rPr>
          <w:rFonts w:ascii="GHEA Grapalat" w:hAnsi="GHEA Grapalat"/>
          <w:b/>
        </w:rPr>
        <w:t>4. ПОРЯДОК ПОДАЧИ ЗАЯВКИ</w:t>
      </w:r>
    </w:p>
    <w:p w14:paraId="156E676B"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 xml:space="preserve">Для участия в настоящей процедуре участник подает заявку в Комиссию. Заявка — это предложение, представляемое участником на основании настоящего </w:t>
      </w:r>
      <w:r>
        <w:rPr>
          <w:rFonts w:ascii="GHEA Grapalat" w:hAnsi="GHEA Grapalat"/>
        </w:rPr>
        <w:lastRenderedPageBreak/>
        <w:t>Приглашения.</w:t>
      </w:r>
    </w:p>
    <w:p w14:paraId="47823CC7" w14:textId="77777777" w:rsidR="00BD56E4" w:rsidRDefault="00BD56E4" w:rsidP="00BD56E4">
      <w:pPr>
        <w:pStyle w:val="af4"/>
        <w:widowControl w:val="0"/>
        <w:spacing w:after="160"/>
        <w:ind w:firstLine="567"/>
        <w:jc w:val="both"/>
        <w:rPr>
          <w:rFonts w:ascii="GHEA Grapalat" w:hAnsi="GHEA Grapalat" w:cs="Sylfaen"/>
        </w:rPr>
      </w:pPr>
      <w:r>
        <w:rPr>
          <w:rFonts w:ascii="GHEA Grapalat" w:hAnsi="GHEA Grapalat"/>
        </w:rPr>
        <w:t xml:space="preserve">Участник может подать заявку как для каждого лота, так и для нескольких или всех лотов. </w:t>
      </w:r>
    </w:p>
    <w:p w14:paraId="6A626E04" w14:textId="77777777" w:rsidR="00BD56E4" w:rsidRDefault="00BD56E4" w:rsidP="00BD56E4">
      <w:pPr>
        <w:pStyle w:val="af4"/>
        <w:widowControl w:val="0"/>
        <w:spacing w:after="160"/>
        <w:ind w:firstLine="567"/>
        <w:jc w:val="both"/>
        <w:rPr>
          <w:rFonts w:ascii="GHEA Grapalat" w:hAnsi="GHEA Grapalat" w:cs="Sylfaen"/>
        </w:rPr>
      </w:pPr>
      <w:r>
        <w:rPr>
          <w:rFonts w:ascii="GHEA Grapalat" w:hAnsi="GHEA Grapalat"/>
        </w:rPr>
        <w:t>Заявка подается до истечения срока, установленного для этого настоящим Приглашением.</w:t>
      </w:r>
    </w:p>
    <w:p w14:paraId="5D23737B" w14:textId="77777777" w:rsidR="00BD56E4" w:rsidRDefault="00BD56E4" w:rsidP="00BD56E4">
      <w:pPr>
        <w:pStyle w:val="af4"/>
        <w:widowControl w:val="0"/>
        <w:spacing w:after="160"/>
        <w:ind w:firstLine="567"/>
        <w:jc w:val="both"/>
        <w:rPr>
          <w:rFonts w:ascii="GHEA Grapalat" w:hAnsi="GHEA Grapalat"/>
        </w:rPr>
      </w:pPr>
      <w:r>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4122255" w14:textId="152026BC" w:rsidR="00BD56E4" w:rsidRDefault="00BD56E4" w:rsidP="00BD56E4">
      <w:pPr>
        <w:pStyle w:val="af4"/>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 xml:space="preserve">Заявки на процедуру необходимо подать в комиссию по адресу </w:t>
      </w:r>
      <w:r w:rsidR="00DB1EFA">
        <w:rPr>
          <w:rFonts w:ascii="GHEA Grapalat" w:hAnsi="GHEA Grapalat"/>
        </w:rPr>
        <w:t>г. Ереван, Туманян 54,</w:t>
      </w:r>
      <w:r>
        <w:rPr>
          <w:rFonts w:ascii="GHEA Grapalat" w:hAnsi="GHEA Grapalat"/>
        </w:rPr>
        <w:t xml:space="preserve"> не позднее, чем </w:t>
      </w:r>
      <w:r w:rsidR="00DB1EFA">
        <w:rPr>
          <w:rFonts w:ascii="GHEA Grapalat" w:hAnsi="GHEA Grapalat"/>
        </w:rPr>
        <w:t>12</w:t>
      </w:r>
      <w:r w:rsidR="00DB1EFA">
        <w:rPr>
          <w:rFonts w:ascii="GHEA Grapalat" w:hAnsi="GHEA Grapalat"/>
          <w:lang w:val="hy-AM"/>
        </w:rPr>
        <w:t>։00</w:t>
      </w:r>
      <w:r>
        <w:rPr>
          <w:rFonts w:ascii="GHEA Grapalat" w:hAnsi="GHEA Grapalat"/>
        </w:rPr>
        <w:t xml:space="preserve"> "</w:t>
      </w:r>
      <w:r w:rsidR="00DB1EFA">
        <w:rPr>
          <w:rFonts w:ascii="GHEA Grapalat" w:hAnsi="GHEA Grapalat"/>
          <w:lang w:val="hy-AM"/>
        </w:rPr>
        <w:t>4</w:t>
      </w:r>
      <w:r w:rsidR="002F2247">
        <w:rPr>
          <w:rFonts w:ascii="GHEA Grapalat" w:hAnsi="GHEA Grapalat"/>
          <w:lang w:val="hy-AM"/>
        </w:rPr>
        <w:t>2</w:t>
      </w:r>
      <w:r>
        <w:rPr>
          <w:rFonts w:ascii="GHEA Grapalat" w:hAnsi="GHEA Grapalat"/>
        </w:rPr>
        <w:t xml:space="preserve">"-го дня с даты опубликования в бюллетене объявления и приглашения на настоящую процедуру. </w:t>
      </w:r>
    </w:p>
    <w:p w14:paraId="36BBD8E4" w14:textId="499507F6" w:rsidR="00BD56E4" w:rsidRDefault="00BD56E4" w:rsidP="00BD56E4">
      <w:pPr>
        <w:pStyle w:val="af4"/>
        <w:widowControl w:val="0"/>
        <w:tabs>
          <w:tab w:val="left" w:pos="1134"/>
        </w:tabs>
        <w:ind w:firstLine="567"/>
        <w:jc w:val="both"/>
        <w:rPr>
          <w:rFonts w:ascii="GHEA Grapalat" w:hAnsi="GHEA Grapalat"/>
        </w:rPr>
      </w:pPr>
      <w:r>
        <w:rPr>
          <w:rFonts w:ascii="GHEA Grapalat" w:hAnsi="GHEA Grapalat"/>
        </w:rPr>
        <w:t>Заявки на процедуру получает и в журнале регистрации заявок регистрирует секретарь комиссии</w:t>
      </w:r>
      <w:r>
        <w:rPr>
          <w:rFonts w:ascii="GHEA Grapalat" w:hAnsi="GHEA Grapalat"/>
          <w:sz w:val="20"/>
          <w:szCs w:val="20"/>
        </w:rPr>
        <w:t xml:space="preserve"> "</w:t>
      </w:r>
      <w:proofErr w:type="spellStart"/>
      <w:r w:rsidR="00DB1EFA">
        <w:rPr>
          <w:rFonts w:ascii="GHEA Grapalat" w:hAnsi="GHEA Grapalat"/>
          <w:sz w:val="22"/>
          <w:szCs w:val="22"/>
          <w:vertAlign w:val="subscript"/>
        </w:rPr>
        <w:t>Ареват</w:t>
      </w:r>
      <w:proofErr w:type="spellEnd"/>
      <w:r w:rsidR="00DB1EFA">
        <w:rPr>
          <w:rFonts w:ascii="GHEA Grapalat" w:hAnsi="GHEA Grapalat"/>
          <w:sz w:val="22"/>
          <w:szCs w:val="22"/>
          <w:vertAlign w:val="subscript"/>
        </w:rPr>
        <w:t xml:space="preserve"> </w:t>
      </w:r>
      <w:r w:rsidR="00DB1EFA">
        <w:rPr>
          <w:rFonts w:ascii="GHEA Grapalat" w:hAnsi="GHEA Grapalat"/>
          <w:sz w:val="20"/>
          <w:szCs w:val="20"/>
        </w:rPr>
        <w:t>Аветисян</w:t>
      </w:r>
      <w:r>
        <w:rPr>
          <w:rFonts w:ascii="GHEA Grapalat" w:hAnsi="GHEA Grapalat"/>
          <w:sz w:val="20"/>
          <w:szCs w:val="20"/>
        </w:rPr>
        <w:t xml:space="preserve">". </w:t>
      </w:r>
      <w:r>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F7C7DA4" w14:textId="77777777" w:rsidR="00BD56E4" w:rsidRDefault="00BD56E4" w:rsidP="00BD56E4">
      <w:pPr>
        <w:pStyle w:val="af4"/>
        <w:widowControl w:val="0"/>
        <w:tabs>
          <w:tab w:val="left" w:pos="1134"/>
        </w:tabs>
        <w:spacing w:after="160"/>
        <w:ind w:firstLine="567"/>
        <w:jc w:val="both"/>
        <w:rPr>
          <w:rFonts w:ascii="GHEA Grapalat" w:hAnsi="GHEA Grapalat"/>
        </w:rPr>
      </w:pPr>
    </w:p>
    <w:p w14:paraId="45ECDC1D" w14:textId="77777777" w:rsidR="00BD56E4" w:rsidRDefault="00BD56E4" w:rsidP="00BD56E4">
      <w:pPr>
        <w:pStyle w:val="af4"/>
        <w:widowControl w:val="0"/>
        <w:tabs>
          <w:tab w:val="left" w:pos="1134"/>
        </w:tabs>
        <w:spacing w:after="160"/>
        <w:ind w:firstLine="567"/>
        <w:jc w:val="both"/>
        <w:rPr>
          <w:rFonts w:ascii="GHEA Grapalat" w:hAnsi="GHEA Grapalat"/>
        </w:rPr>
      </w:pPr>
      <w:r>
        <w:rPr>
          <w:rFonts w:ascii="GHEA Grapalat" w:hAnsi="GHEA Grapalat"/>
        </w:rPr>
        <w:t>4.3.</w:t>
      </w:r>
      <w:r>
        <w:rPr>
          <w:rFonts w:ascii="GHEA Grapalat" w:hAnsi="GHEA Grapalat"/>
        </w:rPr>
        <w:tab/>
        <w:t>В заявке участник представляет:</w:t>
      </w:r>
    </w:p>
    <w:p w14:paraId="2AC50EB7" w14:textId="77777777" w:rsidR="00BD56E4" w:rsidRDefault="00BD56E4" w:rsidP="00BD56E4">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64D25593" w14:textId="77777777" w:rsidR="00BD56E4" w:rsidRDefault="00BD56E4" w:rsidP="00BD56E4">
      <w:pPr>
        <w:jc w:val="both"/>
        <w:rPr>
          <w:rFonts w:ascii="GHEA Grapalat" w:hAnsi="GHEA Grapalat"/>
        </w:rPr>
      </w:pPr>
      <w:r>
        <w:rPr>
          <w:rFonts w:ascii="GHEA Grapalat" w:hAnsi="GHEA Grapalat"/>
        </w:rPr>
        <w:t xml:space="preserve">   а) удостоверение соответствия его данных и данных аффилированных с ним лиц требованиям права участия, установленным настоящим приглашением;</w:t>
      </w:r>
    </w:p>
    <w:p w14:paraId="7429D319" w14:textId="77777777" w:rsidR="00BD56E4" w:rsidRDefault="00BD56E4" w:rsidP="00BD56E4">
      <w:pPr>
        <w:jc w:val="both"/>
        <w:rPr>
          <w:rFonts w:ascii="GHEA Grapalat" w:hAnsi="GHEA Grapalat"/>
        </w:rPr>
      </w:pPr>
      <w:r>
        <w:rPr>
          <w:rFonts w:ascii="GHEA Grapalat" w:hAnsi="GHEA Grapalat"/>
        </w:rPr>
        <w:t xml:space="preserve">   б) удостоверение об обязательстве предоставления обеспечения квалификации в </w:t>
      </w:r>
      <w:proofErr w:type="spellStart"/>
      <w:r>
        <w:rPr>
          <w:rFonts w:ascii="GHEA Grapalat" w:hAnsi="GHEA Grapalat"/>
        </w:rPr>
        <w:t>в</w:t>
      </w:r>
      <w:proofErr w:type="spellEnd"/>
      <w:r>
        <w:rPr>
          <w:rFonts w:ascii="GHEA Grapalat" w:hAnsi="GHEA Grapalat"/>
        </w:rPr>
        <w:t xml:space="preserve"> порядке и сроки, установленные настоящим приглашением в случае признания отобранным участником    </w:t>
      </w:r>
    </w:p>
    <w:p w14:paraId="0394591A" w14:textId="77777777" w:rsidR="00BD56E4" w:rsidRDefault="00BD56E4" w:rsidP="00BD56E4">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6D2AE706" w14:textId="77777777" w:rsidR="00BD56E4" w:rsidRDefault="00BD56E4" w:rsidP="00BD56E4">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1EDD44E" w14:textId="77777777" w:rsidR="00BD56E4" w:rsidRDefault="00BD56E4" w:rsidP="00BD56E4">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pacing w:val="-6"/>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sz w:val="24"/>
          <w:szCs w:val="24"/>
          <w:vertAlign w:val="superscript"/>
          <w:lang w:val="hy-AM"/>
        </w:rPr>
        <w:t>6.1</w:t>
      </w:r>
      <w:r>
        <w:rPr>
          <w:rFonts w:ascii="GHEA Grapalat" w:hAnsi="GHEA Grapalat"/>
        </w:rPr>
        <w:t xml:space="preserve">  </w:t>
      </w:r>
    </w:p>
    <w:p w14:paraId="3BF68961"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Pr>
          <w:rFonts w:ascii="GHEA Grapalat" w:hAnsi="GHEA Grapalat"/>
          <w:sz w:val="24"/>
          <w:szCs w:val="24"/>
        </w:rPr>
        <w:tab/>
        <w:t>утвержденное им ценовое предложение;</w:t>
      </w:r>
    </w:p>
    <w:p w14:paraId="7C012E4B"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 xml:space="preserve">обеспечение заявки- в форме наличных денег или банковской гарантии. </w:t>
      </w:r>
      <w:r>
        <w:rPr>
          <w:rStyle w:val="af6"/>
          <w:rFonts w:ascii="GHEA Grapalat" w:hAnsi="GHEA Grapalat"/>
        </w:rPr>
        <w:footnoteReference w:customMarkFollows="1" w:id="5"/>
        <w:t>7</w:t>
      </w:r>
    </w:p>
    <w:p w14:paraId="5459EE34" w14:textId="77777777" w:rsidR="00BD56E4" w:rsidRDefault="00BD56E4" w:rsidP="00BD56E4">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 при закупке строительных работ:</w:t>
      </w:r>
    </w:p>
    <w:p w14:paraId="19141D94" w14:textId="77777777" w:rsidR="00BD56E4" w:rsidRDefault="00BD56E4" w:rsidP="00BD56E4">
      <w:pPr>
        <w:ind w:firstLine="567"/>
        <w:jc w:val="both"/>
        <w:rPr>
          <w:rFonts w:ascii="GHEA Grapalat" w:hAnsi="GHEA Grapalat"/>
        </w:rPr>
      </w:pPr>
      <w:r>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33BF84B1" w14:textId="77777777" w:rsidR="00BD56E4" w:rsidRDefault="00BD56E4" w:rsidP="00BD56E4">
      <w:pPr>
        <w:ind w:firstLine="567"/>
        <w:jc w:val="both"/>
        <w:rPr>
          <w:rFonts w:ascii="GHEA Grapalat" w:hAnsi="GHEA Grapalat"/>
        </w:rPr>
      </w:pPr>
    </w:p>
    <w:p w14:paraId="5552508B"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af6"/>
          <w:rFonts w:ascii="GHEA Grapalat" w:hAnsi="GHEA Grapalat"/>
          <w:sz w:val="24"/>
          <w:szCs w:val="24"/>
        </w:rPr>
        <w:footnoteReference w:customMarkFollows="1" w:id="6"/>
        <w:t>8</w:t>
      </w:r>
    </w:p>
    <w:p w14:paraId="51E8C0F5"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14:paraId="693F5663"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DE1F692" w14:textId="77777777" w:rsidR="00BD56E4" w:rsidRDefault="00BD56E4" w:rsidP="00BD56E4">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0BD1A61" w14:textId="77777777" w:rsidR="00BD56E4" w:rsidRDefault="00BD56E4" w:rsidP="00BD56E4">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1A9BED4" w14:textId="77777777" w:rsidR="00BD56E4" w:rsidRDefault="00BD56E4" w:rsidP="00BD56E4">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80A7859"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p>
    <w:p w14:paraId="04B7C40E" w14:textId="77777777" w:rsidR="00BD56E4" w:rsidRDefault="00BD56E4" w:rsidP="00BD56E4">
      <w:pPr>
        <w:rPr>
          <w:rFonts w:ascii="GHEA Grapalat" w:hAnsi="GHEA Grapalat"/>
          <w:b/>
        </w:rPr>
      </w:pPr>
    </w:p>
    <w:p w14:paraId="18E8F8C6" w14:textId="77777777" w:rsidR="00BD56E4" w:rsidRDefault="00BD56E4" w:rsidP="00BD56E4">
      <w:pPr>
        <w:rPr>
          <w:rFonts w:ascii="GHEA Grapalat" w:hAnsi="GHEA Grapalat"/>
          <w:b/>
        </w:rPr>
      </w:pPr>
    </w:p>
    <w:p w14:paraId="3C9C736F" w14:textId="77777777" w:rsidR="00BD56E4" w:rsidRDefault="00BD56E4" w:rsidP="00BD56E4">
      <w:pPr>
        <w:widowControl w:val="0"/>
        <w:spacing w:after="160"/>
        <w:jc w:val="center"/>
        <w:rPr>
          <w:rFonts w:ascii="GHEA Grapalat" w:hAnsi="GHEA Grapalat"/>
          <w:b/>
        </w:rPr>
      </w:pPr>
      <w:r>
        <w:rPr>
          <w:rFonts w:ascii="GHEA Grapalat" w:hAnsi="GHEA Grapalat"/>
          <w:b/>
        </w:rPr>
        <w:t xml:space="preserve">5.ЦЕНОВОЕ ПРЕДЛОЖЕНИЕ ЗАЯВКИ </w:t>
      </w:r>
    </w:p>
    <w:p w14:paraId="5905494E" w14:textId="77777777" w:rsidR="00BD56E4" w:rsidRDefault="00BD56E4" w:rsidP="00BD56E4">
      <w:pPr>
        <w:widowControl w:val="0"/>
        <w:spacing w:after="160"/>
        <w:jc w:val="center"/>
        <w:rPr>
          <w:rFonts w:ascii="GHEA Grapalat" w:hAnsi="GHEA Grapalat" w:cs="Arial"/>
          <w:b/>
        </w:rPr>
      </w:pPr>
    </w:p>
    <w:p w14:paraId="3ADA2953"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E7035E2"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1D00C0D" w14:textId="77777777" w:rsidR="00BD56E4" w:rsidRDefault="00BD56E4" w:rsidP="00BD56E4">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56B063E"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25DB6938"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D604403"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211E098C"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18610D6A"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w:t>
      </w:r>
      <w:r>
        <w:rPr>
          <w:rFonts w:ascii="GHEA Grapalat" w:hAnsi="GHEA Grapalat"/>
          <w:sz w:val="24"/>
          <w:szCs w:val="24"/>
        </w:rPr>
        <w:lastRenderedPageBreak/>
        <w:t>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5E4C4EE8"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 xml:space="preserve">в суммах, заполненных буквами в графах ценового предложения, </w:t>
      </w:r>
      <w:proofErr w:type="spellStart"/>
      <w:r>
        <w:rPr>
          <w:rFonts w:ascii="GHEA Grapalat" w:hAnsi="GHEA Grapalat"/>
          <w:sz w:val="24"/>
          <w:szCs w:val="24"/>
        </w:rPr>
        <w:t>лумы</w:t>
      </w:r>
      <w:proofErr w:type="spellEnd"/>
      <w:r>
        <w:rPr>
          <w:rFonts w:ascii="GHEA Grapalat" w:hAnsi="GHEA Grapalat"/>
          <w:sz w:val="24"/>
          <w:szCs w:val="24"/>
        </w:rPr>
        <w:t xml:space="preserve"> указаны в цифрах.</w:t>
      </w:r>
    </w:p>
    <w:p w14:paraId="307C0B59"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1CC32D8" w14:textId="77777777" w:rsidR="00BD56E4" w:rsidRDefault="00BD56E4" w:rsidP="00BD56E4">
      <w:pPr>
        <w:jc w:val="center"/>
        <w:rPr>
          <w:rFonts w:ascii="GHEA Grapalat" w:hAnsi="GHEA Grapalat"/>
          <w:b/>
        </w:rPr>
      </w:pPr>
    </w:p>
    <w:p w14:paraId="31C75652" w14:textId="77777777" w:rsidR="00BD56E4" w:rsidRDefault="00BD56E4" w:rsidP="00BD56E4">
      <w:pPr>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14:paraId="47475710" w14:textId="77777777" w:rsidR="00BD56E4" w:rsidRDefault="00BD56E4" w:rsidP="00BD56E4">
      <w:pPr>
        <w:jc w:val="center"/>
        <w:rPr>
          <w:rFonts w:ascii="GHEA Grapalat" w:hAnsi="GHEA Grapalat"/>
          <w:b/>
        </w:rPr>
      </w:pPr>
    </w:p>
    <w:p w14:paraId="16E3E166" w14:textId="77777777" w:rsidR="00BD56E4" w:rsidRDefault="00BD56E4" w:rsidP="00BD56E4">
      <w:pPr>
        <w:pStyle w:val="a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6.1.</w:t>
      </w:r>
      <w:r>
        <w:rPr>
          <w:rFonts w:ascii="GHEA Grapalat" w:hAnsi="GHEA Grapalat"/>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4ABEB3" w14:textId="77777777" w:rsidR="00BD56E4" w:rsidRDefault="00BD56E4" w:rsidP="00BD56E4">
      <w:pPr>
        <w:pStyle w:val="a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6.2.</w:t>
      </w:r>
      <w:r>
        <w:rPr>
          <w:rFonts w:ascii="GHEA Grapalat" w:hAnsi="GHEA Grapalat"/>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182BF28" w14:textId="77777777" w:rsidR="00BD56E4" w:rsidRDefault="00BD56E4" w:rsidP="00BD56E4">
      <w:pPr>
        <w:widowControl w:val="0"/>
        <w:spacing w:after="160"/>
        <w:ind w:firstLine="567"/>
        <w:jc w:val="center"/>
        <w:rPr>
          <w:rFonts w:ascii="GHEA Grapalat" w:hAnsi="GHEA Grapalat"/>
          <w:b/>
        </w:rPr>
      </w:pPr>
    </w:p>
    <w:p w14:paraId="7FEC2B1B" w14:textId="77777777" w:rsidR="00BD56E4" w:rsidRDefault="00BD56E4" w:rsidP="00BD56E4">
      <w:pPr>
        <w:widowControl w:val="0"/>
        <w:spacing w:after="160"/>
        <w:jc w:val="center"/>
        <w:rPr>
          <w:rFonts w:ascii="GHEA Grapalat" w:hAnsi="GHEA Grapalat"/>
          <w:b/>
        </w:rPr>
      </w:pPr>
      <w:r>
        <w:rPr>
          <w:rFonts w:ascii="GHEA Grapalat" w:hAnsi="GHEA Grapalat"/>
          <w:b/>
        </w:rPr>
        <w:t xml:space="preserve">7. ОБЕСПЕЧЕНИЕ ЗАЯВКИ </w:t>
      </w:r>
    </w:p>
    <w:p w14:paraId="223EB940"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7.1.</w:t>
      </w:r>
      <w:r>
        <w:rPr>
          <w:rFonts w:ascii="GHEA Grapalat" w:hAnsi="GHEA Grapalat"/>
        </w:rPr>
        <w:tab/>
        <w:t>Участник заявкой в порядке, установленном настоящим Приглашением, представляет обеспечение заявки.</w:t>
      </w:r>
    </w:p>
    <w:p w14:paraId="5B558B43" w14:textId="77777777" w:rsidR="00BD56E4" w:rsidRDefault="00BD56E4" w:rsidP="00BD56E4">
      <w:pPr>
        <w:widowControl w:val="0"/>
        <w:spacing w:after="160"/>
        <w:ind w:firstLine="567"/>
        <w:jc w:val="both"/>
        <w:rPr>
          <w:rFonts w:ascii="GHEA Grapalat" w:hAnsi="GHEA Grapalat" w:cs="Sylfaen"/>
        </w:rPr>
      </w:pPr>
      <w:r>
        <w:rPr>
          <w:rFonts w:ascii="GHEA Grapalat" w:hAnsi="GHEA Grapalat"/>
        </w:rPr>
        <w:t>Обеспечение заявки представляется в виде банковской гарантии (Приложение 3) или наличных денег в размере, равном пяти процентам от цены закупки. Если ценовое предложение участника превышает цену закупки, то размер обеспечения заявки равен пяти процентам ценового предложения.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BCC8053" w14:textId="77777777" w:rsidR="00BD56E4" w:rsidRDefault="00BD56E4" w:rsidP="00BD56E4">
      <w:pPr>
        <w:widowControl w:val="0"/>
        <w:spacing w:after="160"/>
        <w:ind w:firstLine="567"/>
        <w:jc w:val="both"/>
        <w:rPr>
          <w:ins w:id="0" w:author="Vardan" w:date="2022-10-29T23:03:00Z"/>
          <w:rFonts w:ascii="GHEA Grapalat" w:hAnsi="GHEA Grapalat"/>
        </w:rPr>
      </w:pPr>
      <w:r>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t xml:space="preserve"> </w:t>
      </w:r>
      <w:r>
        <w:rPr>
          <w:rFonts w:ascii="GHEA Grapalat" w:hAnsi="GHEA Grapalat"/>
        </w:rPr>
        <w:t xml:space="preserve">При наличии обжалования обеспечение заявки подлежит возврату в течение пяти рабочих дней, </w:t>
      </w:r>
      <w:r>
        <w:rPr>
          <w:rFonts w:ascii="GHEA Grapalat" w:hAnsi="GHEA Grapalat"/>
        </w:rPr>
        <w:lastRenderedPageBreak/>
        <w:t>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6F63DB13" w14:textId="77777777" w:rsidR="00BD56E4" w:rsidRDefault="00BD56E4" w:rsidP="00BD56E4">
      <w:pPr>
        <w:widowControl w:val="0"/>
        <w:spacing w:after="160"/>
        <w:ind w:firstLine="567"/>
        <w:jc w:val="both"/>
        <w:rPr>
          <w:rFonts w:ascii="GHEA Grapalat" w:hAnsi="GHEA Grapalat" w:cs="Sylfaen"/>
        </w:rPr>
      </w:pPr>
      <w:r>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финансовых средств.</w:t>
      </w:r>
      <w:r>
        <w:rPr>
          <w:rFonts w:ascii="GHEA Grapalat" w:hAnsi="GHEA Grapalat"/>
          <w:lang w:val="hy-AM"/>
        </w:rPr>
        <w:t xml:space="preserve"> </w:t>
      </w:r>
      <w:r>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Pr>
          <w:rFonts w:ascii="GHEA Grapalat" w:hAnsi="GHEA Grapalat"/>
        </w:rPr>
        <w:t>предусмотриваются</w:t>
      </w:r>
      <w:proofErr w:type="spellEnd"/>
      <w:r>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vertAlign w:val="superscript"/>
        </w:rPr>
        <w:t>9.1</w:t>
      </w:r>
    </w:p>
    <w:p w14:paraId="64D84988" w14:textId="77777777" w:rsidR="00BD56E4" w:rsidRDefault="00BD56E4" w:rsidP="00BD56E4">
      <w:pPr>
        <w:widowControl w:val="0"/>
        <w:tabs>
          <w:tab w:val="left" w:pos="1134"/>
        </w:tabs>
        <w:ind w:firstLine="567"/>
        <w:jc w:val="both"/>
        <w:rPr>
          <w:rFonts w:ascii="GHEA Grapalat" w:hAnsi="GHEA Grapalat"/>
        </w:rPr>
      </w:pPr>
      <w:r>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5889DA52" w14:textId="77777777" w:rsidR="00BD56E4" w:rsidRDefault="00BD56E4" w:rsidP="00BD56E4">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наличных денег-Министерств</w:t>
      </w:r>
      <w:r>
        <w:rPr>
          <w:rFonts w:ascii="GHEA Grapalat" w:hAnsi="GHEA Grapalat"/>
          <w:lang w:val="en-US"/>
        </w:rPr>
        <w:t>o</w:t>
      </w:r>
      <w:r>
        <w:rPr>
          <w:rFonts w:ascii="GHEA Grapalat" w:hAnsi="GHEA Grapalat"/>
        </w:rPr>
        <w:t xml:space="preserve"> финансов РА, приложив копию представленного заявкой документа обосновывающую выплату, </w:t>
      </w:r>
    </w:p>
    <w:p w14:paraId="3B89558E" w14:textId="77777777" w:rsidR="00BD56E4" w:rsidRDefault="00BD56E4" w:rsidP="00BD56E4">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банковской гарантии - выдавший гарантию банк.</w:t>
      </w:r>
    </w:p>
    <w:p w14:paraId="1EA3F34B" w14:textId="77777777" w:rsidR="00BD56E4" w:rsidRDefault="00BD56E4" w:rsidP="00BD56E4">
      <w:pPr>
        <w:widowControl w:val="0"/>
        <w:tabs>
          <w:tab w:val="left" w:pos="1134"/>
        </w:tabs>
        <w:spacing w:after="160"/>
        <w:ind w:firstLine="567"/>
        <w:jc w:val="both"/>
        <w:rPr>
          <w:del w:id="1" w:author="Vardan" w:date="2023-07-07T23:07:00Z"/>
          <w:rFonts w:ascii="GHEA Grapalat" w:hAnsi="GHEA Grapalat"/>
        </w:rPr>
      </w:pPr>
    </w:p>
    <w:p w14:paraId="12B93B65"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7.2.</w:t>
      </w:r>
      <w:r>
        <w:rPr>
          <w:rFonts w:ascii="GHEA Grapalat" w:hAnsi="GHEA Grapalat"/>
        </w:rPr>
        <w:tab/>
        <w:t>При организации процедуры закупки по лотам, если:</w:t>
      </w:r>
    </w:p>
    <w:p w14:paraId="67285F8A"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rPr>
        <w:t> </w:t>
      </w:r>
      <w:r>
        <w:rPr>
          <w:rFonts w:ascii="GHEA Grapalat" w:hAnsi="GHEA Grapalat"/>
        </w:rPr>
        <w:t>случае представления одного обеспечения заявки, его сумма исчисляется в отношении общей суммы цен закупок по</w:t>
      </w:r>
      <w:r>
        <w:rPr>
          <w:rFonts w:ascii="Courier New" w:hAnsi="Courier New" w:cs="Courier New"/>
        </w:rPr>
        <w:t> </w:t>
      </w:r>
      <w:r>
        <w:rPr>
          <w:rFonts w:ascii="GHEA Grapalat" w:hAnsi="GHEA Grapalat"/>
        </w:rPr>
        <w:t>представленным лотам,</w:t>
      </w:r>
      <w:r>
        <w:rPr>
          <w:rFonts w:ascii="GHEA Grapalat" w:hAnsi="GHEA Grapalat"/>
          <w:color w:val="000000" w:themeColor="text1"/>
        </w:rPr>
        <w:t xml:space="preserve"> </w:t>
      </w:r>
      <w:r>
        <w:rPr>
          <w:rFonts w:ascii="GHEA Grapalat" w:hAnsi="GHEA Grapalat"/>
        </w:rPr>
        <w:t xml:space="preserve">а в том случае </w:t>
      </w:r>
      <w:r>
        <w:rPr>
          <w:rFonts w:ascii="GHEA Grapalat" w:hAnsi="GHEA Grapalat"/>
          <w:lang w:val="en-US"/>
        </w:rPr>
        <w:t>e</w:t>
      </w:r>
      <w:proofErr w:type="spellStart"/>
      <w:r>
        <w:rPr>
          <w:rFonts w:ascii="GHEA Grapalat" w:hAnsi="GHEA Grapalat"/>
        </w:rPr>
        <w:t>сли</w:t>
      </w:r>
      <w:proofErr w:type="spellEnd"/>
      <w:r>
        <w:rPr>
          <w:rFonts w:ascii="GHEA Grapalat" w:hAnsi="GHEA Grapalat"/>
        </w:rPr>
        <w:t xml:space="preserve"> ценовые предложения превышают цены закупки - в отношении общей суммы ценовых предложений,</w:t>
      </w:r>
      <w:r>
        <w:rPr>
          <w:rFonts w:ascii="GHEA Grapalat" w:hAnsi="GHEA Grapalat"/>
          <w:color w:val="000000" w:themeColor="text1"/>
        </w:rPr>
        <w:t xml:space="preserve"> с учетом </w:t>
      </w:r>
      <w:r>
        <w:rPr>
          <w:rFonts w:ascii="GHEA Grapalat" w:hAnsi="GHEA Grapalat" w:cs="Sylfaen"/>
        </w:rPr>
        <w:t>требований абзаца «д» подпункта 1 пункта 32 Порядка;</w:t>
      </w:r>
    </w:p>
    <w:p w14:paraId="12E626C6" w14:textId="77777777" w:rsidR="00BD56E4" w:rsidRDefault="00BD56E4" w:rsidP="00BD56E4">
      <w:pPr>
        <w:widowControl w:val="0"/>
        <w:tabs>
          <w:tab w:val="left" w:pos="1134"/>
        </w:tabs>
        <w:spacing w:after="160"/>
        <w:ind w:firstLine="567"/>
        <w:jc w:val="both"/>
      </w:pPr>
      <w:r>
        <w:rPr>
          <w:rFonts w:ascii="GHEA Grapalat" w:hAnsi="GHEA Grapalat"/>
        </w:rPr>
        <w:t>б.</w:t>
      </w:r>
      <w:r>
        <w:rPr>
          <w:rFonts w:ascii="GHEA Grapalat" w:hAnsi="GHEA Grapalat"/>
        </w:rPr>
        <w:tab/>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Pr>
          <w:rStyle w:val="af6"/>
        </w:rPr>
        <w:footnoteReference w:customMarkFollows="1" w:id="7"/>
        <w:t>9</w:t>
      </w:r>
    </w:p>
    <w:p w14:paraId="226A3427"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7.3.</w:t>
      </w:r>
      <w:r>
        <w:rPr>
          <w:rFonts w:ascii="GHEA Grapalat" w:hAnsi="GHEA Grapalat"/>
        </w:rPr>
        <w:tab/>
        <w:t>Участник выплачивает обеспечение заявки, если он:</w:t>
      </w:r>
    </w:p>
    <w:p w14:paraId="5F5F74D0"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t>объявлен отобранным участником, но отказывается от заключения договора либо лишается права на его заключение;</w:t>
      </w:r>
    </w:p>
    <w:p w14:paraId="6C1135B0"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lastRenderedPageBreak/>
        <w:t>2)</w:t>
      </w:r>
      <w:r>
        <w:rPr>
          <w:rFonts w:ascii="GHEA Grapalat" w:hAnsi="GHEA Grapalat"/>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B4590E1"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7.4.</w:t>
      </w:r>
      <w:r>
        <w:rPr>
          <w:rFonts w:ascii="GHEA Grapalat" w:hAnsi="GHEA Grapalat"/>
        </w:rPr>
        <w:tab/>
        <w:t>Обеспечение заявки должно быть действительным в течение 90</w:t>
      </w:r>
      <w:r>
        <w:rPr>
          <w:rFonts w:ascii="Courier New" w:hAnsi="Courier New" w:cs="Courier New"/>
        </w:rPr>
        <w:t> </w:t>
      </w:r>
      <w:r>
        <w:rPr>
          <w:rFonts w:ascii="GHEA Grapalat" w:hAnsi="GHEA Grapalat"/>
        </w:rPr>
        <w:t xml:space="preserve">(девяноста) рабочих дней со дня истечения крайнего срока подачи заявок. </w:t>
      </w:r>
      <w:r>
        <w:rPr>
          <w:rFonts w:ascii="GHEA Grapalat" w:hAnsi="GHEA Grapalat"/>
          <w:vertAlign w:val="superscript"/>
        </w:rPr>
        <w:t>9.2</w:t>
      </w:r>
    </w:p>
    <w:p w14:paraId="66D3EFF6"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Pr>
          <w:rFonts w:ascii="GHEA Grapalat" w:hAnsi="GHEA Grapalat"/>
        </w:rPr>
        <w:t>письменнов</w:t>
      </w:r>
      <w:proofErr w:type="spellEnd"/>
      <w:r>
        <w:rPr>
          <w:rFonts w:ascii="GHEA Grapalat" w:hAnsi="GHEA Grapalat"/>
        </w:rPr>
        <w:t xml:space="preserve"> течение двух рабочих дней после получения отказа.</w:t>
      </w:r>
    </w:p>
    <w:p w14:paraId="6BA9A3AE"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65F938F4" w14:textId="77777777" w:rsidR="00BD56E4" w:rsidRDefault="00BD56E4" w:rsidP="00BD56E4">
      <w:pPr>
        <w:rPr>
          <w:rFonts w:ascii="GHEA Grapalat" w:hAnsi="GHEA Grapalat"/>
          <w:b/>
        </w:rPr>
      </w:pPr>
    </w:p>
    <w:p w14:paraId="250AD477" w14:textId="77777777" w:rsidR="00BD56E4" w:rsidRDefault="00BD56E4" w:rsidP="00BD56E4">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t xml:space="preserve">ПОДВЕДЕНИЕ ИТОГОВ </w:t>
      </w:r>
    </w:p>
    <w:p w14:paraId="2B859B52" w14:textId="48599301" w:rsidR="00BD56E4" w:rsidRDefault="00BD56E4" w:rsidP="00BD56E4">
      <w:pPr>
        <w:pStyle w:val="af4"/>
        <w:widowControl w:val="0"/>
        <w:tabs>
          <w:tab w:val="left" w:pos="1134"/>
        </w:tabs>
        <w:spacing w:after="160"/>
        <w:ind w:firstLine="567"/>
        <w:jc w:val="both"/>
        <w:rPr>
          <w:rFonts w:ascii="GHEA Grapalat" w:hAnsi="GHEA Grapalat"/>
        </w:rPr>
      </w:pPr>
      <w:r>
        <w:rPr>
          <w:rFonts w:ascii="GHEA Grapalat" w:hAnsi="GHEA Grapalat"/>
        </w:rPr>
        <w:t>8.1.</w:t>
      </w:r>
      <w:r>
        <w:rPr>
          <w:rFonts w:ascii="GHEA Grapalat" w:hAnsi="GHEA Grapalat"/>
        </w:rPr>
        <w:tab/>
        <w:t>Вскрытие заявок произойдет на заседании комиссии по вскрытию заявок на "</w:t>
      </w:r>
      <w:r w:rsidR="002F2247">
        <w:rPr>
          <w:rFonts w:ascii="GHEA Grapalat" w:hAnsi="GHEA Grapalat"/>
          <w:lang w:val="hy-AM"/>
        </w:rPr>
        <w:t>42</w:t>
      </w:r>
      <w:r>
        <w:rPr>
          <w:rFonts w:ascii="GHEA Grapalat" w:hAnsi="GHEA Grapalat"/>
        </w:rPr>
        <w:t>"-</w:t>
      </w:r>
      <w:proofErr w:type="spellStart"/>
      <w:r>
        <w:rPr>
          <w:rFonts w:ascii="GHEA Grapalat" w:hAnsi="GHEA Grapalat"/>
        </w:rPr>
        <w:t>ый</w:t>
      </w:r>
      <w:proofErr w:type="spellEnd"/>
      <w:r>
        <w:rPr>
          <w:rFonts w:ascii="GHEA Grapalat" w:hAnsi="GHEA Grapalat"/>
        </w:rPr>
        <w:t xml:space="preserve"> день в "</w:t>
      </w:r>
      <w:r w:rsidR="002F2247">
        <w:rPr>
          <w:rFonts w:ascii="GHEA Grapalat" w:hAnsi="GHEA Grapalat"/>
          <w:lang w:val="hy-AM"/>
        </w:rPr>
        <w:t>12։00</w:t>
      </w:r>
      <w:r>
        <w:rPr>
          <w:rFonts w:ascii="GHEA Grapalat" w:hAnsi="GHEA Grapalat"/>
        </w:rPr>
        <w:t>" со дня опубликования в бюллетене объявления и приглашения на настоящую процедуру.</w:t>
      </w:r>
    </w:p>
    <w:p w14:paraId="3FA45435" w14:textId="77777777" w:rsidR="00BD56E4" w:rsidRDefault="00BD56E4" w:rsidP="00BD56E4">
      <w:pPr>
        <w:widowControl w:val="0"/>
        <w:spacing w:after="160"/>
        <w:ind w:firstLine="567"/>
        <w:jc w:val="both"/>
        <w:rPr>
          <w:rFonts w:ascii="GHEA Grapalat" w:hAnsi="GHEA Grapalat"/>
        </w:rPr>
      </w:pPr>
      <w:r>
        <w:rPr>
          <w:rFonts w:ascii="GHEA Grapalat" w:hAnsi="GHEA Grapalat"/>
        </w:rPr>
        <w:t>На заседании по вскрытию и оценке заявок:</w:t>
      </w:r>
    </w:p>
    <w:p w14:paraId="1E3F50AB" w14:textId="77777777" w:rsidR="00BD56E4" w:rsidRDefault="00BD56E4" w:rsidP="00BD56E4">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7E067AAC"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99D0E6C"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93F1B79"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50DF3C9"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34E1F32" w14:textId="77777777" w:rsidR="00BD56E4" w:rsidRDefault="00BD56E4" w:rsidP="00BD56E4">
      <w:pPr>
        <w:pStyle w:val="af4"/>
        <w:widowControl w:val="0"/>
        <w:tabs>
          <w:tab w:val="left" w:pos="1134"/>
        </w:tabs>
        <w:spacing w:after="160"/>
        <w:ind w:firstLine="567"/>
        <w:jc w:val="both"/>
        <w:rPr>
          <w:rFonts w:ascii="GHEA Grapalat" w:hAnsi="GHEA Grapalat"/>
        </w:rPr>
      </w:pPr>
      <w:r>
        <w:rPr>
          <w:rFonts w:ascii="GHEA Grapalat" w:hAnsi="GHEA Grapalat"/>
        </w:rPr>
        <w:t>8.2.</w:t>
      </w:r>
      <w:r>
        <w:rPr>
          <w:rFonts w:ascii="GHEA Grapalat" w:hAnsi="GHEA Grapalat"/>
        </w:rPr>
        <w:tab/>
        <w:t xml:space="preserve">Заявки оцениваются в порядке, установленном настоящим приглашением. </w:t>
      </w:r>
    </w:p>
    <w:p w14:paraId="670F64FA" w14:textId="77777777" w:rsidR="00BD56E4" w:rsidRDefault="00BD56E4" w:rsidP="00BD56E4">
      <w:pPr>
        <w:widowControl w:val="0"/>
        <w:spacing w:after="160"/>
        <w:ind w:firstLine="567"/>
        <w:jc w:val="both"/>
      </w:pPr>
      <w:r>
        <w:rPr>
          <w:rFonts w:ascii="GHEA Grapalat" w:hAnsi="GHEA Grapalat"/>
        </w:rPr>
        <w:t xml:space="preserve">Если количество лотов в процедуре закупок не превышает </w:t>
      </w:r>
      <w:proofErr w:type="spellStart"/>
      <w:r>
        <w:rPr>
          <w:rFonts w:ascii="GHEA Grapalat" w:hAnsi="GHEA Grapalat"/>
        </w:rPr>
        <w:t>семдесять</w:t>
      </w:r>
      <w:proofErr w:type="spellEnd"/>
      <w:r>
        <w:rPr>
          <w:rFonts w:ascii="GHEA Grapalat" w:hAnsi="GHEA Grapalat"/>
        </w:rPr>
        <w:t xml:space="preserve"> пять </w:t>
      </w:r>
      <w:r>
        <w:rPr>
          <w:rFonts w:ascii="GHEA Grapalat" w:hAnsi="GHEA Grapalat"/>
        </w:rPr>
        <w:lastRenderedPageBreak/>
        <w:t>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54A1C448" w14:textId="77777777" w:rsidR="00BD56E4" w:rsidRDefault="00BD56E4" w:rsidP="00BD56E4">
      <w:pPr>
        <w:widowControl w:val="0"/>
        <w:spacing w:after="160"/>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w:t>
      </w:r>
    </w:p>
    <w:p w14:paraId="5CF3D97E" w14:textId="77777777" w:rsidR="00BD56E4" w:rsidRDefault="00BD56E4" w:rsidP="00BD56E4">
      <w:pPr>
        <w:pStyle w:val="af4"/>
        <w:widowControl w:val="0"/>
        <w:tabs>
          <w:tab w:val="left" w:pos="1134"/>
        </w:tabs>
        <w:spacing w:after="160"/>
        <w:ind w:firstLine="567"/>
        <w:jc w:val="both"/>
        <w:rPr>
          <w:rFonts w:ascii="GHEA Grapalat" w:hAnsi="GHEA Grapalat" w:cs="Sylfaen"/>
        </w:rPr>
      </w:pPr>
      <w:r>
        <w:rPr>
          <w:rFonts w:ascii="GHEA Grapalat" w:hAnsi="GHEA Grapalat"/>
        </w:rPr>
        <w:t>8.3.</w:t>
      </w:r>
      <w:r>
        <w:rPr>
          <w:rFonts w:ascii="GHEA Grapalat" w:hAnsi="GHEA Grapalat"/>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14:paraId="11EBA0BA" w14:textId="77777777" w:rsidR="00BD56E4" w:rsidRDefault="00BD56E4" w:rsidP="00BD56E4">
      <w:pPr>
        <w:pStyle w:val="a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8.4.</w:t>
      </w:r>
      <w:r>
        <w:rPr>
          <w:rFonts w:ascii="GHEA Grapalat" w:hAnsi="GHEA Grapalat"/>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Pr>
          <w:rStyle w:val="af6"/>
          <w:rFonts w:ascii="GHEA Grapalat" w:hAnsi="GHEA Grapalat"/>
          <w:sz w:val="24"/>
          <w:szCs w:val="24"/>
        </w:rPr>
        <w:footnoteReference w:customMarkFollows="1" w:id="8"/>
        <w:t>10</w:t>
      </w:r>
      <w:r>
        <w:rPr>
          <w:rFonts w:ascii="GHEA Grapalat" w:hAnsi="GHEA Grapalat"/>
          <w:sz w:val="24"/>
          <w:szCs w:val="24"/>
        </w:rPr>
        <w:t>.</w:t>
      </w:r>
    </w:p>
    <w:p w14:paraId="1781ACE8" w14:textId="77777777" w:rsidR="00BD56E4" w:rsidRDefault="00BD56E4" w:rsidP="00BD56E4">
      <w:pPr>
        <w:pStyle w:val="af4"/>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t>иных случаев, предусмотренных Законом.</w:t>
      </w:r>
    </w:p>
    <w:p w14:paraId="64D2EFA2"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8.5.</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w:t>
      </w:r>
    </w:p>
    <w:p w14:paraId="0B401244"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для определения отобранного и непризнанных таковыми участников, на  </w:t>
      </w:r>
      <w:proofErr w:type="spellStart"/>
      <w:r>
        <w:rPr>
          <w:rFonts w:ascii="GHEA Grapalat" w:hAnsi="GHEA Grapalat"/>
          <w:sz w:val="24"/>
          <w:szCs w:val="24"/>
        </w:rPr>
        <w:t>заседаниии</w:t>
      </w:r>
      <w:proofErr w:type="spellEnd"/>
      <w:r>
        <w:rPr>
          <w:rFonts w:ascii="GHEA Grapalat" w:hAnsi="GHEA Grapalat"/>
          <w:sz w:val="24"/>
          <w:szCs w:val="24"/>
        </w:rPr>
        <w:t xml:space="preserve">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34096A35"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цены участников об условиях, продолжительности,  дате, времени и месте проведения одновременных переговоров по снижению цен,</w:t>
      </w:r>
    </w:p>
    <w:p w14:paraId="683C533C"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6D5218C9"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г.</w:t>
      </w:r>
      <w:r>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018DB7C2"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участник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4CF2DC6"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p>
    <w:p w14:paraId="0B1BC36D"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Pr>
          <w:rFonts w:ascii="GHEA Grapalat" w:hAnsi="GHEA Grapalat"/>
          <w:sz w:val="24"/>
          <w:szCs w:val="24"/>
        </w:rPr>
        <w:t>предусмотрения</w:t>
      </w:r>
      <w:proofErr w:type="spellEnd"/>
      <w:r>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t xml:space="preserve"> </w:t>
      </w:r>
      <w:r>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Pr>
          <w:rFonts w:ascii="GHEA Grapalat" w:hAnsi="GHEA Grapalat"/>
          <w:sz w:val="24"/>
          <w:szCs w:val="24"/>
        </w:rPr>
        <w:t>предусматриванием</w:t>
      </w:r>
      <w:proofErr w:type="spellEnd"/>
      <w:r>
        <w:rPr>
          <w:rFonts w:ascii="GHEA Grapalat" w:hAnsi="GHEA Grapalat"/>
          <w:sz w:val="24"/>
          <w:szCs w:val="24"/>
        </w:rPr>
        <w:t xml:space="preserve"> дополнительных финансовых средств, с продлением сроков исполнения работ на период со дня заключения договора до дня заключения соглашения.</w:t>
      </w:r>
      <w:r>
        <w:t xml:space="preserve"> </w:t>
      </w:r>
      <w:r>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t xml:space="preserve"> </w:t>
      </w:r>
      <w:r>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324D7F2"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777D289A"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8.7.</w:t>
      </w:r>
      <w:r>
        <w:rPr>
          <w:rFonts w:ascii="GHEA Grapalat" w:hAnsi="GHEA Grapalat"/>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sz w:val="24"/>
          <w:szCs w:val="24"/>
        </w:rPr>
        <w:t> </w:t>
      </w:r>
      <w:r>
        <w:rPr>
          <w:rFonts w:ascii="GHEA Grapalat" w:hAnsi="GHEA Grapalat"/>
          <w:sz w:val="24"/>
          <w:szCs w:val="24"/>
        </w:rPr>
        <w:t>препятствуя нормальному функционированию комиссии.</w:t>
      </w:r>
    </w:p>
    <w:p w14:paraId="178BA19F" w14:textId="77777777" w:rsidR="00BD56E4" w:rsidRDefault="00BD56E4" w:rsidP="00BD56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8.8.</w:t>
      </w:r>
      <w:r>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62C40609" w14:textId="77777777" w:rsidR="00BD56E4" w:rsidRDefault="00BD56E4" w:rsidP="00BD56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152866BB" w14:textId="77777777" w:rsidR="00BD56E4" w:rsidRDefault="00BD56E4" w:rsidP="00BD56E4">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lastRenderedPageBreak/>
        <w:t>8.9.</w:t>
      </w:r>
      <w:r>
        <w:rPr>
          <w:rFonts w:ascii="GHEA Grapalat" w:hAnsi="GHEA Grapalat"/>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14:paraId="49F9D725" w14:textId="77777777" w:rsidR="00BD56E4" w:rsidRDefault="00BD56E4" w:rsidP="00BD56E4">
      <w:pPr>
        <w:pStyle w:val="af4"/>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0BF7DA9" w14:textId="77777777" w:rsidR="00BD56E4" w:rsidRDefault="00BD56E4" w:rsidP="00BD56E4">
      <w:pPr>
        <w:pStyle w:val="af4"/>
        <w:widowControl w:val="0"/>
        <w:tabs>
          <w:tab w:val="left" w:pos="1276"/>
        </w:tabs>
        <w:spacing w:after="160"/>
        <w:ind w:firstLine="567"/>
        <w:jc w:val="both"/>
        <w:rPr>
          <w:rFonts w:ascii="GHEA Grapalat" w:hAnsi="GHEA Grapalat" w:cs="Sylfaen"/>
        </w:rPr>
      </w:pPr>
      <w:r>
        <w:rPr>
          <w:rFonts w:ascii="GHEA Grapalat" w:hAnsi="GHEA Grapalat"/>
        </w:rPr>
        <w:t>8.11.</w:t>
      </w:r>
      <w:r>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1D44805B" w14:textId="77777777" w:rsidR="00BD56E4" w:rsidRDefault="00BD56E4" w:rsidP="00BD56E4">
      <w:pPr>
        <w:pStyle w:val="af4"/>
        <w:widowControl w:val="0"/>
        <w:tabs>
          <w:tab w:val="left" w:pos="1276"/>
        </w:tabs>
        <w:spacing w:after="160"/>
        <w:ind w:firstLine="567"/>
        <w:jc w:val="both"/>
        <w:rPr>
          <w:rFonts w:ascii="GHEA Grapalat" w:hAnsi="GHEA Grapalat" w:cs="Sylfaen"/>
        </w:rPr>
      </w:pPr>
      <w:r>
        <w:rPr>
          <w:rFonts w:ascii="GHEA Grapalat" w:hAnsi="GHEA Grapalat"/>
        </w:rPr>
        <w:t>8.12.</w:t>
      </w:r>
      <w:r>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67FCF33B" w14:textId="77777777" w:rsidR="00BD56E4" w:rsidRDefault="00BD56E4" w:rsidP="00BD56E4">
      <w:pPr>
        <w:pStyle w:val="af4"/>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t>опубликовывает в бюллетене воспроизведенный (отсканированный) с</w:t>
      </w:r>
      <w:r>
        <w:rPr>
          <w:rFonts w:ascii="Courier New" w:hAnsi="Courier New" w:cs="Courier New"/>
          <w:lang w:val="en-US"/>
        </w:rPr>
        <w:t> </w:t>
      </w:r>
      <w:r>
        <w:rPr>
          <w:rFonts w:ascii="GHEA Grapalat" w:hAnsi="GHEA Grapalat"/>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Pr>
          <w:rFonts w:ascii="Baltica" w:hAnsi="Baltica"/>
          <w:sz w:val="20"/>
          <w:szCs w:val="20"/>
        </w:rPr>
        <w:t xml:space="preserve"> </w:t>
      </w:r>
      <w:r>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6E0C05E8" w14:textId="77777777" w:rsidR="00BD56E4" w:rsidRDefault="00BD56E4" w:rsidP="00BD56E4">
      <w:pPr>
        <w:pStyle w:val="af4"/>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t>опубликовывает в бюллетене воспроизведенные (отсканированные) с</w:t>
      </w:r>
      <w:r>
        <w:rPr>
          <w:rFonts w:ascii="Courier New" w:hAnsi="Courier New" w:cs="Courier New"/>
          <w:lang w:val="en-US"/>
        </w:rPr>
        <w:t> </w:t>
      </w:r>
      <w:r>
        <w:rPr>
          <w:rFonts w:ascii="GHEA Grapalat" w:hAnsi="GHEA Grapalat"/>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E4B8F90" w14:textId="77777777" w:rsidR="00BD56E4" w:rsidRDefault="00BD56E4" w:rsidP="00BD56E4">
      <w:pPr>
        <w:widowControl w:val="0"/>
        <w:tabs>
          <w:tab w:val="left" w:pos="1276"/>
        </w:tabs>
        <w:jc w:val="both"/>
        <w:rPr>
          <w:rFonts w:ascii="GHEA Grapalat" w:hAnsi="GHEA Grapalat"/>
          <w:color w:val="000000" w:themeColor="text1"/>
        </w:rPr>
      </w:pPr>
      <w:r>
        <w:rPr>
          <w:rFonts w:ascii="GHEA Grapalat" w:hAnsi="GHEA Grapalat"/>
        </w:rPr>
        <w:t>8.</w:t>
      </w:r>
      <w:r>
        <w:rPr>
          <w:rFonts w:ascii="GHEA Grapalat" w:hAnsi="GHEA Grapalat"/>
          <w:lang w:val="hy-AM"/>
        </w:rPr>
        <w:t>1</w:t>
      </w:r>
      <w:r>
        <w:rPr>
          <w:rFonts w:ascii="GHEA Grapalat" w:hAnsi="GHEA Grapalat"/>
        </w:rPr>
        <w:t xml:space="preserve">3. В случае выявления </w:t>
      </w:r>
      <w:r>
        <w:rPr>
          <w:rFonts w:ascii="GHEA Grapalat" w:hAnsi="GHEA Grapalat"/>
          <w:color w:val="000000" w:themeColor="text1"/>
        </w:rPr>
        <w:t xml:space="preserve">оснований, предусмотренных пунктом 6 части 1 статьи 6 Закона, </w:t>
      </w:r>
      <w:r>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w:t>
      </w:r>
      <w:r>
        <w:rPr>
          <w:rFonts w:ascii="GHEA Grapalat" w:hAnsi="GHEA Grapalat"/>
        </w:rPr>
        <w:lastRenderedPageBreak/>
        <w:t>участвовать в процессе закупок. Мотивированное решение руководителя заказчика уполномоченный орган публикует в бюллетене.</w:t>
      </w:r>
      <w:r>
        <w:t xml:space="preserve"> </w:t>
      </w:r>
      <w:r>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t xml:space="preserve"> </w:t>
      </w:r>
      <w:r>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color w:val="000000" w:themeColor="text1"/>
        </w:rPr>
        <w:t xml:space="preserve"> </w:t>
      </w:r>
    </w:p>
    <w:p w14:paraId="13CF71F0" w14:textId="77777777" w:rsidR="00BD56E4" w:rsidRDefault="00BD56E4" w:rsidP="00BD56E4">
      <w:pPr>
        <w:widowControl w:val="0"/>
        <w:tabs>
          <w:tab w:val="left" w:pos="1276"/>
        </w:tabs>
        <w:rPr>
          <w:rFonts w:ascii="GHEA Grapalat" w:hAnsi="GHEA Grapalat"/>
        </w:rPr>
      </w:pPr>
      <w:r>
        <w:rPr>
          <w:rFonts w:ascii="GHEA Grapalat" w:hAnsi="GHEA Grapalat"/>
        </w:rPr>
        <w:t>Если:</w:t>
      </w:r>
    </w:p>
    <w:p w14:paraId="1852C9E0" w14:textId="77777777" w:rsidR="00BD56E4" w:rsidRDefault="00BD56E4" w:rsidP="00BD56E4">
      <w:pPr>
        <w:pStyle w:val="af4"/>
        <w:widowControl w:val="0"/>
        <w:numPr>
          <w:ilvl w:val="0"/>
          <w:numId w:val="35"/>
        </w:numPr>
        <w:spacing w:before="0" w:beforeAutospacing="0" w:after="0" w:afterAutospacing="0"/>
        <w:ind w:left="0" w:firstLine="284"/>
        <w:contextualSpacing/>
        <w:jc w:val="both"/>
        <w:rPr>
          <w:rFonts w:ascii="GHEA Grapalat" w:hAnsi="GHEA Grapalat"/>
        </w:rPr>
      </w:pPr>
      <w:r>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B174701" w14:textId="77777777" w:rsidR="00BD56E4" w:rsidRDefault="00BD56E4" w:rsidP="00BD56E4">
      <w:pPr>
        <w:pStyle w:val="af4"/>
        <w:widowControl w:val="0"/>
        <w:numPr>
          <w:ilvl w:val="0"/>
          <w:numId w:val="35"/>
        </w:numPr>
        <w:spacing w:before="0" w:beforeAutospacing="0" w:after="0" w:afterAutospacing="0"/>
        <w:ind w:left="0" w:firstLine="284"/>
        <w:contextualSpacing/>
        <w:jc w:val="both"/>
        <w:rPr>
          <w:ins w:id="2" w:author="Vardan" w:date="2022-10-29T23:16:00Z"/>
          <w:rFonts w:ascii="GHEA Grapalat" w:hAnsi="GHEA Grapalat"/>
        </w:rPr>
      </w:pPr>
      <w:r>
        <w:rPr>
          <w:rFonts w:ascii="GHEA Grapalat" w:hAnsi="GHEA Grapalat"/>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w:t>
      </w:r>
      <w:proofErr w:type="spellStart"/>
      <w:r>
        <w:rPr>
          <w:rFonts w:ascii="GHEA Grapalat" w:hAnsi="GHEA Grapalat"/>
        </w:rPr>
        <w:t>сорокодневного</w:t>
      </w:r>
      <w:proofErr w:type="spellEnd"/>
      <w:r>
        <w:rPr>
          <w:rFonts w:ascii="GHEA Grapalat" w:hAnsi="GHEA Grapalat"/>
        </w:rPr>
        <w:t xml:space="preserve">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070BC6C9" w14:textId="77777777" w:rsidR="00BD56E4" w:rsidRDefault="00BD56E4" w:rsidP="00BD56E4">
      <w:pPr>
        <w:widowControl w:val="0"/>
        <w:tabs>
          <w:tab w:val="left" w:pos="1134"/>
        </w:tabs>
        <w:ind w:left="-360"/>
        <w:jc w:val="both"/>
        <w:rPr>
          <w:rFonts w:ascii="GHEA Grapalat" w:hAnsi="GHEA Grapalat" w:cs="Sylfaen"/>
        </w:rPr>
      </w:pPr>
      <w:r>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9D5C331" w14:textId="77777777" w:rsidR="00BD56E4" w:rsidRDefault="00BD56E4" w:rsidP="00BD56E4">
      <w:pPr>
        <w:widowControl w:val="0"/>
        <w:tabs>
          <w:tab w:val="left" w:pos="1134"/>
        </w:tabs>
        <w:ind w:left="-360"/>
        <w:jc w:val="both"/>
        <w:rPr>
          <w:rFonts w:ascii="GHEA Grapalat" w:hAnsi="GHEA Grapalat"/>
        </w:rPr>
      </w:pPr>
    </w:p>
    <w:p w14:paraId="48AE1527"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96E57A7" w14:textId="77777777" w:rsidR="00BD56E4" w:rsidRDefault="00BD56E4" w:rsidP="00BD56E4">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257D61" w14:textId="77777777" w:rsidR="00BD56E4" w:rsidRDefault="00BD56E4" w:rsidP="00BD56E4">
      <w:pPr>
        <w:pStyle w:val="af4"/>
        <w:widowControl w:val="0"/>
        <w:tabs>
          <w:tab w:val="left" w:pos="1276"/>
        </w:tabs>
        <w:spacing w:after="160"/>
        <w:ind w:firstLine="567"/>
        <w:jc w:val="both"/>
        <w:rPr>
          <w:rFonts w:ascii="GHEA Grapalat" w:hAnsi="GHEA Grapalat" w:cs="Sylfaen"/>
          <w:spacing w:val="-4"/>
        </w:rPr>
      </w:pPr>
      <w:r>
        <w:rPr>
          <w:rFonts w:ascii="GHEA Grapalat" w:hAnsi="GHEA Grapalat"/>
        </w:rPr>
        <w:t>8.16.</w:t>
      </w:r>
      <w:r>
        <w:rPr>
          <w:rFonts w:ascii="GHEA Grapalat" w:hAnsi="GHEA Grapalat"/>
        </w:rPr>
        <w:tab/>
      </w:r>
      <w:r>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E47D8AB"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8.17.</w:t>
      </w:r>
      <w:r>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54FD74A"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302EA15" w14:textId="77777777" w:rsidR="00BD56E4" w:rsidRDefault="00BD56E4" w:rsidP="00BD56E4">
      <w:pPr>
        <w:pStyle w:val="af4"/>
        <w:widowControl w:val="0"/>
        <w:tabs>
          <w:tab w:val="left" w:pos="1276"/>
        </w:tabs>
        <w:spacing w:after="160"/>
        <w:ind w:firstLine="567"/>
        <w:jc w:val="both"/>
        <w:rPr>
          <w:rFonts w:ascii="GHEA Grapalat" w:hAnsi="GHEA Grapalat"/>
        </w:rPr>
      </w:pPr>
      <w:r>
        <w:rPr>
          <w:rFonts w:ascii="GHEA Grapalat" w:hAnsi="GHEA Grapalat"/>
        </w:rPr>
        <w:t>8.</w:t>
      </w:r>
      <w:r>
        <w:rPr>
          <w:rFonts w:ascii="GHEA Grapalat" w:hAnsi="GHEA Grapalat"/>
          <w:lang w:val="hy-AM"/>
        </w:rPr>
        <w:t>1</w:t>
      </w:r>
      <w:r>
        <w:rPr>
          <w:rFonts w:ascii="GHEA Grapalat" w:hAnsi="GHEA Grapalat"/>
        </w:rPr>
        <w:t>8.</w:t>
      </w:r>
      <w:r>
        <w:rPr>
          <w:rFonts w:ascii="GHEA Grapalat" w:hAnsi="GHEA Grapalat"/>
        </w:rPr>
        <w:tab/>
        <w:t>Оценка заявок и определение отобранного участника осуществляются по отдельным лотам</w:t>
      </w:r>
      <w:r>
        <w:rPr>
          <w:rStyle w:val="af6"/>
          <w:rFonts w:ascii="GHEA Grapalat" w:hAnsi="GHEA Grapalat"/>
        </w:rPr>
        <w:footnoteReference w:customMarkFollows="1" w:id="9"/>
        <w:t>11</w:t>
      </w:r>
      <w:r>
        <w:rPr>
          <w:rFonts w:ascii="GHEA Grapalat" w:hAnsi="GHEA Grapalat"/>
        </w:rPr>
        <w:t xml:space="preserve">. </w:t>
      </w:r>
    </w:p>
    <w:p w14:paraId="11DAE3F3"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8.19.</w:t>
      </w:r>
      <w:r>
        <w:rPr>
          <w:rFonts w:ascii="GHEA Grapalat" w:hAnsi="GHEA Grapalat"/>
        </w:rPr>
        <w:tab/>
        <w:t>В случае если отобранный участник не заключает (отказывается</w:t>
      </w:r>
      <w:r>
        <w:rPr>
          <w:rFonts w:ascii="Courier New" w:hAnsi="Courier New" w:cs="Courier New"/>
          <w:lang w:val="en-US"/>
        </w:rPr>
        <w:t> </w:t>
      </w:r>
      <w:r>
        <w:rPr>
          <w:rFonts w:ascii="GHEA Grapalat" w:hAnsi="GHEA Grapalat"/>
        </w:rPr>
        <w:t xml:space="preserve">заключать) договор или лишается права на заключение договора, решением комиссии отобранным  участником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 применением процедуры, установленной пунктами 8.12-8.19 части 1 настоящего Приглашения.</w:t>
      </w:r>
    </w:p>
    <w:p w14:paraId="15679D39" w14:textId="77777777" w:rsidR="00BD56E4" w:rsidRDefault="00BD56E4" w:rsidP="00BD56E4">
      <w:pPr>
        <w:pStyle w:val="af4"/>
        <w:widowControl w:val="0"/>
        <w:tabs>
          <w:tab w:val="left" w:pos="1276"/>
        </w:tabs>
        <w:spacing w:after="160"/>
        <w:ind w:firstLine="567"/>
        <w:jc w:val="both"/>
        <w:rPr>
          <w:rFonts w:ascii="GHEA Grapalat" w:hAnsi="GHEA Grapalat" w:cs="Sylfaen"/>
        </w:rPr>
      </w:pPr>
      <w:r>
        <w:rPr>
          <w:rFonts w:ascii="GHEA Grapalat" w:hAnsi="GHEA Grapalat"/>
        </w:rPr>
        <w:t>8.20.</w:t>
      </w:r>
      <w:r>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307532C" w14:textId="77777777" w:rsidR="00BD56E4" w:rsidRDefault="00BD56E4" w:rsidP="00BD56E4">
      <w:pPr>
        <w:pStyle w:val="af4"/>
        <w:widowControl w:val="0"/>
        <w:spacing w:after="160"/>
        <w:ind w:firstLine="567"/>
        <w:jc w:val="both"/>
        <w:rPr>
          <w:rFonts w:ascii="GHEA Grapalat" w:hAnsi="GHEA Grapalat"/>
        </w:rPr>
      </w:pPr>
      <w:r>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B0E930F" w14:textId="77777777" w:rsidR="00BD56E4" w:rsidRDefault="00BD56E4" w:rsidP="00BD56E4">
      <w:pPr>
        <w:pStyle w:val="af4"/>
        <w:widowControl w:val="0"/>
        <w:tabs>
          <w:tab w:val="left" w:pos="1276"/>
        </w:tabs>
        <w:spacing w:after="160"/>
        <w:ind w:firstLine="567"/>
        <w:jc w:val="both"/>
        <w:rPr>
          <w:rFonts w:ascii="GHEA Grapalat" w:hAnsi="GHEA Grapalat"/>
        </w:rPr>
      </w:pPr>
      <w:r>
        <w:rPr>
          <w:rFonts w:ascii="GHEA Grapalat" w:hAnsi="GHEA Grapalat"/>
        </w:rPr>
        <w:lastRenderedPageBreak/>
        <w:t>8.21.</w:t>
      </w:r>
      <w:r>
        <w:rPr>
          <w:rFonts w:ascii="GHEA Grapalat" w:hAnsi="GHEA Grapalat"/>
        </w:rPr>
        <w:tab/>
        <w:t>С целью применения пункта 8.19. части 1 настоящего приглашения может быть созвано внеочередное заседание комиссии.</w:t>
      </w:r>
    </w:p>
    <w:p w14:paraId="492C5248" w14:textId="77777777" w:rsidR="00BD56E4" w:rsidRDefault="00BD56E4" w:rsidP="00BD56E4">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pacing w:val="-6"/>
          <w:sz w:val="24"/>
          <w:szCs w:val="24"/>
        </w:rPr>
        <w:t>8.22.</w:t>
      </w:r>
      <w:r>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14:paraId="445D77F6" w14:textId="77777777" w:rsidR="00BD56E4" w:rsidRDefault="00BD56E4" w:rsidP="00BD56E4">
      <w:pPr>
        <w:pStyle w:val="af4"/>
        <w:widowControl w:val="0"/>
        <w:tabs>
          <w:tab w:val="left" w:pos="1276"/>
        </w:tabs>
        <w:spacing w:after="160"/>
        <w:ind w:firstLine="567"/>
        <w:jc w:val="both"/>
        <w:rPr>
          <w:rFonts w:ascii="GHEA Grapalat" w:hAnsi="GHEA Grapalat" w:cs="Sylfaen"/>
        </w:rPr>
      </w:pPr>
      <w:r>
        <w:rPr>
          <w:rFonts w:ascii="GHEA Grapalat" w:hAnsi="GHEA Grapalat"/>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0CFF01C" w14:textId="77777777" w:rsidR="00BD56E4" w:rsidRDefault="00BD56E4" w:rsidP="00BD56E4">
      <w:pPr>
        <w:pStyle w:val="af4"/>
        <w:widowControl w:val="0"/>
        <w:spacing w:after="160"/>
        <w:ind w:firstLine="567"/>
        <w:jc w:val="both"/>
        <w:rPr>
          <w:rFonts w:ascii="GHEA Grapalat" w:hAnsi="GHEA Grapalat"/>
          <w:color w:val="000000" w:themeColor="text1"/>
          <w:sz w:val="20"/>
          <w:szCs w:val="22"/>
        </w:rPr>
      </w:pPr>
      <w:r>
        <w:rPr>
          <w:rFonts w:ascii="GHEA Grapalat" w:hAnsi="GHEA Grapalat"/>
        </w:rPr>
        <w:t xml:space="preserve">Период ожидания в случае настоящей процедуры составляет " " календарных дней. Период ожидания: </w:t>
      </w:r>
    </w:p>
    <w:p w14:paraId="543B308C" w14:textId="77777777" w:rsidR="00BD56E4" w:rsidRDefault="00BD56E4" w:rsidP="00BD56E4">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не применим, если заявку подал только один участник, с которым заключается договор;</w:t>
      </w:r>
    </w:p>
    <w:p w14:paraId="7DC2448C" w14:textId="77777777" w:rsidR="00BD56E4" w:rsidRDefault="00BD56E4" w:rsidP="00BD56E4">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применим также в том случае, когда заявку подал только один участник и она была</w:t>
      </w:r>
      <w:r>
        <w:rPr>
          <w:rFonts w:ascii="GHEA Grapalat" w:hAnsi="GHEA Grapalat"/>
          <w:szCs w:val="22"/>
        </w:rPr>
        <w:t xml:space="preserve"> </w:t>
      </w:r>
      <w:r>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0CC98F6" w14:textId="77777777" w:rsidR="00BD56E4" w:rsidRDefault="00BD56E4" w:rsidP="00BD56E4">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414D0A2" w14:textId="77777777" w:rsidR="00BD56E4" w:rsidRDefault="00BD56E4" w:rsidP="00BD56E4">
      <w:pPr>
        <w:pStyle w:val="norm"/>
        <w:widowControl w:val="0"/>
        <w:tabs>
          <w:tab w:val="left" w:pos="1276"/>
        </w:tabs>
        <w:spacing w:line="240" w:lineRule="auto"/>
        <w:ind w:firstLine="0"/>
        <w:rPr>
          <w:rFonts w:ascii="GHEA Grapalat" w:hAnsi="GHEA Grapalat"/>
          <w:sz w:val="24"/>
          <w:szCs w:val="24"/>
        </w:rPr>
      </w:pPr>
    </w:p>
    <w:p w14:paraId="0D94CAB2" w14:textId="77777777" w:rsidR="00BD56E4" w:rsidRDefault="00BD56E4" w:rsidP="00BD56E4">
      <w:pPr>
        <w:widowControl w:val="0"/>
        <w:spacing w:after="160"/>
        <w:jc w:val="center"/>
        <w:rPr>
          <w:rFonts w:ascii="GHEA Grapalat" w:hAnsi="GHEA Grapalat" w:cs="Arial"/>
          <w:b/>
          <w:iCs/>
        </w:rPr>
      </w:pPr>
      <w:r>
        <w:rPr>
          <w:rFonts w:ascii="GHEA Grapalat" w:hAnsi="GHEA Grapalat"/>
          <w:b/>
        </w:rPr>
        <w:t xml:space="preserve">9. ЗАКЛЮЧЕНИЕ ДОГОВОРА </w:t>
      </w:r>
    </w:p>
    <w:p w14:paraId="2030BB19"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8867CE9"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9.2.</w:t>
      </w:r>
      <w:r>
        <w:rPr>
          <w:rFonts w:ascii="GHEA Grapalat" w:hAnsi="GHEA Grapalat"/>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2A72AD6B"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14:paraId="0C73B33F"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9.4.</w:t>
      </w:r>
      <w:r>
        <w:rPr>
          <w:rFonts w:ascii="GHEA Grapalat" w:hAnsi="GHEA Grapalat"/>
        </w:rPr>
        <w:tab/>
      </w:r>
      <w:r>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Pr>
          <w:rFonts w:ascii="GHEA Grapalat" w:hAnsi="GHEA Grapalat"/>
        </w:rPr>
        <w:t xml:space="preserve">в срок, предусмотренный пунктом 10.1 настоящего </w:t>
      </w:r>
      <w:r>
        <w:rPr>
          <w:rFonts w:ascii="GHEA Grapalat" w:hAnsi="GHEA Grapalat"/>
        </w:rPr>
        <w:lastRenderedPageBreak/>
        <w:t>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rPr>
        <w:t xml:space="preserve"> то он лишается права подписания договора. </w:t>
      </w:r>
      <w:r>
        <w:rPr>
          <w:rFonts w:ascii="GHEA Grapalat" w:hAnsi="GHEA Grapalat"/>
        </w:rPr>
        <w:t xml:space="preserve"> </w:t>
      </w:r>
    </w:p>
    <w:p w14:paraId="4DB03567" w14:textId="77777777" w:rsidR="00BD56E4" w:rsidRDefault="00BD56E4" w:rsidP="00BD56E4">
      <w:pPr>
        <w:widowControl w:val="0"/>
        <w:spacing w:after="160"/>
        <w:ind w:firstLine="567"/>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BFD8F20" w14:textId="77777777" w:rsidR="00BD56E4" w:rsidRDefault="00BD56E4" w:rsidP="00BD56E4">
      <w:pPr>
        <w:pStyle w:val="a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9.5.</w:t>
      </w:r>
      <w:r>
        <w:rPr>
          <w:rFonts w:ascii="GHEA Grapalat" w:hAnsi="GHEA Grapalat"/>
          <w:sz w:val="24"/>
          <w:szCs w:val="24"/>
        </w:rPr>
        <w:tab/>
        <w:t>До истечения срока, предусмотренного пунктом 9.</w:t>
      </w:r>
      <w:r>
        <w:rPr>
          <w:rFonts w:ascii="GHEA Grapalat" w:hAnsi="GHEA Grapalat"/>
          <w:sz w:val="24"/>
          <w:szCs w:val="24"/>
          <w:lang w:val="hy-AM"/>
        </w:rPr>
        <w:t>4</w:t>
      </w:r>
      <w:r>
        <w:rPr>
          <w:rFonts w:ascii="GHEA Grapalat" w:hAnsi="GHEA Grapalat"/>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увеличение цены, предложенной отобранным участником.</w:t>
      </w:r>
      <w:r>
        <w:rPr>
          <w:rFonts w:ascii="GHEA Grapalat" w:hAnsi="GHEA Grapalat"/>
          <w:i w:val="0"/>
          <w:spacing w:val="-8"/>
          <w:sz w:val="24"/>
          <w:szCs w:val="24"/>
        </w:rPr>
        <w:t xml:space="preserve"> </w:t>
      </w:r>
    </w:p>
    <w:p w14:paraId="4968AF3E" w14:textId="77777777" w:rsidR="00BD56E4" w:rsidRDefault="00BD56E4" w:rsidP="00BD56E4">
      <w:pPr>
        <w:widowControl w:val="0"/>
        <w:spacing w:after="160"/>
        <w:jc w:val="center"/>
        <w:rPr>
          <w:rFonts w:ascii="GHEA Grapalat" w:hAnsi="GHEA Grapalat" w:cs="Arial"/>
          <w:b/>
          <w:iCs/>
        </w:rPr>
      </w:pPr>
      <w:r>
        <w:rPr>
          <w:rFonts w:ascii="GHEA Grapalat" w:hAnsi="GHEA Grapalat"/>
          <w:b/>
        </w:rPr>
        <w:t xml:space="preserve">10. ОБЕСПЕЧЕНИЯ КВАЛИФИКАЦИИ И ДОГОВОРА </w:t>
      </w:r>
    </w:p>
    <w:p w14:paraId="5017B7A9"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10.1.</w:t>
      </w:r>
      <w:r>
        <w:rPr>
          <w:rFonts w:ascii="GHEA Grapalat" w:hAnsi="GHEA Grapalat"/>
        </w:rPr>
        <w:tab/>
      </w:r>
      <w:r>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Pr>
          <w:rFonts w:ascii="GHEA Grapalat" w:hAnsi="GHEA Grapalat"/>
        </w:rPr>
        <w:t>.</w:t>
      </w:r>
      <w:r>
        <w:rPr>
          <w:rFonts w:ascii="GHEA Grapalat" w:hAnsi="GHEA Grapalat"/>
          <w:vertAlign w:val="superscript"/>
        </w:rPr>
        <w:t>11.1</w:t>
      </w:r>
    </w:p>
    <w:p w14:paraId="38EDBBF1"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10.2 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Pr>
          <w:rFonts w:ascii="GHEA Grapalat" w:hAnsi="GHEA Grapalat"/>
          <w:lang w:val="hy-AM"/>
        </w:rPr>
        <w:t xml:space="preserve">. </w:t>
      </w:r>
      <w:r>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Pr>
          <w:rFonts w:ascii="GHEA Grapalat" w:hAnsi="GHEA Grapalat"/>
          <w:vertAlign w:val="superscript"/>
        </w:rPr>
        <w:t>11.2</w:t>
      </w:r>
    </w:p>
    <w:p w14:paraId="134FD576" w14:textId="77777777" w:rsidR="00BD56E4" w:rsidRDefault="00BD56E4" w:rsidP="00BD56E4">
      <w:pPr>
        <w:widowControl w:val="0"/>
        <w:tabs>
          <w:tab w:val="left" w:pos="1276"/>
        </w:tabs>
        <w:spacing w:after="160"/>
        <w:ind w:firstLine="567"/>
        <w:jc w:val="both"/>
        <w:rPr>
          <w:rFonts w:ascii="GHEA Grapalat" w:hAnsi="GHEA Grapalat" w:cs="Sylfaen"/>
        </w:rPr>
      </w:pPr>
      <w:r>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rPr>
        <w:t>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Pr>
          <w:rFonts w:ascii="Calibri" w:hAnsi="Calibri" w:cs="Calibri"/>
        </w:rPr>
        <w:t> </w:t>
      </w:r>
      <w:r>
        <w:rPr>
          <w:rFonts w:ascii="GHEA Grapalat" w:hAnsi="GHEA Grapalat" w:cs="GHEA Grapalat"/>
        </w:rPr>
        <w:t>«</w:t>
      </w:r>
      <w:r>
        <w:rPr>
          <w:rFonts w:ascii="GHEA Grapalat" w:hAnsi="GHEA Grapalat" w:cs="Sylfaen"/>
        </w:rPr>
        <w:t>900008000698</w:t>
      </w:r>
      <w:r>
        <w:rPr>
          <w:rFonts w:ascii="GHEA Grapalat" w:hAnsi="GHEA Grapalat" w:cs="GHEA Grapalat"/>
        </w:rPr>
        <w:t>»</w:t>
      </w:r>
      <w:r>
        <w:rPr>
          <w:rFonts w:ascii="GHEA Grapalat" w:hAnsi="GHEA Grapalat" w:cs="Sylfaen"/>
        </w:rPr>
        <w:t xml:space="preserve"> </w:t>
      </w:r>
      <w:r>
        <w:rPr>
          <w:rFonts w:ascii="GHEA Grapalat" w:hAnsi="GHEA Grapalat" w:cs="GHEA Grapalat"/>
        </w:rPr>
        <w:t>открытый</w:t>
      </w:r>
      <w:r>
        <w:rPr>
          <w:rFonts w:ascii="GHEA Grapalat" w:hAnsi="GHEA Grapalat" w:cs="Sylfaen"/>
        </w:rPr>
        <w:t xml:space="preserve"> </w:t>
      </w:r>
      <w:r>
        <w:rPr>
          <w:rFonts w:ascii="GHEA Grapalat" w:hAnsi="GHEA Grapalat" w:cs="GHEA Grapalat"/>
        </w:rPr>
        <w:t>в</w:t>
      </w:r>
      <w:r>
        <w:rPr>
          <w:rFonts w:ascii="GHEA Grapalat" w:hAnsi="GHEA Grapalat" w:cs="Sylfaen"/>
        </w:rPr>
        <w:t xml:space="preserve"> </w:t>
      </w:r>
      <w:r>
        <w:rPr>
          <w:rFonts w:ascii="GHEA Grapalat" w:hAnsi="GHEA Grapalat" w:cs="GHEA Grapalat"/>
        </w:rPr>
        <w:t>Центральном</w:t>
      </w:r>
      <w:r>
        <w:rPr>
          <w:rFonts w:ascii="GHEA Grapalat" w:hAnsi="GHEA Grapalat" w:cs="Sylfaen"/>
        </w:rPr>
        <w:t xml:space="preserve"> </w:t>
      </w:r>
      <w:r>
        <w:rPr>
          <w:rFonts w:ascii="GHEA Grapalat" w:hAnsi="GHEA Grapalat" w:cs="GHEA Grapalat"/>
        </w:rPr>
        <w:t>казначействе</w:t>
      </w:r>
      <w:r>
        <w:rPr>
          <w:rFonts w:ascii="GHEA Grapalat" w:hAnsi="GHEA Grapalat" w:cs="Sylfaen"/>
        </w:rPr>
        <w:t xml:space="preserve"> </w:t>
      </w:r>
      <w:r>
        <w:rPr>
          <w:rFonts w:ascii="GHEA Grapalat" w:hAnsi="GHEA Grapalat" w:cs="GHEA Grapalat"/>
        </w:rPr>
        <w:t>на</w:t>
      </w:r>
      <w:r>
        <w:rPr>
          <w:rFonts w:ascii="GHEA Grapalat" w:hAnsi="GHEA Grapalat" w:cs="Sylfaen"/>
        </w:rPr>
        <w:t xml:space="preserve"> </w:t>
      </w:r>
      <w:r>
        <w:rPr>
          <w:rFonts w:ascii="GHEA Grapalat" w:hAnsi="GHEA Grapalat" w:cs="GHEA Grapalat"/>
        </w:rPr>
        <w:t>имя</w:t>
      </w:r>
      <w:r>
        <w:rPr>
          <w:rFonts w:ascii="GHEA Grapalat" w:hAnsi="GHEA Grapalat" w:cs="Sylfaen"/>
        </w:rPr>
        <w:t xml:space="preserve"> </w:t>
      </w:r>
      <w:r>
        <w:rPr>
          <w:rFonts w:ascii="GHEA Grapalat" w:hAnsi="GHEA Grapalat" w:cs="GHEA Grapalat"/>
        </w:rPr>
        <w:t>уполномоченного</w:t>
      </w:r>
      <w:r>
        <w:rPr>
          <w:rFonts w:ascii="GHEA Grapalat" w:hAnsi="GHEA Grapalat" w:cs="Sylfaen"/>
        </w:rPr>
        <w:t xml:space="preserve"> </w:t>
      </w:r>
      <w:r>
        <w:rPr>
          <w:rFonts w:ascii="GHEA Grapalat" w:hAnsi="GHEA Grapalat" w:cs="GHEA Grapalat"/>
        </w:rPr>
        <w:t>органа</w:t>
      </w:r>
      <w:r>
        <w:rPr>
          <w:rFonts w:ascii="GHEA Grapalat" w:hAnsi="GHEA Grapalat" w:cs="Sylfaen"/>
        </w:rPr>
        <w:t>.</w:t>
      </w:r>
    </w:p>
    <w:p w14:paraId="78BCB939"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 xml:space="preserve">Обеспечение квалификации возвращается предъявителю в течение пяти </w:t>
      </w:r>
      <w:r>
        <w:rPr>
          <w:rFonts w:ascii="GHEA Grapalat" w:hAnsi="GHEA Grapalat"/>
        </w:rPr>
        <w:lastRenderedPageBreak/>
        <w:t>рабочих дней, следующих за полным принятием заказчиком результата выполнения договора.</w:t>
      </w:r>
    </w:p>
    <w:p w14:paraId="7B1ACA19"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4DC80DCD" w14:textId="77777777" w:rsidR="00BD56E4" w:rsidRDefault="00BD56E4" w:rsidP="00BD56E4">
      <w:pPr>
        <w:widowControl w:val="0"/>
        <w:tabs>
          <w:tab w:val="left" w:pos="1276"/>
        </w:tabs>
        <w:spacing w:after="160"/>
        <w:ind w:firstLine="567"/>
        <w:jc w:val="both"/>
        <w:rPr>
          <w:ins w:id="3" w:author="Vardan" w:date="2022-10-29T23:19:00Z"/>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Pr>
          <w:rStyle w:val="af6"/>
          <w:rFonts w:ascii="GHEA Grapalat" w:hAnsi="GHEA Grapalat"/>
        </w:rPr>
        <w:footnoteReference w:customMarkFollows="1" w:id="10"/>
        <w:t>12</w:t>
      </w:r>
      <w:r>
        <w:rPr>
          <w:rFonts w:ascii="GHEA Grapalat" w:hAnsi="GHEA Grapalat"/>
        </w:rPr>
        <w:t xml:space="preserve"> </w:t>
      </w:r>
    </w:p>
    <w:p w14:paraId="0EC660E5"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cs="Sylfaen"/>
          <w:lang w:val="hy-AM"/>
        </w:rPr>
        <w:lastRenderedPageBreak/>
        <w:t xml:space="preserve">При этом, если договоры </w:t>
      </w:r>
      <w:r>
        <w:rPr>
          <w:rFonts w:ascii="GHEA Grapalat" w:hAnsi="GHEA Grapalat" w:cs="Sylfaen"/>
        </w:rPr>
        <w:t>о закупке</w:t>
      </w:r>
      <w:r>
        <w:rPr>
          <w:rFonts w:ascii="GHEA Grapalat" w:hAnsi="GHEA Grapalat" w:cs="Sylfaen"/>
          <w:lang w:val="hy-AM"/>
        </w:rPr>
        <w:t xml:space="preserve"> </w:t>
      </w:r>
      <w:r>
        <w:rPr>
          <w:rFonts w:ascii="GHEA Grapalat" w:hAnsi="GHEA Grapalat" w:cs="Sylfaen"/>
        </w:rPr>
        <w:t>работ</w:t>
      </w:r>
      <w:r>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Pr>
          <w:rFonts w:ascii="GHEA Grapalat" w:hAnsi="GHEA Grapalat" w:cs="Sylfaen"/>
          <w:lang w:val="hy-AM"/>
        </w:rPr>
        <w:t xml:space="preserve">финансовых </w:t>
      </w:r>
      <w:r>
        <w:rPr>
          <w:rFonts w:ascii="GHEA Grapalat" w:hAnsi="GHEA Grapalat" w:cs="Sylfaen"/>
        </w:rPr>
        <w:t>средств</w:t>
      </w:r>
      <w:r>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6B7FE87C" w14:textId="77777777" w:rsidR="00BD56E4" w:rsidRDefault="00BD56E4" w:rsidP="00BD56E4">
      <w:pPr>
        <w:widowControl w:val="0"/>
        <w:tabs>
          <w:tab w:val="left" w:pos="1276"/>
        </w:tabs>
        <w:spacing w:after="160"/>
        <w:ind w:firstLine="567"/>
        <w:jc w:val="both"/>
        <w:rPr>
          <w:rFonts w:ascii="GHEA Grapalat" w:hAnsi="GHEA Grapalat"/>
        </w:rPr>
      </w:pPr>
    </w:p>
    <w:p w14:paraId="2506DF33" w14:textId="77777777" w:rsidR="00BD56E4" w:rsidRDefault="00BD56E4" w:rsidP="00BD56E4">
      <w:pPr>
        <w:widowControl w:val="0"/>
        <w:tabs>
          <w:tab w:val="left" w:pos="1276"/>
        </w:tabs>
        <w:spacing w:after="160"/>
        <w:ind w:firstLine="567"/>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3AD6EA3"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af6"/>
          <w:rFonts w:ascii="GHEA Grapalat" w:hAnsi="GHEA Grapalat"/>
        </w:rPr>
        <w:footnoteReference w:customMarkFollows="1" w:id="11"/>
        <w:t>13</w:t>
      </w:r>
      <w:r>
        <w:rPr>
          <w:rFonts w:ascii="GHEA Grapalat" w:hAnsi="GHEA Grapalat"/>
        </w:rPr>
        <w:t>.</w:t>
      </w:r>
    </w:p>
    <w:p w14:paraId="7F7A2526"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Pr>
          <w:rFonts w:ascii="GHEA Grapalat" w:hAnsi="GHEA Grapalat" w:cs="Sylfaen"/>
        </w:rPr>
        <w:t xml:space="preserve"> то он может предоставить обеспечение договора как </w:t>
      </w:r>
      <w:r>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Pr>
          <w:rFonts w:ascii="GHEA Grapalat" w:hAnsi="GHEA Grapalat" w:cs="Sylfaen"/>
        </w:rPr>
        <w:t>к сумме цен закупок представленных лотов</w:t>
      </w:r>
      <w:r>
        <w:rPr>
          <w:rFonts w:ascii="GHEA Grapalat" w:hAnsi="GHEA Grapalat"/>
          <w:color w:val="FF0000"/>
        </w:rPr>
        <w:t xml:space="preserve"> </w:t>
      </w:r>
      <w:r>
        <w:rPr>
          <w:rFonts w:ascii="GHEA Grapalat" w:hAnsi="GHEA Grapalat"/>
          <w:color w:val="000000" w:themeColor="text1"/>
        </w:rPr>
        <w:t>с учетом требований 9-ого подпункта 32-ого пункта Порядка.</w:t>
      </w:r>
      <w:r>
        <w:rPr>
          <w:rFonts w:ascii="GHEA Grapalat" w:hAnsi="GHEA Grapalat"/>
        </w:rPr>
        <w:t xml:space="preserve"> </w:t>
      </w:r>
    </w:p>
    <w:p w14:paraId="0BF01D04"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1595DFD3"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"900008000664", открытый в Центральном казначействе на имя уполномоченного органа.</w:t>
      </w:r>
    </w:p>
    <w:p w14:paraId="31B84C10" w14:textId="77777777" w:rsidR="00BD56E4" w:rsidRDefault="00BD56E4" w:rsidP="00BD56E4">
      <w:pPr>
        <w:widowControl w:val="0"/>
        <w:tabs>
          <w:tab w:val="left" w:pos="1276"/>
        </w:tabs>
        <w:spacing w:after="160"/>
        <w:ind w:firstLine="567"/>
        <w:jc w:val="both"/>
        <w:rPr>
          <w:rFonts w:ascii="GHEA Grapalat" w:hAnsi="GHEA Grapalat" w:cs="Sylfaen"/>
        </w:rPr>
      </w:pPr>
      <w:r>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w:t>
      </w:r>
      <w:r>
        <w:rPr>
          <w:rFonts w:ascii="GHEA Grapalat" w:hAnsi="GHEA Grapalat" w:cs="Sylfaen"/>
        </w:rPr>
        <w:lastRenderedPageBreak/>
        <w:t>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64AD450" w14:textId="77777777" w:rsidR="00BD56E4" w:rsidRDefault="00BD56E4" w:rsidP="00BD56E4">
      <w:pPr>
        <w:widowControl w:val="0"/>
        <w:tabs>
          <w:tab w:val="left" w:pos="1276"/>
        </w:tabs>
        <w:spacing w:after="160"/>
        <w:ind w:firstLine="567"/>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rPr>
        <w:t xml:space="preserve"> </w:t>
      </w:r>
    </w:p>
    <w:p w14:paraId="7FBFB403" w14:textId="77777777" w:rsidR="00BD56E4" w:rsidRDefault="00BD56E4" w:rsidP="00BD56E4">
      <w:pPr>
        <w:widowControl w:val="0"/>
        <w:tabs>
          <w:tab w:val="left" w:pos="1276"/>
        </w:tabs>
        <w:spacing w:after="160"/>
        <w:ind w:firstLine="567"/>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7869C4B5"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 xml:space="preserve">- </w:t>
      </w:r>
      <w:r>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Pr>
          <w:rFonts w:ascii="GHEA Grapalat" w:hAnsi="GHEA Grapalat"/>
        </w:rPr>
        <w:t>письменнов</w:t>
      </w:r>
      <w:proofErr w:type="spellEnd"/>
      <w:r>
        <w:rPr>
          <w:rFonts w:ascii="GHEA Grapalat" w:hAnsi="GHEA Grapalat"/>
        </w:rPr>
        <w:t xml:space="preserve"> течение двух рабочих дней после получения отказа.</w:t>
      </w:r>
    </w:p>
    <w:p w14:paraId="0CAC4A12" w14:textId="77777777" w:rsidR="00BD56E4" w:rsidRDefault="00BD56E4" w:rsidP="00BD56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r>
        <w:rPr>
          <w:rFonts w:ascii="GHEA Grapalat" w:hAnsi="GHEA Grapalat"/>
          <w:lang w:val="hy-AM"/>
        </w:rPr>
        <w:t>:</w:t>
      </w:r>
    </w:p>
    <w:p w14:paraId="48A240D2" w14:textId="77777777" w:rsidR="00BD56E4" w:rsidRDefault="00BD56E4" w:rsidP="00BD56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14:paraId="139D9F8B" w14:textId="77777777" w:rsidR="00BD56E4" w:rsidRDefault="00BD56E4" w:rsidP="00BD56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банковской гарантии- банк, выдавший гарантию;</w:t>
      </w:r>
    </w:p>
    <w:p w14:paraId="20FE5683" w14:textId="77777777" w:rsidR="00BD56E4" w:rsidRDefault="00BD56E4" w:rsidP="00BD56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GHEA Grapalat" w:hAnsi="GHEA Grapalat"/>
        </w:rPr>
      </w:pPr>
      <w:r>
        <w:rPr>
          <w:rFonts w:ascii="GHEA Grapalat" w:hAnsi="GHEA Grapalat"/>
        </w:rPr>
        <w:t>- в случае обеспечения, представленного в виде соглашения о неустойке - представившего его участника</w:t>
      </w:r>
      <w:ins w:id="6" w:author="Inesa Kocharyan" w:date="2023-07-07T17:20:00Z">
        <w:r>
          <w:rPr>
            <w:rFonts w:ascii="GHEA Grapalat" w:hAnsi="GHEA Grapalat"/>
          </w:rPr>
          <w:t>.</w:t>
        </w:r>
      </w:ins>
    </w:p>
    <w:p w14:paraId="5849B036" w14:textId="77777777" w:rsidR="00BD56E4" w:rsidRDefault="00BD56E4" w:rsidP="00BD56E4">
      <w:pPr>
        <w:widowControl w:val="0"/>
        <w:tabs>
          <w:tab w:val="left" w:pos="1134"/>
        </w:tabs>
        <w:ind w:firstLine="567"/>
        <w:jc w:val="both"/>
        <w:rPr>
          <w:rFonts w:ascii="GHEA Grapalat" w:hAnsi="GHEA Grapalat"/>
          <w:b/>
        </w:rPr>
      </w:pPr>
      <w:r>
        <w:rPr>
          <w:rFonts w:ascii="GHEA Grapalat" w:hAnsi="GHEA Grapalat"/>
        </w:rPr>
        <w:tab/>
      </w:r>
    </w:p>
    <w:p w14:paraId="1DF9F28B" w14:textId="77777777" w:rsidR="00BD56E4" w:rsidRDefault="00BD56E4" w:rsidP="00BD56E4">
      <w:pPr>
        <w:widowControl w:val="0"/>
        <w:spacing w:after="160"/>
        <w:jc w:val="center"/>
        <w:rPr>
          <w:rFonts w:ascii="GHEA Grapalat" w:hAnsi="GHEA Grapalat" w:cs="Arial"/>
          <w:b/>
        </w:rPr>
      </w:pPr>
      <w:r>
        <w:rPr>
          <w:rFonts w:ascii="GHEA Grapalat" w:hAnsi="GHEA Grapalat"/>
          <w:b/>
        </w:rPr>
        <w:t>11. ОБЪЯВЛЕНИЕ ПРОЦЕДУРЫ НЕСОСТОЯВШЕЙСЯ</w:t>
      </w:r>
    </w:p>
    <w:p w14:paraId="18DA79B1" w14:textId="77777777" w:rsidR="00BD56E4" w:rsidRDefault="00BD56E4" w:rsidP="00BD56E4">
      <w:pPr>
        <w:widowControl w:val="0"/>
        <w:tabs>
          <w:tab w:val="left" w:pos="1276"/>
        </w:tabs>
        <w:spacing w:after="160"/>
        <w:ind w:firstLine="567"/>
        <w:jc w:val="both"/>
        <w:rPr>
          <w:rFonts w:ascii="GHEA Grapalat" w:hAnsi="GHEA Grapalat" w:cs="Sylfaen"/>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14:paraId="107B41D0"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14:paraId="6398791D"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w:t>
      </w:r>
      <w:r>
        <w:rPr>
          <w:rFonts w:ascii="GHEA Grapalat" w:hAnsi="GHEA Grapalat"/>
        </w:rPr>
        <w:lastRenderedPageBreak/>
        <w:t>осуществляющего общее управление, а в случае фондов</w:t>
      </w:r>
      <w:r>
        <w:rPr>
          <w:lang w:val="en-US"/>
        </w:rPr>
        <w:t> </w:t>
      </w:r>
      <w:r>
        <w:rPr>
          <w:rFonts w:ascii="GHEA Grapalat" w:hAnsi="GHEA Grapalat"/>
        </w:rPr>
        <w:t>— Совета попечителей</w:t>
      </w:r>
      <w:r>
        <w:rPr>
          <w:rStyle w:val="af6"/>
          <w:rFonts w:ascii="GHEA Grapalat" w:hAnsi="GHEA Grapalat"/>
        </w:rPr>
        <w:footnoteReference w:customMarkFollows="1" w:id="12"/>
        <w:t>14</w:t>
      </w:r>
      <w:r>
        <w:rPr>
          <w:rFonts w:ascii="GHEA Grapalat" w:hAnsi="GHEA Grapalat"/>
        </w:rPr>
        <w:t>.</w:t>
      </w:r>
    </w:p>
    <w:p w14:paraId="6B6B4259"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14:paraId="0CDD30FE"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14:paraId="1CAD400A" w14:textId="77777777" w:rsidR="00BD56E4" w:rsidRDefault="00BD56E4" w:rsidP="00BD56E4">
      <w:pPr>
        <w:widowControl w:val="0"/>
        <w:tabs>
          <w:tab w:val="left" w:pos="1276"/>
        </w:tabs>
        <w:spacing w:after="160"/>
        <w:ind w:firstLine="567"/>
        <w:jc w:val="both"/>
        <w:rPr>
          <w:rFonts w:ascii="GHEA Grapalat" w:hAnsi="GHEA Grapalat" w:cs="Sylfaen"/>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D7E8936" w14:textId="77777777" w:rsidR="00BD56E4" w:rsidRDefault="00BD56E4" w:rsidP="00BD56E4">
      <w:pPr>
        <w:widowControl w:val="0"/>
        <w:spacing w:after="160"/>
        <w:ind w:left="567" w:right="565"/>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cs="Courier New"/>
          <w:b/>
          <w:lang w:val="en-US"/>
        </w:rPr>
        <w:t> </w:t>
      </w:r>
      <w:r>
        <w:rPr>
          <w:rFonts w:ascii="GHEA Grapalat" w:hAnsi="GHEA Grapalat"/>
          <w:b/>
        </w:rPr>
        <w:t>С</w:t>
      </w:r>
      <w:r>
        <w:rPr>
          <w:rFonts w:ascii="Courier New" w:hAnsi="Courier New" w:cs="Courier New"/>
          <w:b/>
          <w:lang w:val="en-US"/>
        </w:rPr>
        <w:t> </w:t>
      </w:r>
      <w:r>
        <w:rPr>
          <w:rFonts w:ascii="GHEA Grapalat" w:hAnsi="GHEA Grapalat"/>
          <w:b/>
        </w:rPr>
        <w:t>ПРОЦЕССОМ ЗАКУПКИ</w:t>
      </w:r>
    </w:p>
    <w:p w14:paraId="3A62C4B1" w14:textId="77777777" w:rsidR="00BD56E4" w:rsidRDefault="00BD56E4" w:rsidP="00BD56E4">
      <w:pPr>
        <w:widowControl w:val="0"/>
        <w:tabs>
          <w:tab w:val="left" w:pos="1276"/>
        </w:tabs>
        <w:ind w:firstLine="567"/>
        <w:jc w:val="both"/>
        <w:rPr>
          <w:rFonts w:ascii="GHEA Grapalat" w:hAnsi="GHEA Grapalat"/>
        </w:rPr>
      </w:pPr>
      <w:r>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A209F9A" w14:textId="77777777" w:rsidR="00BD56E4" w:rsidRDefault="00BD56E4" w:rsidP="00BD56E4">
      <w:pPr>
        <w:widowControl w:val="0"/>
        <w:tabs>
          <w:tab w:val="left" w:pos="1276"/>
        </w:tabs>
        <w:ind w:firstLine="567"/>
        <w:jc w:val="both"/>
        <w:rPr>
          <w:rFonts w:ascii="GHEA Grapalat" w:hAnsi="GHEA Grapalat"/>
        </w:rPr>
      </w:pPr>
      <w:r>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097C6F6" w14:textId="77777777" w:rsidR="00BD56E4" w:rsidRDefault="00BD56E4" w:rsidP="00BD56E4">
      <w:pPr>
        <w:widowControl w:val="0"/>
        <w:tabs>
          <w:tab w:val="left" w:pos="1276"/>
        </w:tabs>
        <w:ind w:firstLine="567"/>
        <w:jc w:val="both"/>
        <w:rPr>
          <w:rFonts w:ascii="GHEA Grapalat" w:hAnsi="GHEA Grapalat"/>
        </w:rPr>
      </w:pPr>
      <w:r>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69B8BA7C" w14:textId="77777777" w:rsidR="00BD56E4" w:rsidRDefault="00BD56E4" w:rsidP="00BD56E4">
      <w:pPr>
        <w:widowControl w:val="0"/>
        <w:tabs>
          <w:tab w:val="left" w:pos="1276"/>
        </w:tabs>
        <w:ind w:firstLine="567"/>
        <w:jc w:val="both"/>
        <w:rPr>
          <w:rFonts w:ascii="GHEA Grapalat" w:hAnsi="GHEA Grapalat"/>
        </w:rPr>
      </w:pPr>
      <w:r>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ED70F32" w14:textId="77777777" w:rsidR="00BD56E4" w:rsidRDefault="00BD56E4" w:rsidP="00BD56E4">
      <w:pPr>
        <w:widowControl w:val="0"/>
        <w:ind w:firstLine="567"/>
        <w:jc w:val="both"/>
        <w:rPr>
          <w:rFonts w:ascii="GHEA Grapalat" w:hAnsi="GHEA Grapalat"/>
        </w:rPr>
      </w:pPr>
      <w:r>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B6EDD6F" w14:textId="77777777" w:rsidR="00BD56E4" w:rsidRDefault="00BD56E4" w:rsidP="00BD56E4">
      <w:pPr>
        <w:jc w:val="both"/>
        <w:rPr>
          <w:rFonts w:ascii="GHEA Grapalat" w:hAnsi="GHEA Grapalat"/>
        </w:rPr>
      </w:pPr>
      <w:r>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731D74B" w14:textId="77777777" w:rsidR="00BD56E4" w:rsidRDefault="00BD56E4" w:rsidP="00BD56E4">
      <w:pPr>
        <w:jc w:val="both"/>
        <w:rPr>
          <w:rFonts w:ascii="GHEA Grapalat" w:hAnsi="GHEA Grapalat"/>
        </w:rPr>
      </w:pPr>
      <w:r>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4E1D4EA2" w14:textId="77777777" w:rsidR="00BD56E4" w:rsidRDefault="00BD56E4" w:rsidP="00BD56E4">
      <w:pPr>
        <w:jc w:val="both"/>
        <w:rPr>
          <w:rFonts w:ascii="GHEA Grapalat" w:hAnsi="GHEA Grapalat"/>
        </w:rPr>
      </w:pPr>
      <w:r>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55E7664" w14:textId="77777777" w:rsidR="00BD56E4" w:rsidRDefault="00BD56E4" w:rsidP="00BD56E4">
      <w:pPr>
        <w:jc w:val="both"/>
        <w:rPr>
          <w:rFonts w:ascii="GHEA Grapalat" w:hAnsi="GHEA Grapalat"/>
          <w:lang w:val="hy-AM"/>
        </w:rPr>
      </w:pPr>
      <w:r>
        <w:rPr>
          <w:rFonts w:ascii="GHEA Grapalat" w:hAnsi="GHEA Grapalat"/>
        </w:rPr>
        <w:t>12.8. Решение о требовании доказательств исполняется ответчиком в пятидневный срок после получения решения.</w:t>
      </w:r>
    </w:p>
    <w:p w14:paraId="23F0B67E" w14:textId="77777777" w:rsidR="00BD56E4" w:rsidRDefault="00BD56E4" w:rsidP="00BD56E4">
      <w:pPr>
        <w:jc w:val="both"/>
        <w:rPr>
          <w:rFonts w:ascii="GHEA Grapalat" w:hAnsi="GHEA Grapalat"/>
        </w:rPr>
      </w:pPr>
      <w:r>
        <w:rPr>
          <w:rFonts w:ascii="GHEA Grapalat" w:hAnsi="GHEA Grapalat"/>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495C348" w14:textId="77777777" w:rsidR="00BD56E4" w:rsidRDefault="00BD56E4" w:rsidP="00BD56E4">
      <w:pPr>
        <w:jc w:val="both"/>
        <w:rPr>
          <w:rFonts w:ascii="GHEA Grapalat" w:hAnsi="GHEA Grapalat"/>
          <w:lang w:val="hy-AM"/>
        </w:rPr>
      </w:pPr>
      <w:r>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071943F" w14:textId="77777777" w:rsidR="00BD56E4" w:rsidRDefault="00BD56E4" w:rsidP="00BD56E4">
      <w:pPr>
        <w:jc w:val="both"/>
        <w:rPr>
          <w:rFonts w:ascii="GHEA Grapalat" w:hAnsi="GHEA Grapalat"/>
          <w:lang w:val="hy-AM"/>
        </w:rPr>
      </w:pPr>
      <w:r>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00510EBB" w14:textId="77777777" w:rsidR="00BD56E4" w:rsidRDefault="00BD56E4" w:rsidP="00BD56E4">
      <w:pPr>
        <w:jc w:val="both"/>
        <w:rPr>
          <w:rFonts w:ascii="GHEA Grapalat" w:hAnsi="GHEA Grapalat"/>
          <w:lang w:val="hy-AM"/>
        </w:rPr>
      </w:pPr>
      <w:r>
        <w:rPr>
          <w:rFonts w:ascii="GHEA Grapalat" w:hAnsi="GHEA Grapalat"/>
        </w:rPr>
        <w:t xml:space="preserve">12.11. </w:t>
      </w:r>
      <w:r>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0AEC73E" w14:textId="77777777" w:rsidR="00BD56E4" w:rsidRDefault="00BD56E4" w:rsidP="00BD56E4">
      <w:pPr>
        <w:jc w:val="both"/>
        <w:rPr>
          <w:rFonts w:ascii="GHEA Grapalat" w:hAnsi="GHEA Grapalat"/>
        </w:rPr>
      </w:pPr>
      <w:r>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C1E6EEB" w14:textId="77777777" w:rsidR="00BD56E4" w:rsidRDefault="00BD56E4" w:rsidP="00BD56E4">
      <w:pPr>
        <w:jc w:val="both"/>
        <w:rPr>
          <w:rFonts w:ascii="GHEA Grapalat" w:hAnsi="GHEA Grapalat"/>
        </w:rPr>
      </w:pPr>
      <w:r>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691E39F" w14:textId="77777777" w:rsidR="00BD56E4" w:rsidRDefault="00BD56E4" w:rsidP="00BD56E4">
      <w:pPr>
        <w:jc w:val="both"/>
        <w:rPr>
          <w:rFonts w:ascii="GHEA Grapalat" w:hAnsi="GHEA Grapalat"/>
        </w:rPr>
      </w:pPr>
      <w:r>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5D611B9" w14:textId="77777777" w:rsidR="00BD56E4" w:rsidRDefault="00BD56E4" w:rsidP="00BD56E4">
      <w:pPr>
        <w:jc w:val="both"/>
        <w:rPr>
          <w:rFonts w:ascii="GHEA Grapalat" w:hAnsi="GHEA Grapalat"/>
        </w:rPr>
      </w:pPr>
      <w:r>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0729A36" w14:textId="77777777" w:rsidR="00BD56E4" w:rsidRDefault="00BD56E4" w:rsidP="00BD56E4">
      <w:pPr>
        <w:jc w:val="both"/>
        <w:rPr>
          <w:rFonts w:ascii="GHEA Grapalat" w:hAnsi="GHEA Grapalat"/>
        </w:rPr>
      </w:pPr>
      <w:r>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6792BF57" w14:textId="77777777" w:rsidR="00BD56E4" w:rsidRDefault="00BD56E4" w:rsidP="00BD56E4">
      <w:pPr>
        <w:jc w:val="both"/>
        <w:rPr>
          <w:rFonts w:ascii="GHEA Grapalat" w:hAnsi="GHEA Grapalat"/>
        </w:rPr>
      </w:pPr>
      <w:r>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3C34F84" w14:textId="77777777" w:rsidR="00BD56E4" w:rsidRDefault="00BD56E4" w:rsidP="00BD56E4">
      <w:pPr>
        <w:jc w:val="both"/>
        <w:rPr>
          <w:rFonts w:ascii="GHEA Grapalat" w:hAnsi="GHEA Grapalat"/>
        </w:rPr>
      </w:pPr>
      <w:r>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6CE256F" w14:textId="77777777" w:rsidR="00BD56E4" w:rsidRDefault="00BD56E4" w:rsidP="00BD56E4">
      <w:pPr>
        <w:jc w:val="both"/>
        <w:rPr>
          <w:rFonts w:ascii="GHEA Grapalat" w:hAnsi="GHEA Grapalat"/>
        </w:rPr>
      </w:pPr>
      <w:r>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D7F1327" w14:textId="77777777" w:rsidR="00BD56E4" w:rsidRDefault="00BD56E4" w:rsidP="00BD56E4">
      <w:pPr>
        <w:jc w:val="both"/>
        <w:rPr>
          <w:rFonts w:ascii="GHEA Grapalat" w:hAnsi="GHEA Grapalat"/>
        </w:rPr>
      </w:pPr>
      <w:r>
        <w:rPr>
          <w:rFonts w:ascii="GHEA Grapalat" w:hAnsi="GHEA Grapalat"/>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Pr>
          <w:rFonts w:ascii="GHEA Grapalat" w:hAnsi="GHEA Grapalat"/>
        </w:rPr>
        <w:t>органа.Уполномоченный</w:t>
      </w:r>
      <w:proofErr w:type="spellEnd"/>
      <w:r>
        <w:rPr>
          <w:rFonts w:ascii="GHEA Grapalat" w:hAnsi="GHEA Grapalat"/>
        </w:rPr>
        <w:t xml:space="preserve"> орган незамедлительно публикует это решение в бюллетене.</w:t>
      </w:r>
    </w:p>
    <w:p w14:paraId="6F0E9482" w14:textId="77777777" w:rsidR="00BD56E4" w:rsidRDefault="00BD56E4" w:rsidP="00BD56E4">
      <w:pPr>
        <w:jc w:val="both"/>
        <w:rPr>
          <w:rFonts w:ascii="GHEA Grapalat" w:hAnsi="GHEA Grapalat"/>
        </w:rPr>
      </w:pPr>
      <w:r>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D643B29" w14:textId="77777777" w:rsidR="00BD56E4" w:rsidRDefault="00BD56E4" w:rsidP="00BD56E4">
      <w:pPr>
        <w:jc w:val="both"/>
        <w:rPr>
          <w:rFonts w:ascii="GHEA Grapalat" w:hAnsi="GHEA Grapalat"/>
        </w:rPr>
      </w:pPr>
      <w:r>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93E5828" w14:textId="77777777" w:rsidR="00BD56E4" w:rsidRDefault="00BD56E4" w:rsidP="00BD56E4">
      <w:pPr>
        <w:jc w:val="both"/>
        <w:rPr>
          <w:rFonts w:ascii="GHEA Grapalat" w:hAnsi="GHEA Grapalat"/>
        </w:rPr>
      </w:pPr>
      <w:r>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57C8BC37" w14:textId="77777777" w:rsidR="00BD56E4" w:rsidRDefault="00BD56E4" w:rsidP="00BD56E4">
      <w:pPr>
        <w:widowControl w:val="0"/>
        <w:spacing w:after="160"/>
        <w:ind w:firstLine="567"/>
        <w:jc w:val="both"/>
        <w:rPr>
          <w:rFonts w:ascii="GHEA Grapalat" w:hAnsi="GHEA Grapalat" w:cs="Sylfaen"/>
          <w:b/>
        </w:rPr>
      </w:pPr>
      <w:r>
        <w:rPr>
          <w:rFonts w:ascii="GHEA Grapalat" w:hAnsi="GHEA Grapalat"/>
        </w:rPr>
        <w:t>12.23. Ставки государственных пошлин, взимаемых за обжалование, установлены законом "О государственной пошлине".</w:t>
      </w:r>
    </w:p>
    <w:p w14:paraId="4AE960F9" w14:textId="77777777" w:rsidR="00BD56E4" w:rsidRDefault="00BD56E4" w:rsidP="00BD56E4">
      <w:pPr>
        <w:widowControl w:val="0"/>
        <w:spacing w:after="160"/>
        <w:jc w:val="center"/>
        <w:rPr>
          <w:rFonts w:ascii="GHEA Grapalat" w:hAnsi="GHEA Grapalat" w:cs="Sylfaen"/>
          <w:b/>
        </w:rPr>
      </w:pPr>
      <w:r>
        <w:rPr>
          <w:rFonts w:ascii="GHEA Grapalat" w:hAnsi="GHEA Grapalat"/>
          <w:b/>
        </w:rPr>
        <w:t xml:space="preserve">                                                        </w:t>
      </w:r>
    </w:p>
    <w:p w14:paraId="763A05DF" w14:textId="77777777" w:rsidR="00BD56E4" w:rsidRDefault="00BD56E4" w:rsidP="00BD56E4">
      <w:pPr>
        <w:rPr>
          <w:rFonts w:ascii="GHEA Grapalat" w:hAnsi="GHEA Grapalat"/>
          <w:b/>
        </w:rPr>
      </w:pPr>
      <w:r>
        <w:rPr>
          <w:rFonts w:ascii="GHEA Grapalat" w:hAnsi="GHEA Grapalat"/>
          <w:b/>
        </w:rPr>
        <w:br w:type="page"/>
      </w:r>
    </w:p>
    <w:p w14:paraId="2B003EEA" w14:textId="77777777" w:rsidR="00BD56E4" w:rsidRDefault="00BD56E4" w:rsidP="00BD56E4">
      <w:pPr>
        <w:jc w:val="center"/>
        <w:rPr>
          <w:rFonts w:ascii="GHEA Grapalat" w:hAnsi="GHEA Grapalat"/>
          <w:b/>
        </w:rPr>
      </w:pPr>
      <w:r>
        <w:rPr>
          <w:rFonts w:ascii="GHEA Grapalat" w:hAnsi="GHEA Grapalat"/>
          <w:b/>
        </w:rPr>
        <w:lastRenderedPageBreak/>
        <w:t>ЧАСТЬ II</w:t>
      </w:r>
    </w:p>
    <w:p w14:paraId="437A5712" w14:textId="77777777" w:rsidR="00BD56E4" w:rsidRDefault="00BD56E4" w:rsidP="00BD56E4">
      <w:pPr>
        <w:widowControl w:val="0"/>
        <w:spacing w:after="160"/>
        <w:jc w:val="center"/>
        <w:rPr>
          <w:rFonts w:ascii="GHEA Grapalat" w:hAnsi="GHEA Grapalat"/>
          <w:b/>
        </w:rPr>
      </w:pPr>
    </w:p>
    <w:p w14:paraId="476B32FE" w14:textId="77777777" w:rsidR="00BD56E4" w:rsidRDefault="00BD56E4" w:rsidP="00BD56E4">
      <w:pPr>
        <w:pStyle w:val="af4"/>
        <w:widowControl w:val="0"/>
        <w:spacing w:after="16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ОТКРЫТЫЙ КОНКУРС</w:t>
      </w:r>
    </w:p>
    <w:p w14:paraId="769011DD" w14:textId="77777777" w:rsidR="00BD56E4" w:rsidRDefault="00BD56E4" w:rsidP="00BD56E4">
      <w:pPr>
        <w:widowControl w:val="0"/>
        <w:spacing w:after="160"/>
        <w:jc w:val="center"/>
        <w:rPr>
          <w:rFonts w:ascii="GHEA Grapalat" w:hAnsi="GHEA Grapalat"/>
        </w:rPr>
      </w:pPr>
    </w:p>
    <w:p w14:paraId="100A3217" w14:textId="77777777" w:rsidR="00BD56E4" w:rsidRDefault="00BD56E4" w:rsidP="00BD56E4">
      <w:pPr>
        <w:widowControl w:val="0"/>
        <w:spacing w:after="160"/>
        <w:jc w:val="center"/>
        <w:rPr>
          <w:rFonts w:ascii="GHEA Grapalat" w:hAnsi="GHEA Grapalat"/>
          <w:b/>
        </w:rPr>
      </w:pPr>
      <w:r>
        <w:rPr>
          <w:rFonts w:ascii="GHEA Grapalat" w:hAnsi="GHEA Grapalat"/>
          <w:b/>
        </w:rPr>
        <w:t>1. ОБЩИЕ ПОЛОЖЕНИЯ</w:t>
      </w:r>
    </w:p>
    <w:p w14:paraId="723057EC"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14:paraId="43A9E215"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7532874"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14:paraId="7C43C866" w14:textId="77777777" w:rsidR="00BD56E4" w:rsidRDefault="00BD56E4" w:rsidP="00BD56E4">
      <w:pPr>
        <w:widowControl w:val="0"/>
        <w:spacing w:after="160"/>
        <w:jc w:val="center"/>
        <w:rPr>
          <w:rFonts w:ascii="GHEA Grapalat" w:hAnsi="GHEA Grapalat"/>
          <w:b/>
        </w:rPr>
      </w:pPr>
      <w:r>
        <w:rPr>
          <w:rFonts w:ascii="GHEA Grapalat" w:hAnsi="GHEA Grapalat"/>
          <w:b/>
        </w:rPr>
        <w:t>2. ЗАЯВКА НА ПРОЦЕДУРУ</w:t>
      </w:r>
    </w:p>
    <w:p w14:paraId="4F6BDE39" w14:textId="77777777" w:rsidR="00BD56E4" w:rsidRDefault="00BD56E4" w:rsidP="00BD56E4">
      <w:pPr>
        <w:widowControl w:val="0"/>
        <w:spacing w:after="160"/>
        <w:ind w:firstLine="567"/>
        <w:jc w:val="both"/>
        <w:rPr>
          <w:rFonts w:ascii="GHEA Grapalat" w:hAnsi="GHEA Grapalat"/>
        </w:rPr>
      </w:pPr>
      <w:r>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78392392" w14:textId="77777777" w:rsidR="00BD56E4" w:rsidRDefault="00BD56E4" w:rsidP="00BD56E4">
      <w:pPr>
        <w:widowControl w:val="0"/>
        <w:spacing w:after="160"/>
        <w:ind w:firstLine="567"/>
        <w:jc w:val="both"/>
        <w:rPr>
          <w:rFonts w:ascii="GHEA Grapalat" w:hAnsi="GHEA Grapalat" w:cs="Sylfaen"/>
        </w:rPr>
      </w:pPr>
      <w:r>
        <w:rPr>
          <w:rFonts w:ascii="GHEA Grapalat" w:hAnsi="GHEA Grapalat"/>
        </w:rPr>
        <w:t>Участник заявкой представляет утвержденные им:</w:t>
      </w:r>
    </w:p>
    <w:p w14:paraId="43168356"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t>заявление--</w:t>
      </w:r>
      <w:proofErr w:type="spellStart"/>
      <w:r>
        <w:rPr>
          <w:rFonts w:ascii="GHEA Grapalat" w:hAnsi="GHEA Grapalat"/>
        </w:rPr>
        <w:t>объявлени</w:t>
      </w:r>
      <w:proofErr w:type="spellEnd"/>
      <w:r>
        <w:rPr>
          <w:rFonts w:ascii="GHEA Grapalat" w:hAnsi="GHEA Grapalat"/>
          <w:lang w:val="en-US"/>
        </w:rPr>
        <w:t>e</w:t>
      </w:r>
      <w:r>
        <w:rPr>
          <w:rFonts w:ascii="GHEA Grapalat" w:hAnsi="GHEA Grapalat"/>
        </w:rPr>
        <w:t xml:space="preserve"> на участие в процедуре согласно Приложению №1;</w:t>
      </w:r>
    </w:p>
    <w:p w14:paraId="51B95847"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2.2  копию договора субподряда и данные лица, являющегося стороной этого договора, если Договор будет выполняться через субподряд;</w:t>
      </w:r>
    </w:p>
    <w:p w14:paraId="4E7C740F"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2.3 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3"/>
        <w:t>15</w:t>
      </w:r>
    </w:p>
    <w:p w14:paraId="177D3C3E"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2.4.</w:t>
      </w:r>
      <w:r>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Style w:val="af6"/>
          <w:rFonts w:ascii="GHEA Grapalat" w:hAnsi="GHEA Grapalat"/>
        </w:rPr>
        <w:footnoteReference w:customMarkFollows="1" w:id="14"/>
        <w:t>16</w:t>
      </w:r>
    </w:p>
    <w:p w14:paraId="3A7CD35E"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2.5.</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w:t>
      </w:r>
      <w:del w:id="7" w:author="Vardan" w:date="2020-06-03T18:32:00Z">
        <w:r>
          <w:rPr>
            <w:rFonts w:ascii="GHEA Grapalat" w:hAnsi="GHEA Grapalat"/>
          </w:rPr>
          <w:delText>,</w:delText>
        </w:r>
      </w:del>
      <w:ins w:id="8" w:author="Vardan" w:date="2020-06-03T18:33:00Z">
        <w:r>
          <w:rPr>
            <w:rFonts w:ascii="GHEA Grapalat" w:hAnsi="GHEA Grapalat"/>
          </w:rPr>
          <w:t xml:space="preserve"> </w:t>
        </w:r>
      </w:ins>
      <w:r>
        <w:rPr>
          <w:rFonts w:ascii="GHEA Grapalat" w:hAnsi="GHEA Grapalat"/>
        </w:rPr>
        <w:t xml:space="preserve">(совокупность себестоимости и прогнозируемой прибыли) и налога на добавленную стоимость. Расчет компонентов стоимости — разбивка или другие </w:t>
      </w:r>
      <w:r>
        <w:rPr>
          <w:rFonts w:ascii="GHEA Grapalat" w:hAnsi="GHEA Grapalat"/>
        </w:rPr>
        <w:lastRenderedPageBreak/>
        <w:t>детали — не требуются и не представляются.</w:t>
      </w:r>
    </w:p>
    <w:p w14:paraId="61C58381" w14:textId="77777777" w:rsidR="00BD56E4" w:rsidRDefault="00BD56E4" w:rsidP="00BD56E4">
      <w:pPr>
        <w:pStyle w:val="norm"/>
        <w:widowControl w:val="0"/>
        <w:tabs>
          <w:tab w:val="left" w:pos="1134"/>
        </w:tabs>
        <w:spacing w:after="160" w:line="276" w:lineRule="auto"/>
        <w:ind w:firstLine="567"/>
        <w:rPr>
          <w:rFonts w:ascii="GHEA Grapalat" w:hAnsi="GHEA Grapalat"/>
          <w:sz w:val="24"/>
          <w:szCs w:val="24"/>
        </w:rPr>
      </w:pPr>
      <w:r>
        <w:rPr>
          <w:rFonts w:ascii="GHEA Grapalat" w:hAnsi="GHEA Grapalat"/>
          <w:sz w:val="24"/>
          <w:szCs w:val="24"/>
        </w:rPr>
        <w:t>2.6 При закупке строительных работ:</w:t>
      </w:r>
    </w:p>
    <w:p w14:paraId="7152DB34" w14:textId="77777777" w:rsidR="00BD56E4" w:rsidRDefault="00BD56E4" w:rsidP="00BD56E4">
      <w:pPr>
        <w:ind w:firstLine="567"/>
        <w:jc w:val="both"/>
        <w:rPr>
          <w:rFonts w:ascii="GHEA Grapalat" w:hAnsi="GHEA Grapalat"/>
        </w:rPr>
      </w:pPr>
      <w:r>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120461E6" w14:textId="77777777" w:rsidR="00BD56E4" w:rsidRDefault="00BD56E4" w:rsidP="00BD56E4">
      <w:pPr>
        <w:pStyle w:val="norm"/>
        <w:widowControl w:val="0"/>
        <w:tabs>
          <w:tab w:val="left" w:pos="1134"/>
        </w:tabs>
        <w:spacing w:after="160" w:line="276" w:lineRule="auto"/>
        <w:ind w:firstLine="567"/>
        <w:rPr>
          <w:rFonts w:ascii="GHEA Grapalat" w:hAnsi="GHEA Grapalat"/>
          <w:sz w:val="24"/>
          <w:szCs w:val="24"/>
        </w:rPr>
      </w:pPr>
      <w:r>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af6"/>
          <w:rFonts w:ascii="GHEA Grapalat" w:hAnsi="GHEA Grapalat"/>
          <w:sz w:val="24"/>
          <w:szCs w:val="24"/>
        </w:rPr>
        <w:footnoteReference w:customMarkFollows="1" w:id="15"/>
        <w:t>17</w:t>
      </w:r>
      <w:r>
        <w:rPr>
          <w:rFonts w:ascii="GHEA Grapalat" w:hAnsi="GHEA Grapalat"/>
          <w:sz w:val="24"/>
          <w:szCs w:val="24"/>
        </w:rPr>
        <w:t xml:space="preserve">. </w:t>
      </w:r>
    </w:p>
    <w:p w14:paraId="3F8AFF72" w14:textId="77777777" w:rsidR="00BD56E4" w:rsidRDefault="00BD56E4" w:rsidP="00BD56E4">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2767EFF"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t xml:space="preserve">Участник подает заявку в порядке, установленном настоящим приглашением. </w:t>
      </w:r>
    </w:p>
    <w:p w14:paraId="26F2DA86" w14:textId="7A0DA308" w:rsidR="00BD56E4" w:rsidRDefault="00BD56E4" w:rsidP="00BD56E4">
      <w:pPr>
        <w:widowControl w:val="0"/>
        <w:spacing w:after="160"/>
        <w:ind w:firstLine="567"/>
        <w:jc w:val="both"/>
        <w:rPr>
          <w:rFonts w:ascii="GHEA Grapalat" w:hAnsi="GHEA Grapalat" w:cs="Sylfaen"/>
        </w:rPr>
      </w:pPr>
      <w:r>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w:t>
      </w:r>
      <w:r>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cs="Courier New"/>
        </w:rPr>
        <w:t> </w:t>
      </w:r>
      <w:r>
        <w:rPr>
          <w:rFonts w:ascii="GHEA Grapalat" w:hAnsi="GHEA Grapalat"/>
        </w:rPr>
        <w:t xml:space="preserve">оригинала) и копий в </w:t>
      </w:r>
      <w:r w:rsidR="002F2247">
        <w:rPr>
          <w:rFonts w:ascii="GHEA Grapalat" w:hAnsi="GHEA Grapalat"/>
          <w:lang w:val="hy-AM"/>
        </w:rPr>
        <w:t>1</w:t>
      </w:r>
      <w:r>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DB61102" w14:textId="77777777" w:rsidR="00BD56E4" w:rsidRDefault="00BD56E4" w:rsidP="00BD56E4">
      <w:pPr>
        <w:widowControl w:val="0"/>
        <w:spacing w:after="160"/>
        <w:ind w:firstLine="567"/>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CB75AC2"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 xml:space="preserve">На конверте, указанном в пункте 3.1 настоящей инструкции, на языке составления заявки указываются: </w:t>
      </w:r>
    </w:p>
    <w:p w14:paraId="0121A6F0" w14:textId="77777777" w:rsidR="00BD56E4" w:rsidRDefault="00BD56E4" w:rsidP="00BD56E4">
      <w:pPr>
        <w:widowControl w:val="0"/>
        <w:tabs>
          <w:tab w:val="left" w:pos="1134"/>
        </w:tabs>
        <w:spacing w:after="160"/>
        <w:ind w:firstLine="567"/>
        <w:rPr>
          <w:rFonts w:ascii="GHEA Grapalat" w:hAnsi="GHEA Grapalat"/>
        </w:rPr>
      </w:pPr>
      <w:r>
        <w:rPr>
          <w:rFonts w:ascii="GHEA Grapalat" w:hAnsi="GHEA Grapalat"/>
        </w:rPr>
        <w:t>1)</w:t>
      </w:r>
      <w:r>
        <w:rPr>
          <w:rFonts w:ascii="GHEA Grapalat" w:hAnsi="GHEA Grapalat"/>
        </w:rPr>
        <w:tab/>
        <w:t>наименование заказчика и место (адрес) подачи заявки;</w:t>
      </w:r>
    </w:p>
    <w:p w14:paraId="030DEC3B" w14:textId="77777777" w:rsidR="00BD56E4" w:rsidRDefault="00BD56E4" w:rsidP="00BD56E4">
      <w:pPr>
        <w:widowControl w:val="0"/>
        <w:tabs>
          <w:tab w:val="left" w:pos="1134"/>
          <w:tab w:val="left" w:pos="6284"/>
        </w:tabs>
        <w:spacing w:after="160"/>
        <w:ind w:firstLine="567"/>
        <w:jc w:val="both"/>
        <w:rPr>
          <w:rFonts w:ascii="GHEA Grapalat" w:hAnsi="GHEA Grapalat"/>
        </w:rPr>
      </w:pPr>
      <w:r>
        <w:rPr>
          <w:rFonts w:ascii="GHEA Grapalat" w:hAnsi="GHEA Grapalat"/>
        </w:rPr>
        <w:t>2)</w:t>
      </w:r>
      <w:r>
        <w:rPr>
          <w:rFonts w:ascii="GHEA Grapalat" w:hAnsi="GHEA Grapalat"/>
        </w:rPr>
        <w:tab/>
        <w:t>код процедуры;</w:t>
      </w:r>
      <w:r>
        <w:rPr>
          <w:rFonts w:ascii="GHEA Grapalat" w:hAnsi="GHEA Grapalat"/>
        </w:rPr>
        <w:tab/>
      </w:r>
    </w:p>
    <w:p w14:paraId="482C38E6"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слова “не вскрывать до заседания по вскрытию заявок”;</w:t>
      </w:r>
    </w:p>
    <w:p w14:paraId="638FADFF"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lastRenderedPageBreak/>
        <w:t>4)</w:t>
      </w:r>
      <w:r>
        <w:rPr>
          <w:rFonts w:ascii="GHEA Grapalat" w:hAnsi="GHEA Grapalat"/>
        </w:rPr>
        <w:tab/>
        <w:t>наименование (имя), место нахождения и номер телефона участника.</w:t>
      </w:r>
    </w:p>
    <w:p w14:paraId="1A130A72" w14:textId="77777777" w:rsidR="00BD56E4" w:rsidRDefault="00BD56E4" w:rsidP="00BD56E4">
      <w:pPr>
        <w:widowControl w:val="0"/>
        <w:tabs>
          <w:tab w:val="left" w:pos="1134"/>
        </w:tabs>
        <w:spacing w:after="160"/>
        <w:ind w:firstLine="567"/>
        <w:jc w:val="both"/>
        <w:rPr>
          <w:rFonts w:ascii="GHEA Grapalat" w:hAnsi="GHEA Grapalat" w:cs="Sylfaen"/>
        </w:rPr>
      </w:pPr>
      <w:r>
        <w:rPr>
          <w:rFonts w:ascii="GHEA Grapalat" w:hAnsi="GHEA Grapalat"/>
        </w:rPr>
        <w:t>3.3.</w:t>
      </w:r>
      <w:r>
        <w:rPr>
          <w:rFonts w:ascii="GHEA Grapalat" w:hAnsi="GHEA Grapalat"/>
        </w:rPr>
        <w:tab/>
        <w:t>На заседании по вскрытию заявок комиссия отклоняет заявки, не</w:t>
      </w:r>
      <w:r>
        <w:rPr>
          <w:rFonts w:ascii="Courier New" w:hAnsi="Courier New" w:cs="Courier New"/>
        </w:rPr>
        <w:t> </w:t>
      </w:r>
      <w:r>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05450FA0"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3B9E00D0"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78676C44"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5C8EE7E3"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750B2FEE"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6A1B5C13"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70AC4BC3"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5BF74189"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2A2E13D2"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591C0BBE"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7DEA6126"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7C48D882"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4C3D3BA3"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160825C9"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4289EE8A"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12ABCAD1"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379EF7C9"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2C79E873"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6BB45BAB"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4FCE7EEE"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510C3FDA"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6D67110E"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58DD60F9"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48A1C4B7"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23C14E5E"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6D538948"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327F84BA" w14:textId="77777777" w:rsidR="002F2247" w:rsidRDefault="002F2247" w:rsidP="00BD56E4">
      <w:pPr>
        <w:pStyle w:val="norm"/>
        <w:widowControl w:val="0"/>
        <w:spacing w:after="160" w:line="240" w:lineRule="auto"/>
        <w:ind w:firstLine="284"/>
        <w:jc w:val="right"/>
        <w:rPr>
          <w:rFonts w:ascii="GHEA Grapalat" w:hAnsi="GHEA Grapalat"/>
          <w:b/>
          <w:sz w:val="24"/>
          <w:szCs w:val="24"/>
        </w:rPr>
      </w:pPr>
    </w:p>
    <w:p w14:paraId="67848616" w14:textId="38C6823F" w:rsidR="00BD56E4" w:rsidRDefault="00BD56E4" w:rsidP="00BD56E4">
      <w:pPr>
        <w:pStyle w:val="norm"/>
        <w:widowControl w:val="0"/>
        <w:spacing w:after="160" w:line="240" w:lineRule="auto"/>
        <w:ind w:firstLine="284"/>
        <w:jc w:val="right"/>
        <w:rPr>
          <w:rFonts w:ascii="GHEA Grapalat" w:hAnsi="GHEA Grapalat" w:cs="Arial"/>
          <w:b/>
          <w:sz w:val="24"/>
          <w:szCs w:val="24"/>
        </w:rPr>
      </w:pPr>
      <w:r>
        <w:rPr>
          <w:rFonts w:ascii="GHEA Grapalat" w:hAnsi="GHEA Grapalat"/>
          <w:b/>
          <w:sz w:val="24"/>
          <w:szCs w:val="24"/>
        </w:rPr>
        <w:lastRenderedPageBreak/>
        <w:t>Приложение № 1</w:t>
      </w:r>
    </w:p>
    <w:p w14:paraId="6218EF8E" w14:textId="52EB660C" w:rsidR="00BD56E4" w:rsidRDefault="00BD56E4" w:rsidP="00BD56E4">
      <w:pPr>
        <w:pStyle w:val="af4"/>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 xml:space="preserve">под кодом </w:t>
      </w:r>
      <w:r>
        <w:rPr>
          <w:rFonts w:ascii="GHEA Grapalat" w:hAnsi="GHEA Grapalat"/>
        </w:rPr>
        <w:t>"</w:t>
      </w:r>
      <w:r w:rsidR="002F2247" w:rsidRPr="002F2247">
        <w:rPr>
          <w:rFonts w:ascii="GHEA Grapalat" w:hAnsi="GHEA Grapalat"/>
        </w:rPr>
        <w:t xml:space="preserve"> </w:t>
      </w:r>
      <w:r w:rsidR="002F2247">
        <w:rPr>
          <w:rFonts w:ascii="GHEA Grapalat" w:hAnsi="GHEA Grapalat"/>
        </w:rPr>
        <w:t>О</w:t>
      </w:r>
      <w:r w:rsidR="002F2247">
        <w:rPr>
          <w:rFonts w:ascii="GHEA Grapalat" w:hAnsi="GHEA Grapalat"/>
          <w:lang w:val="en-US"/>
        </w:rPr>
        <w:t>B</w:t>
      </w:r>
      <w:r w:rsidR="002F2247">
        <w:rPr>
          <w:rFonts w:ascii="GHEA Grapalat" w:hAnsi="GHEA Grapalat"/>
        </w:rPr>
        <w:t>Т-</w:t>
      </w:r>
      <w:r w:rsidR="002F2247" w:rsidRPr="001C4572">
        <w:rPr>
          <w:rFonts w:ascii="GHEA Grapalat" w:hAnsi="GHEA Grapalat"/>
        </w:rPr>
        <w:t>BMAShDzB</w:t>
      </w:r>
      <w:r w:rsidR="002F2247" w:rsidRPr="00D21096">
        <w:rPr>
          <w:rFonts w:ascii="GHEA Grapalat" w:hAnsi="GHEA Grapalat"/>
        </w:rPr>
        <w:t>-</w:t>
      </w:r>
      <w:r w:rsidR="002F2247" w:rsidRPr="001C4572">
        <w:rPr>
          <w:rFonts w:ascii="GHEA Grapalat" w:hAnsi="GHEA Grapalat"/>
        </w:rPr>
        <w:t>2</w:t>
      </w:r>
      <w:r w:rsidR="002F2247">
        <w:rPr>
          <w:rFonts w:ascii="GHEA Grapalat" w:hAnsi="GHEA Grapalat"/>
          <w:lang w:val="hy-AM"/>
        </w:rPr>
        <w:t>3</w:t>
      </w:r>
      <w:r w:rsidR="002F2247">
        <w:rPr>
          <w:rFonts w:ascii="GHEA Grapalat" w:hAnsi="GHEA Grapalat"/>
          <w:u w:val="single"/>
        </w:rPr>
        <w:t>/0</w:t>
      </w:r>
      <w:r w:rsidR="002F2247">
        <w:rPr>
          <w:rFonts w:ascii="GHEA Grapalat" w:hAnsi="GHEA Grapalat"/>
          <w:u w:val="single"/>
          <w:lang w:val="hy-AM"/>
        </w:rPr>
        <w:t>3</w:t>
      </w:r>
      <w:r>
        <w:rPr>
          <w:rFonts w:ascii="GHEA Grapalat" w:hAnsi="GHEA Grapalat"/>
        </w:rPr>
        <w:t>"</w:t>
      </w:r>
    </w:p>
    <w:p w14:paraId="71AAF433" w14:textId="77777777" w:rsidR="00BD56E4" w:rsidRDefault="00BD56E4" w:rsidP="00BD56E4">
      <w:pPr>
        <w:widowControl w:val="0"/>
        <w:spacing w:after="120"/>
        <w:jc w:val="center"/>
        <w:rPr>
          <w:rFonts w:ascii="GHEA Grapalat" w:hAnsi="GHEA Grapalat" w:cs="Sylfaen"/>
          <w:b/>
        </w:rPr>
      </w:pPr>
    </w:p>
    <w:p w14:paraId="46672BA8" w14:textId="77777777" w:rsidR="00BD56E4" w:rsidRDefault="00BD56E4" w:rsidP="00BD56E4">
      <w:pPr>
        <w:widowControl w:val="0"/>
        <w:spacing w:after="160"/>
        <w:jc w:val="center"/>
        <w:rPr>
          <w:rFonts w:ascii="GHEA Grapalat" w:hAnsi="GHEA Grapalat" w:cs="Arial"/>
          <w:b/>
        </w:rPr>
      </w:pPr>
      <w:r>
        <w:rPr>
          <w:rFonts w:ascii="GHEA Grapalat" w:hAnsi="GHEA Grapalat"/>
          <w:b/>
        </w:rPr>
        <w:t>ЗАЯВЛЕНИЕ-  ОБЪЯВЛЕНИЕ *</w:t>
      </w:r>
    </w:p>
    <w:p w14:paraId="7F02B1DB" w14:textId="77777777" w:rsidR="00BD56E4" w:rsidRDefault="00BD56E4" w:rsidP="00BD56E4">
      <w:pPr>
        <w:pStyle w:val="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в открытом конкурсе </w:t>
      </w:r>
    </w:p>
    <w:p w14:paraId="256E18FE" w14:textId="77777777" w:rsidR="00BD56E4" w:rsidRDefault="00BD56E4" w:rsidP="00BD56E4">
      <w:pPr>
        <w:widowControl w:val="0"/>
        <w:spacing w:after="120"/>
        <w:jc w:val="center"/>
        <w:rPr>
          <w:rFonts w:ascii="GHEA Grapalat" w:hAnsi="GHEA Grapalat"/>
        </w:rPr>
      </w:pPr>
    </w:p>
    <w:p w14:paraId="0BC19AA0" w14:textId="77777777" w:rsidR="00BD56E4" w:rsidRDefault="00BD56E4" w:rsidP="00BD56E4">
      <w:pPr>
        <w:jc w:val="both"/>
        <w:rPr>
          <w:rFonts w:ascii="GHEA Grapalat" w:hAnsi="GHEA Grapalat"/>
        </w:rPr>
      </w:pPr>
      <w:r>
        <w:rPr>
          <w:rFonts w:ascii="GHEA Grapalat" w:hAnsi="GHEA Grapalat"/>
        </w:rPr>
        <w:t xml:space="preserve">______________________________________________________________заявляет, что </w:t>
      </w:r>
    </w:p>
    <w:p w14:paraId="1D559124" w14:textId="77777777" w:rsidR="00BD56E4" w:rsidRDefault="00BD56E4" w:rsidP="00BD56E4">
      <w:pPr>
        <w:spacing w:after="160"/>
        <w:ind w:left="2694"/>
        <w:jc w:val="both"/>
        <w:rPr>
          <w:rFonts w:ascii="GHEA Grapalat" w:hAnsi="GHEA Grapalat"/>
          <w:sz w:val="16"/>
        </w:rPr>
      </w:pPr>
      <w:r>
        <w:rPr>
          <w:rFonts w:ascii="GHEA Grapalat" w:hAnsi="GHEA Grapalat"/>
          <w:sz w:val="16"/>
        </w:rPr>
        <w:t xml:space="preserve">наименование участника </w:t>
      </w:r>
    </w:p>
    <w:p w14:paraId="76ADE193" w14:textId="77777777" w:rsidR="00BD56E4" w:rsidRDefault="00BD56E4" w:rsidP="00BD56E4">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14:paraId="07B3B9E5" w14:textId="77777777" w:rsidR="00BD56E4" w:rsidRDefault="00BD56E4" w:rsidP="00BD56E4">
      <w:pPr>
        <w:spacing w:after="160"/>
        <w:ind w:left="4395"/>
        <w:jc w:val="both"/>
        <w:rPr>
          <w:rFonts w:ascii="GHEA Grapalat" w:hAnsi="GHEA Grapalat" w:cs="Sylfaen"/>
          <w:sz w:val="16"/>
        </w:rPr>
      </w:pPr>
      <w:r>
        <w:rPr>
          <w:rFonts w:ascii="GHEA Grapalat" w:hAnsi="GHEA Grapalat"/>
          <w:sz w:val="16"/>
        </w:rPr>
        <w:t xml:space="preserve">                             номер лота (лотов)</w:t>
      </w:r>
    </w:p>
    <w:p w14:paraId="14EF327A" w14:textId="19E9D00C" w:rsidR="00BD56E4" w:rsidRDefault="00BD56E4" w:rsidP="00BD56E4">
      <w:pPr>
        <w:jc w:val="both"/>
        <w:rPr>
          <w:rFonts w:ascii="GHEA Grapalat" w:hAnsi="GHEA Grapalat" w:cs="Sylfaen"/>
        </w:rPr>
      </w:pPr>
      <w:r>
        <w:rPr>
          <w:rFonts w:ascii="GHEA Grapalat" w:hAnsi="GHEA Grapalat"/>
        </w:rPr>
        <w:t>______________________________________________ 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rPr>
        <w:t>"</w:t>
      </w:r>
    </w:p>
    <w:p w14:paraId="37703336" w14:textId="77777777" w:rsidR="00BD56E4" w:rsidRDefault="00BD56E4" w:rsidP="00BD56E4">
      <w:pPr>
        <w:spacing w:after="160"/>
        <w:ind w:left="1560"/>
        <w:jc w:val="both"/>
        <w:rPr>
          <w:rFonts w:ascii="GHEA Grapalat" w:hAnsi="GHEA Grapalat"/>
          <w:sz w:val="20"/>
        </w:rPr>
      </w:pPr>
      <w:r>
        <w:rPr>
          <w:rFonts w:ascii="GHEA Grapalat" w:hAnsi="GHEA Grapalat"/>
          <w:sz w:val="16"/>
        </w:rPr>
        <w:t>наименование заказчика</w:t>
      </w:r>
    </w:p>
    <w:p w14:paraId="66695DA1" w14:textId="77777777" w:rsidR="00BD56E4" w:rsidRDefault="00BD56E4" w:rsidP="00BD56E4">
      <w:pPr>
        <w:spacing w:after="160"/>
        <w:jc w:val="both"/>
        <w:rPr>
          <w:rFonts w:ascii="GHEA Grapalat" w:hAnsi="GHEA Grapalat"/>
        </w:rPr>
      </w:pPr>
      <w:r>
        <w:rPr>
          <w:rFonts w:ascii="GHEA Grapalat" w:hAnsi="GHEA Grapalat"/>
        </w:rPr>
        <w:t>открытого конкурса и в соответствии с требованиями приглашения подает заявку.</w:t>
      </w:r>
    </w:p>
    <w:p w14:paraId="7339E079" w14:textId="77777777" w:rsidR="00BD56E4" w:rsidRDefault="00BD56E4" w:rsidP="00BD56E4">
      <w:pPr>
        <w:jc w:val="both"/>
        <w:rPr>
          <w:rFonts w:ascii="GHEA Grapalat" w:hAnsi="GHEA Grapalat"/>
        </w:rPr>
      </w:pPr>
      <w:r>
        <w:rPr>
          <w:rFonts w:ascii="GHEA Grapalat" w:hAnsi="GHEA Grapalat"/>
        </w:rPr>
        <w:t>__________________________________________________ заявляет и заверяет, что</w:t>
      </w:r>
    </w:p>
    <w:p w14:paraId="0E656CE2" w14:textId="77777777" w:rsidR="00BD56E4" w:rsidRDefault="00BD56E4" w:rsidP="00BD56E4">
      <w:pPr>
        <w:spacing w:after="160"/>
        <w:ind w:left="1843"/>
        <w:jc w:val="both"/>
        <w:rPr>
          <w:rFonts w:ascii="GHEA Grapalat" w:hAnsi="GHEA Grapalat" w:cs="Sylfaen"/>
          <w:sz w:val="16"/>
        </w:rPr>
      </w:pPr>
      <w:r>
        <w:rPr>
          <w:rFonts w:ascii="GHEA Grapalat" w:hAnsi="GHEA Grapalat"/>
          <w:sz w:val="16"/>
        </w:rPr>
        <w:t>наименование участника</w:t>
      </w:r>
    </w:p>
    <w:p w14:paraId="640ED55E" w14:textId="77777777" w:rsidR="00BD56E4" w:rsidRDefault="00BD56E4" w:rsidP="00BD56E4">
      <w:pPr>
        <w:jc w:val="both"/>
        <w:rPr>
          <w:rFonts w:ascii="GHEA Grapalat" w:hAnsi="GHEA Grapalat" w:cs="Sylfaen"/>
        </w:rPr>
      </w:pPr>
      <w:r>
        <w:rPr>
          <w:rFonts w:ascii="GHEA Grapalat" w:hAnsi="GHEA Grapalat"/>
        </w:rPr>
        <w:t>является резидентом ______________________________________________________.</w:t>
      </w:r>
    </w:p>
    <w:p w14:paraId="281C6AFD" w14:textId="77777777" w:rsidR="00BD56E4" w:rsidRDefault="00BD56E4" w:rsidP="00BD56E4">
      <w:pPr>
        <w:spacing w:after="160"/>
        <w:ind w:left="4111"/>
        <w:jc w:val="both"/>
        <w:rPr>
          <w:rFonts w:ascii="GHEA Grapalat" w:hAnsi="GHEA Grapalat" w:cs="Arial"/>
          <w:sz w:val="16"/>
        </w:rPr>
      </w:pPr>
      <w:r>
        <w:rPr>
          <w:rFonts w:ascii="GHEA Grapalat" w:hAnsi="GHEA Grapalat"/>
          <w:sz w:val="16"/>
        </w:rPr>
        <w:t>наименование страны</w:t>
      </w:r>
    </w:p>
    <w:p w14:paraId="65413EB4" w14:textId="77777777" w:rsidR="00BD56E4" w:rsidRDefault="00BD56E4" w:rsidP="00BD56E4">
      <w:pPr>
        <w:jc w:val="both"/>
        <w:rPr>
          <w:rFonts w:ascii="GHEA Grapalat" w:hAnsi="GHEA Grapalat"/>
        </w:rPr>
      </w:pPr>
    </w:p>
    <w:p w14:paraId="130F7495" w14:textId="77777777" w:rsidR="00BD56E4" w:rsidRDefault="00BD56E4" w:rsidP="00BD56E4">
      <w:pPr>
        <w:jc w:val="both"/>
        <w:rPr>
          <w:rFonts w:ascii="GHEA Grapalat" w:hAnsi="GHEA Grapalat"/>
        </w:rPr>
      </w:pPr>
      <w:r>
        <w:rPr>
          <w:rFonts w:ascii="GHEA Grapalat" w:hAnsi="GHEA Grapalat"/>
        </w:rPr>
        <w:t>Данные       ----------------------------------------  следующие:</w:t>
      </w:r>
    </w:p>
    <w:p w14:paraId="52F82EE7" w14:textId="77777777" w:rsidR="00BD56E4" w:rsidRDefault="00BD56E4" w:rsidP="00BD56E4">
      <w:pPr>
        <w:spacing w:after="160"/>
        <w:ind w:left="1843"/>
        <w:rPr>
          <w:rFonts w:ascii="GHEA Grapalat" w:hAnsi="GHEA Grapalat" w:cs="Sylfaen"/>
          <w:sz w:val="16"/>
          <w:lang w:val="hy-AM"/>
        </w:rPr>
      </w:pPr>
      <w:r>
        <w:rPr>
          <w:rFonts w:ascii="GHEA Grapalat" w:hAnsi="GHEA Grapalat"/>
          <w:sz w:val="16"/>
        </w:rPr>
        <w:t>наименование участника</w:t>
      </w:r>
    </w:p>
    <w:p w14:paraId="162C254B" w14:textId="77777777" w:rsidR="00BD56E4" w:rsidRDefault="00BD56E4" w:rsidP="00BD56E4">
      <w:pPr>
        <w:jc w:val="both"/>
        <w:rPr>
          <w:rFonts w:ascii="GHEA Grapalat" w:hAnsi="GHEA Grapalat"/>
        </w:rPr>
      </w:pPr>
    </w:p>
    <w:p w14:paraId="369F6BC3" w14:textId="77777777" w:rsidR="00BD56E4" w:rsidRDefault="00BD56E4" w:rsidP="00BD56E4">
      <w:pPr>
        <w:jc w:val="both"/>
        <w:rPr>
          <w:rFonts w:ascii="GHEA Grapalat" w:hAnsi="GHEA Grapalat"/>
        </w:rPr>
      </w:pPr>
      <w:r>
        <w:rPr>
          <w:rFonts w:ascii="GHEA Grapalat" w:hAnsi="GHEA Grapalat"/>
        </w:rPr>
        <w:t>Учетный номер налогоплательщика               ________________</w:t>
      </w:r>
    </w:p>
    <w:p w14:paraId="1CF5F68D" w14:textId="77777777" w:rsidR="00BD56E4" w:rsidRDefault="00BD56E4" w:rsidP="00BD56E4">
      <w:pPr>
        <w:tabs>
          <w:tab w:val="left" w:pos="7371"/>
        </w:tabs>
        <w:ind w:left="4111"/>
        <w:jc w:val="both"/>
        <w:rPr>
          <w:rFonts w:ascii="GHEA Grapalat" w:hAnsi="GHEA Grapalat" w:cs="Arial"/>
          <w:sz w:val="16"/>
        </w:rPr>
      </w:pPr>
      <w:r>
        <w:rPr>
          <w:rFonts w:ascii="GHEA Grapalat" w:hAnsi="GHEA Grapalat"/>
          <w:sz w:val="16"/>
        </w:rPr>
        <w:t xml:space="preserve">               учетный номер налогоплательщика</w:t>
      </w:r>
    </w:p>
    <w:p w14:paraId="2300497B" w14:textId="77777777" w:rsidR="00BD56E4" w:rsidRDefault="00BD56E4" w:rsidP="00BD56E4">
      <w:pPr>
        <w:jc w:val="both"/>
        <w:rPr>
          <w:rFonts w:ascii="GHEA Grapalat" w:hAnsi="GHEA Grapalat"/>
        </w:rPr>
      </w:pPr>
    </w:p>
    <w:p w14:paraId="5D0FA762" w14:textId="77777777" w:rsidR="00BD56E4" w:rsidRDefault="00BD56E4" w:rsidP="00BD56E4">
      <w:pPr>
        <w:jc w:val="both"/>
        <w:rPr>
          <w:rFonts w:ascii="GHEA Grapalat" w:hAnsi="GHEA Grapalat"/>
        </w:rPr>
      </w:pPr>
      <w:r>
        <w:rPr>
          <w:rFonts w:ascii="GHEA Grapalat" w:hAnsi="GHEA Grapalat"/>
        </w:rPr>
        <w:t xml:space="preserve"> Адрес электронной почты                            __________________</w:t>
      </w:r>
    </w:p>
    <w:p w14:paraId="3C95412E" w14:textId="77777777" w:rsidR="00BD56E4" w:rsidRDefault="00BD56E4" w:rsidP="00BD56E4">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14:paraId="44F24EBD" w14:textId="77777777" w:rsidR="00BD56E4" w:rsidRDefault="00BD56E4" w:rsidP="00BD56E4">
      <w:pPr>
        <w:jc w:val="both"/>
        <w:rPr>
          <w:rFonts w:ascii="GHEA Grapalat" w:hAnsi="GHEA Grapalat"/>
        </w:rPr>
      </w:pPr>
    </w:p>
    <w:p w14:paraId="1EC37803" w14:textId="77777777" w:rsidR="00BD56E4" w:rsidRDefault="00BD56E4" w:rsidP="00BD56E4">
      <w:pPr>
        <w:jc w:val="both"/>
        <w:rPr>
          <w:rFonts w:ascii="GHEA Grapalat" w:hAnsi="GHEA Grapalat"/>
        </w:rPr>
      </w:pPr>
      <w:r>
        <w:rPr>
          <w:rFonts w:ascii="GHEA Grapalat" w:hAnsi="GHEA Grapalat"/>
        </w:rPr>
        <w:t>Адрес деятельности              ------------------------------------------------------------</w:t>
      </w:r>
    </w:p>
    <w:p w14:paraId="4BDFCC47" w14:textId="77777777" w:rsidR="00BD56E4" w:rsidRDefault="00BD56E4" w:rsidP="00BD56E4">
      <w:pPr>
        <w:jc w:val="both"/>
        <w:rPr>
          <w:rFonts w:ascii="GHEA Grapalat" w:hAnsi="GHEA Grapalat"/>
          <w:sz w:val="18"/>
          <w:szCs w:val="18"/>
        </w:rPr>
      </w:pPr>
      <w:r>
        <w:rPr>
          <w:rFonts w:ascii="GHEA Grapalat" w:hAnsi="GHEA Grapalat"/>
        </w:rPr>
        <w:t xml:space="preserve">                                                                      </w:t>
      </w:r>
      <w:r>
        <w:rPr>
          <w:rFonts w:ascii="GHEA Grapalat" w:hAnsi="GHEA Grapalat"/>
          <w:sz w:val="18"/>
          <w:szCs w:val="18"/>
        </w:rPr>
        <w:t>адрес деятельности</w:t>
      </w:r>
    </w:p>
    <w:p w14:paraId="63AC9AAE" w14:textId="77777777" w:rsidR="00BD56E4" w:rsidRDefault="00BD56E4" w:rsidP="00BD56E4">
      <w:pPr>
        <w:jc w:val="both"/>
        <w:rPr>
          <w:rFonts w:ascii="GHEA Grapalat" w:hAnsi="GHEA Grapalat"/>
          <w:sz w:val="18"/>
          <w:szCs w:val="18"/>
        </w:rPr>
      </w:pPr>
    </w:p>
    <w:p w14:paraId="6FB6EBB6" w14:textId="77777777" w:rsidR="00BD56E4" w:rsidRDefault="00BD56E4" w:rsidP="00BD56E4">
      <w:pPr>
        <w:jc w:val="both"/>
        <w:rPr>
          <w:rFonts w:ascii="GHEA Grapalat" w:hAnsi="GHEA Grapalat"/>
        </w:rPr>
      </w:pPr>
      <w:r>
        <w:rPr>
          <w:rFonts w:ascii="GHEA Grapalat" w:hAnsi="GHEA Grapalat"/>
        </w:rPr>
        <w:t xml:space="preserve">Номер телефона                     ------------------------------------------------------------- </w:t>
      </w:r>
    </w:p>
    <w:p w14:paraId="577D918A" w14:textId="77777777" w:rsidR="00BD56E4" w:rsidRDefault="00BD56E4" w:rsidP="00BD56E4">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07452EAF" w14:textId="77777777" w:rsidR="00BD56E4" w:rsidRDefault="00BD56E4" w:rsidP="00BD56E4">
      <w:pPr>
        <w:tabs>
          <w:tab w:val="left" w:pos="7371"/>
        </w:tabs>
        <w:spacing w:after="160"/>
        <w:ind w:left="3544" w:firstLine="3"/>
        <w:jc w:val="both"/>
        <w:rPr>
          <w:rFonts w:ascii="GHEA Grapalat" w:hAnsi="GHEA Grapalat"/>
          <w:sz w:val="16"/>
        </w:rPr>
      </w:pPr>
    </w:p>
    <w:p w14:paraId="041C90FF" w14:textId="77777777" w:rsidR="00BD56E4" w:rsidRDefault="00BD56E4" w:rsidP="00BD56E4">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56F33A90" w14:textId="77777777" w:rsidR="00BD56E4" w:rsidRDefault="00BD56E4" w:rsidP="00BD56E4">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C1A7B6E" w14:textId="77777777" w:rsidR="00BD56E4" w:rsidRDefault="00BD56E4" w:rsidP="00BD56E4">
      <w:pPr>
        <w:ind w:firstLine="709"/>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sz w:val="20"/>
          <w:u w:val="single"/>
        </w:rPr>
        <w:t xml:space="preserve">и </w:t>
      </w:r>
      <w:r>
        <w:rPr>
          <w:rFonts w:ascii="GHEA Grapalat" w:hAnsi="GHEA Grapalat"/>
          <w:lang w:val="hy-AM"/>
        </w:rPr>
        <w:t>аффилированные</w:t>
      </w:r>
      <w:r>
        <w:rPr>
          <w:rFonts w:ascii="GHEA Grapalat" w:hAnsi="GHEA Grapalat"/>
        </w:rPr>
        <w:t xml:space="preserve"> с ним</w:t>
      </w:r>
      <w:r>
        <w:rPr>
          <w:rFonts w:ascii="GHEA Grapalat" w:hAnsi="GHEA Grapalat"/>
          <w:lang w:val="hy-AM"/>
        </w:rPr>
        <w:t xml:space="preserve"> </w:t>
      </w:r>
    </w:p>
    <w:p w14:paraId="2EFE11FD" w14:textId="77777777" w:rsidR="00BD56E4" w:rsidRDefault="00BD56E4" w:rsidP="00BD56E4">
      <w:pPr>
        <w:widowControl w:val="0"/>
        <w:spacing w:after="120"/>
        <w:ind w:left="2835"/>
        <w:rPr>
          <w:rFonts w:ascii="GHEA Grapalat" w:hAnsi="GHEA Grapalat"/>
          <w:sz w:val="16"/>
        </w:rPr>
      </w:pPr>
      <w:r>
        <w:rPr>
          <w:rFonts w:ascii="GHEA Grapalat" w:hAnsi="GHEA Grapalat"/>
          <w:sz w:val="16"/>
        </w:rPr>
        <w:t>наименование участника</w:t>
      </w:r>
    </w:p>
    <w:p w14:paraId="6404E762" w14:textId="77777777" w:rsidR="00BD56E4" w:rsidRDefault="00BD56E4" w:rsidP="00BD56E4">
      <w:pPr>
        <w:rPr>
          <w:rFonts w:ascii="GHEA Grapalat" w:hAnsi="GHEA Grapalat"/>
          <w:i/>
          <w:sz w:val="16"/>
          <w:vertAlign w:val="superscript"/>
          <w:lang w:val="es-ES"/>
        </w:rPr>
      </w:pPr>
    </w:p>
    <w:p w14:paraId="2B2D7797" w14:textId="53AC9334" w:rsidR="00BD56E4" w:rsidRDefault="00BD56E4" w:rsidP="00BD56E4">
      <w:pPr>
        <w:rPr>
          <w:rFonts w:ascii="GHEA Grapalat" w:hAnsi="GHEA Grapalat" w:cs="Sylfaen"/>
          <w:sz w:val="20"/>
          <w:lang w:val="hy-AM"/>
        </w:rPr>
      </w:pPr>
      <w:r>
        <w:rPr>
          <w:rFonts w:ascii="GHEA Grapalat" w:hAnsi="GHEA Grapalat"/>
          <w:lang w:val="hy-AM"/>
        </w:rPr>
        <w:lastRenderedPageBreak/>
        <w:t>лица</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lang w:val="hy-AM"/>
        </w:rPr>
        <w:t xml:space="preserve">удовлетворяют </w:t>
      </w:r>
      <w:r>
        <w:rPr>
          <w:rFonts w:ascii="GHEA Grapalat" w:hAnsi="GHEA Grapalat"/>
          <w:color w:val="000000" w:themeColor="text1"/>
          <w:spacing w:val="-4"/>
        </w:rPr>
        <w:t>требованиям</w:t>
      </w:r>
      <w:r>
        <w:rPr>
          <w:rFonts w:ascii="GHEA Grapalat" w:hAnsi="GHEA Grapalat"/>
          <w:color w:val="000000" w:themeColor="text1"/>
          <w:lang w:val="es-ES"/>
        </w:rPr>
        <w:t xml:space="preserve"> </w:t>
      </w:r>
      <w:r>
        <w:rPr>
          <w:rFonts w:ascii="GHEA Grapalat" w:hAnsi="GHEA Grapalat"/>
          <w:color w:val="000000" w:themeColor="text1"/>
          <w:spacing w:val="-4"/>
        </w:rPr>
        <w:t>права</w:t>
      </w:r>
      <w:r>
        <w:rPr>
          <w:rFonts w:ascii="GHEA Grapalat" w:hAnsi="GHEA Grapalat"/>
          <w:color w:val="000000" w:themeColor="text1"/>
          <w:spacing w:val="-4"/>
          <w:lang w:val="es-ES"/>
        </w:rPr>
        <w:t xml:space="preserve"> </w:t>
      </w:r>
      <w:r>
        <w:rPr>
          <w:rFonts w:ascii="GHEA Grapalat" w:hAnsi="GHEA Grapalat"/>
          <w:color w:val="000000" w:themeColor="text1"/>
          <w:spacing w:val="-4"/>
        </w:rPr>
        <w:t>участия</w:t>
      </w:r>
      <w:r>
        <w:rPr>
          <w:rFonts w:ascii="GHEA Grapalat" w:hAnsi="GHEA Grapalat"/>
          <w:color w:val="000000" w:themeColor="text1"/>
          <w:lang w:val="es-ES"/>
        </w:rPr>
        <w:t xml:space="preserve"> </w:t>
      </w:r>
      <w:r>
        <w:rPr>
          <w:rFonts w:ascii="GHEA Grapalat" w:hAnsi="GHEA Grapalat"/>
          <w:color w:val="000000" w:themeColor="text1"/>
          <w:spacing w:val="-4"/>
        </w:rPr>
        <w:t>установленным</w:t>
      </w:r>
      <w:r>
        <w:rPr>
          <w:rFonts w:ascii="GHEA Grapalat" w:hAnsi="GHEA Grapalat"/>
          <w:color w:val="000000" w:themeColor="text1"/>
          <w:spacing w:val="-4"/>
          <w:lang w:val="es-ES"/>
        </w:rPr>
        <w:t xml:space="preserve"> </w:t>
      </w:r>
      <w:r>
        <w:rPr>
          <w:rFonts w:ascii="GHEA Grapalat" w:hAnsi="GHEA Grapalat"/>
          <w:color w:val="000000" w:themeColor="text1"/>
          <w:spacing w:val="-4"/>
        </w:rPr>
        <w:t xml:space="preserve">приглашением на </w:t>
      </w:r>
      <w:r>
        <w:rPr>
          <w:rFonts w:ascii="GHEA Grapalat" w:hAnsi="GHEA Grapalat"/>
        </w:rPr>
        <w:t>открытый конкурс</w:t>
      </w:r>
      <w:r>
        <w:rPr>
          <w:rFonts w:ascii="GHEA Grapalat" w:hAnsi="GHEA Grapalat"/>
          <w:color w:val="000000" w:themeColor="text1"/>
          <w:spacing w:val="-4"/>
          <w:lang w:val="es-ES"/>
        </w:rPr>
        <w:t xml:space="preserve"> </w:t>
      </w:r>
      <w:r>
        <w:rPr>
          <w:rFonts w:ascii="GHEA Grapalat" w:hAnsi="GHEA Grapalat"/>
          <w:color w:val="000000" w:themeColor="text1"/>
        </w:rPr>
        <w:t xml:space="preserve">под кодом </w:t>
      </w:r>
      <w:r>
        <w:rPr>
          <w:rFonts w:ascii="GHEA Grapalat" w:hAnsi="GHEA Grapalat"/>
          <w:color w:val="000000" w:themeColor="text1"/>
          <w:lang w:val="es-ES"/>
        </w:rPr>
        <w:t xml:space="preserve"> </w:t>
      </w:r>
      <w:r>
        <w:rPr>
          <w:rFonts w:ascii="GHEA Grapalat" w:hAnsi="GHEA Grapalat"/>
        </w:rPr>
        <w:t>"</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rPr>
        <w:t>"*,</w:t>
      </w:r>
      <w:r>
        <w:rPr>
          <w:rFonts w:ascii="GHEA Grapalat" w:hAnsi="GHEA Grapalat"/>
          <w:color w:val="000000" w:themeColor="text1"/>
        </w:rPr>
        <w:t>и</w:t>
      </w:r>
      <w:r>
        <w:rPr>
          <w:rFonts w:ascii="GHEA Grapalat" w:hAnsi="GHEA Grapalat"/>
          <w:sz w:val="20"/>
          <w:u w:val="single"/>
          <w:lang w:val="hy-AM"/>
        </w:rPr>
        <w:t xml:space="preserve"> </w:t>
      </w:r>
      <w:r>
        <w:rPr>
          <w:rFonts w:ascii="GHEA Grapalat" w:hAnsi="GHEA Grapalat"/>
          <w:sz w:val="20"/>
          <w:u w:val="single"/>
        </w:rPr>
        <w:t>________________________________</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cs="Sylfaen"/>
          <w:sz w:val="20"/>
          <w:lang w:val="hy-AM"/>
        </w:rPr>
        <w:t xml:space="preserve"> </w:t>
      </w:r>
    </w:p>
    <w:p w14:paraId="0A519F4B" w14:textId="77777777" w:rsidR="00BD56E4" w:rsidRDefault="00BD56E4" w:rsidP="00BD56E4">
      <w:pPr>
        <w:tabs>
          <w:tab w:val="left" w:pos="6450"/>
        </w:tabs>
        <w:rPr>
          <w:rFonts w:ascii="GHEA Grapalat" w:hAnsi="GHEA Grapalat"/>
          <w:sz w:val="16"/>
        </w:rPr>
      </w:pPr>
      <w:r>
        <w:rPr>
          <w:rFonts w:ascii="GHEA Grapalat" w:hAnsi="GHEA Grapalat" w:cs="Sylfaen"/>
          <w:sz w:val="20"/>
          <w:lang w:val="es-ES"/>
        </w:rPr>
        <w:t xml:space="preserve">                                                         </w:t>
      </w:r>
      <w:r>
        <w:rPr>
          <w:rFonts w:ascii="GHEA Grapalat" w:hAnsi="GHEA Grapalat" w:cs="Sylfaen"/>
          <w:sz w:val="20"/>
        </w:rPr>
        <w:t xml:space="preserve">                                          </w:t>
      </w:r>
      <w:r>
        <w:rPr>
          <w:rFonts w:ascii="GHEA Grapalat" w:hAnsi="GHEA Grapalat" w:cs="Sylfaen"/>
          <w:sz w:val="20"/>
          <w:lang w:val="es-ES"/>
        </w:rPr>
        <w:t xml:space="preserve"> </w:t>
      </w:r>
      <w:r>
        <w:rPr>
          <w:rFonts w:ascii="GHEA Grapalat" w:hAnsi="GHEA Grapalat"/>
          <w:sz w:val="16"/>
        </w:rPr>
        <w:t>наименование участника</w:t>
      </w:r>
    </w:p>
    <w:p w14:paraId="7858C600" w14:textId="77777777" w:rsidR="00BD56E4" w:rsidRDefault="00BD56E4" w:rsidP="00BD56E4">
      <w:pPr>
        <w:widowControl w:val="0"/>
        <w:spacing w:after="160"/>
        <w:jc w:val="both"/>
        <w:rPr>
          <w:rFonts w:ascii="GHEA Grapalat" w:hAnsi="GHEA Grapalat" w:cs="Arial"/>
        </w:rPr>
      </w:pPr>
      <w:r>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Pr>
          <w:rFonts w:ascii="GHEA Grapalat" w:hAnsi="GHEA Grapalat"/>
        </w:rPr>
        <w:t>,</w:t>
      </w:r>
    </w:p>
    <w:p w14:paraId="00B0F254" w14:textId="0A06BE74" w:rsidR="00BD56E4" w:rsidRDefault="00BD56E4" w:rsidP="00BD56E4">
      <w:pPr>
        <w:pStyle w:val="af4"/>
        <w:widowControl w:val="0"/>
        <w:numPr>
          <w:ilvl w:val="0"/>
          <w:numId w:val="37"/>
        </w:numPr>
        <w:tabs>
          <w:tab w:val="left" w:pos="567"/>
        </w:tabs>
        <w:spacing w:before="0" w:beforeAutospacing="0" w:after="160" w:afterAutospacing="0"/>
        <w:jc w:val="both"/>
        <w:rPr>
          <w:rFonts w:ascii="GHEA Grapalat" w:hAnsi="GHEA Grapalat" w:cs="Arial"/>
        </w:rPr>
      </w:pPr>
      <w:r>
        <w:rPr>
          <w:rFonts w:ascii="GHEA Grapalat" w:hAnsi="GHEA Grapalat"/>
        </w:rPr>
        <w:t>в рамках участия в открытом конкурсе 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rPr>
        <w:t>"*</w:t>
      </w:r>
    </w:p>
    <w:p w14:paraId="1F4D2B9A" w14:textId="77777777" w:rsidR="00BD56E4" w:rsidRDefault="00BD56E4" w:rsidP="00BD56E4">
      <w:pPr>
        <w:pStyle w:val="af4"/>
        <w:widowControl w:val="0"/>
        <w:numPr>
          <w:ilvl w:val="0"/>
          <w:numId w:val="38"/>
        </w:numPr>
        <w:tabs>
          <w:tab w:val="left" w:pos="567"/>
        </w:tabs>
        <w:spacing w:before="0" w:beforeAutospacing="0" w:after="160" w:afterAutospacing="0"/>
        <w:jc w:val="both"/>
        <w:rPr>
          <w:rFonts w:ascii="GHEA Grapalat" w:hAnsi="GHEA Grapalat"/>
        </w:rPr>
      </w:pPr>
      <w:r>
        <w:rPr>
          <w:rFonts w:ascii="GHEA Grapalat" w:hAnsi="GHEA Grapalat"/>
        </w:rPr>
        <w:t xml:space="preserve">не допускал и (или) не допустит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6E8E776E" w14:textId="77777777" w:rsidR="00BD56E4" w:rsidRDefault="00BD56E4" w:rsidP="00BD56E4">
      <w:pPr>
        <w:pStyle w:val="af4"/>
        <w:widowControl w:val="0"/>
        <w:numPr>
          <w:ilvl w:val="0"/>
          <w:numId w:val="38"/>
        </w:numPr>
        <w:tabs>
          <w:tab w:val="left" w:pos="567"/>
        </w:tabs>
        <w:spacing w:before="0" w:beforeAutospacing="0" w:after="160" w:afterAutospacing="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открытый конкурс случая     одновременного </w:t>
      </w:r>
    </w:p>
    <w:p w14:paraId="6A889D0C" w14:textId="77777777" w:rsidR="00BD56E4" w:rsidRDefault="00BD56E4" w:rsidP="00BD56E4">
      <w:pPr>
        <w:pStyle w:val="a3"/>
        <w:widowControl w:val="0"/>
        <w:spacing w:line="240" w:lineRule="auto"/>
        <w:ind w:firstLine="0"/>
        <w:jc w:val="left"/>
        <w:rPr>
          <w:rFonts w:ascii="GHEA Grapalat" w:hAnsi="GHEA Grapalat"/>
          <w:sz w:val="24"/>
        </w:rPr>
      </w:pPr>
      <w:r>
        <w:rPr>
          <w:rFonts w:ascii="GHEA Grapalat" w:hAnsi="GHEA Grapalat"/>
          <w:sz w:val="24"/>
        </w:rPr>
        <w:t>участия взаимосвязанных с ________________ лиц и (или) учрежденных__________</w:t>
      </w:r>
    </w:p>
    <w:p w14:paraId="15FDD51D" w14:textId="77777777" w:rsidR="00BD56E4" w:rsidRDefault="00BD56E4" w:rsidP="00BD56E4">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5E587C3" w14:textId="77777777" w:rsidR="00BD56E4" w:rsidRDefault="00BD56E4" w:rsidP="00BD56E4">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1960F98" w14:textId="77777777" w:rsidR="00BD56E4" w:rsidRDefault="00BD56E4" w:rsidP="00BD56E4">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4E10632" w14:textId="77777777" w:rsidR="00BD56E4" w:rsidRDefault="00BD56E4" w:rsidP="00BD56E4">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7B78D0D" w14:textId="77777777" w:rsidR="00BD56E4" w:rsidRDefault="00BD56E4" w:rsidP="00BD56E4">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27AAD9E1" w14:textId="77777777" w:rsidR="00BD56E4" w:rsidRDefault="00BD56E4" w:rsidP="00BD56E4">
      <w:pPr>
        <w:widowControl w:val="0"/>
        <w:jc w:val="both"/>
        <w:rPr>
          <w:rFonts w:ascii="GHEA Grapalat" w:hAnsi="GHEA Grapalat"/>
        </w:rPr>
      </w:pPr>
      <w:r>
        <w:rPr>
          <w:rFonts w:ascii="GHEA Grapalat" w:hAnsi="GHEA Grapalat"/>
        </w:rPr>
        <w:t>Ниже  ------------------------------------------------------------------ представляет ссылку на сайт,</w:t>
      </w:r>
    </w:p>
    <w:p w14:paraId="60756261" w14:textId="77777777" w:rsidR="00BD56E4" w:rsidRDefault="00BD56E4" w:rsidP="00BD56E4">
      <w:pPr>
        <w:widowControl w:val="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124C14AF" w14:textId="77777777" w:rsidR="00BD56E4" w:rsidRDefault="00BD56E4" w:rsidP="00BD56E4">
      <w:pPr>
        <w:widowControl w:val="0"/>
        <w:spacing w:after="160"/>
        <w:jc w:val="both"/>
        <w:rPr>
          <w:rFonts w:ascii="GHEA Grapalat" w:hAnsi="GHEA Grapalat" w:cs="Sylfaen"/>
        </w:rPr>
      </w:pPr>
      <w:r>
        <w:rPr>
          <w:rFonts w:ascii="GHEA Grapalat" w:hAnsi="GHEA Grapalat"/>
        </w:rPr>
        <w:t>содержащий информацию о реальных бенефициарах -------------------------------------</w:t>
      </w:r>
      <w:r>
        <w:rPr>
          <w:rStyle w:val="af6"/>
          <w:rFonts w:ascii="GHEA Grapalat" w:hAnsi="GHEA Grapalat"/>
          <w:sz w:val="32"/>
          <w:szCs w:val="32"/>
        </w:rPr>
        <w:footnoteReference w:customMarkFollows="1" w:id="16"/>
        <w:t>**</w:t>
      </w:r>
      <w:r>
        <w:rPr>
          <w:rFonts w:ascii="GHEA Grapalat" w:hAnsi="GHEA Grapalat"/>
        </w:rPr>
        <w:t xml:space="preserve"> .</w:t>
      </w:r>
    </w:p>
    <w:p w14:paraId="0BC23134" w14:textId="77777777" w:rsidR="00BD56E4" w:rsidRDefault="00BD56E4" w:rsidP="00BD56E4">
      <w:pPr>
        <w:jc w:val="both"/>
        <w:rPr>
          <w:rFonts w:ascii="GHEA Grapalat" w:hAnsi="GHEA Grapalat"/>
        </w:rPr>
      </w:pPr>
    </w:p>
    <w:p w14:paraId="33E65123" w14:textId="77777777" w:rsidR="00BD56E4" w:rsidRDefault="00BD56E4" w:rsidP="00BD56E4">
      <w:pPr>
        <w:rPr>
          <w:rFonts w:ascii="GHEA Grapalat" w:hAnsi="GHEA Grapalat"/>
        </w:rPr>
      </w:pPr>
    </w:p>
    <w:p w14:paraId="25C37CDD" w14:textId="77777777" w:rsidR="00BD56E4" w:rsidRDefault="00BD56E4" w:rsidP="00BD56E4">
      <w:pPr>
        <w:jc w:val="both"/>
        <w:rPr>
          <w:rFonts w:ascii="GHEA Grapalat" w:hAnsi="GHEA Grapalat"/>
        </w:rPr>
      </w:pPr>
      <w:r>
        <w:rPr>
          <w:rFonts w:ascii="GHEA Grapalat" w:hAnsi="GHEA Grapalat"/>
        </w:rPr>
        <w:t xml:space="preserve"> </w:t>
      </w:r>
    </w:p>
    <w:p w14:paraId="5799F942" w14:textId="77777777" w:rsidR="00BD56E4" w:rsidRDefault="00BD56E4" w:rsidP="00BD56E4">
      <w:pPr>
        <w:ind w:firstLine="708"/>
        <w:jc w:val="both"/>
        <w:rPr>
          <w:rFonts w:ascii="GHEA Grapalat" w:hAnsi="GHEA Grapalat"/>
        </w:rPr>
      </w:pPr>
      <w:r>
        <w:rPr>
          <w:rFonts w:ascii="GHEA Grapalat" w:hAnsi="GHEA Grapalat"/>
        </w:rPr>
        <w:t xml:space="preserve">Представляются технические характеристики, товарные знаки, фирменные наименования, марки, производители и гарантийные сроки соответствующих </w:t>
      </w:r>
      <w:r>
        <w:rPr>
          <w:rFonts w:ascii="GHEA Grapalat" w:hAnsi="GHEA Grapalat"/>
        </w:rPr>
        <w:lastRenderedPageBreak/>
        <w:t>приборов и оборудования, определенных проектной документацией, приложенной к данному приглашению.</w:t>
      </w:r>
      <w:r>
        <w:footnoteReference w:customMarkFollows="1" w:id="17"/>
        <w:t>***</w:t>
      </w:r>
      <w:r>
        <w:rPr>
          <w:rFonts w:ascii="GHEA Grapalat" w:hAnsi="GHEA Grapalat"/>
        </w:rPr>
        <w:t xml:space="preserve"> </w:t>
      </w:r>
    </w:p>
    <w:p w14:paraId="48FC440D" w14:textId="77777777" w:rsidR="00BD56E4" w:rsidRDefault="00BD56E4" w:rsidP="00BD56E4">
      <w:pPr>
        <w:tabs>
          <w:tab w:val="left" w:pos="7371"/>
        </w:tabs>
        <w:spacing w:after="160"/>
        <w:ind w:left="3544" w:firstLine="3"/>
        <w:jc w:val="both"/>
        <w:rPr>
          <w:rFonts w:ascii="GHEA Grapalat" w:hAnsi="GHEA Grapalat"/>
          <w:sz w:val="16"/>
          <w:lang w:val="hy-AM"/>
        </w:rPr>
      </w:pPr>
    </w:p>
    <w:p w14:paraId="10CB6FDB" w14:textId="77777777" w:rsidR="00BD56E4" w:rsidRDefault="00BD56E4" w:rsidP="00BD56E4">
      <w:pPr>
        <w:tabs>
          <w:tab w:val="left" w:pos="7371"/>
        </w:tabs>
        <w:spacing w:after="160"/>
        <w:ind w:left="3544" w:firstLine="3"/>
        <w:jc w:val="both"/>
        <w:rPr>
          <w:rFonts w:ascii="GHEA Grapalat" w:hAnsi="GHEA Grapalat"/>
          <w:sz w:val="16"/>
          <w:lang w:val="hy-AM"/>
        </w:rPr>
      </w:pPr>
    </w:p>
    <w:p w14:paraId="678EE2D2" w14:textId="77777777" w:rsidR="00BD56E4" w:rsidRDefault="00BD56E4" w:rsidP="00BD56E4">
      <w:pPr>
        <w:tabs>
          <w:tab w:val="left" w:pos="7371"/>
        </w:tabs>
        <w:spacing w:after="160"/>
        <w:ind w:left="3544" w:firstLine="3"/>
        <w:jc w:val="both"/>
        <w:rPr>
          <w:rFonts w:ascii="GHEA Grapalat" w:hAnsi="GHEA Grapalat"/>
          <w:sz w:val="16"/>
        </w:rPr>
      </w:pPr>
    </w:p>
    <w:p w14:paraId="6FA09051" w14:textId="77777777" w:rsidR="00BD56E4" w:rsidRDefault="00BD56E4" w:rsidP="00BD56E4">
      <w:pPr>
        <w:tabs>
          <w:tab w:val="left" w:pos="7371"/>
        </w:tabs>
        <w:spacing w:after="160"/>
        <w:ind w:left="3544" w:firstLine="3"/>
        <w:jc w:val="both"/>
        <w:rPr>
          <w:rFonts w:ascii="GHEA Grapalat" w:hAnsi="GHEA Grapalat"/>
          <w:sz w:val="16"/>
        </w:rPr>
      </w:pPr>
    </w:p>
    <w:p w14:paraId="7DCD6131" w14:textId="77777777" w:rsidR="00BD56E4" w:rsidRDefault="00BD56E4" w:rsidP="00BD56E4">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14:paraId="4B16990D" w14:textId="77777777" w:rsidR="00BD56E4" w:rsidRDefault="00BD56E4" w:rsidP="00BD56E4">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14:paraId="3CFA5221" w14:textId="77777777" w:rsidR="00BD56E4" w:rsidRDefault="00BD56E4" w:rsidP="00BD56E4">
      <w:pPr>
        <w:spacing w:after="160"/>
        <w:ind w:left="1134"/>
        <w:jc w:val="both"/>
        <w:rPr>
          <w:rFonts w:ascii="GHEA Grapalat" w:hAnsi="GHEA Grapalat"/>
          <w:sz w:val="16"/>
        </w:rPr>
      </w:pPr>
      <w:r>
        <w:rPr>
          <w:rFonts w:ascii="GHEA Grapalat" w:hAnsi="GHEA Grapalat"/>
          <w:sz w:val="16"/>
        </w:rPr>
        <w:t>имя, фамилия руководителя)</w:t>
      </w:r>
    </w:p>
    <w:p w14:paraId="6A2D7DA0" w14:textId="77777777" w:rsidR="00BD56E4" w:rsidRDefault="00BD56E4" w:rsidP="00BD56E4">
      <w:pPr>
        <w:widowControl w:val="0"/>
        <w:spacing w:after="160"/>
        <w:jc w:val="right"/>
        <w:rPr>
          <w:rFonts w:ascii="GHEA Grapalat" w:hAnsi="GHEA Grapalat"/>
          <w:b/>
        </w:rPr>
      </w:pPr>
      <w:r>
        <w:rPr>
          <w:rFonts w:ascii="GHEA Grapalat" w:hAnsi="GHEA Grapalat"/>
        </w:rPr>
        <w:t>М. П.</w:t>
      </w:r>
      <w:r>
        <w:rPr>
          <w:rFonts w:ascii="GHEA Grapalat" w:hAnsi="GHEA Grapalat"/>
          <w:b/>
        </w:rPr>
        <w:t xml:space="preserve"> </w:t>
      </w:r>
    </w:p>
    <w:p w14:paraId="6E394175" w14:textId="77777777" w:rsidR="00BD56E4" w:rsidRDefault="00BD56E4" w:rsidP="00BD56E4">
      <w:pPr>
        <w:rPr>
          <w:rFonts w:ascii="GHEA Grapalat" w:hAnsi="GHEA Grapalat"/>
          <w:b/>
        </w:rPr>
      </w:pPr>
      <w:r>
        <w:rPr>
          <w:rFonts w:ascii="GHEA Grapalat" w:hAnsi="GHEA Grapalat"/>
          <w:b/>
        </w:rPr>
        <w:br w:type="page"/>
      </w:r>
    </w:p>
    <w:p w14:paraId="4A919766" w14:textId="77777777" w:rsidR="00BD56E4" w:rsidRDefault="00BD56E4" w:rsidP="00BD56E4">
      <w:pPr>
        <w:pStyle w:val="3"/>
        <w:keepNext w:val="0"/>
        <w:widowControl w:val="0"/>
        <w:spacing w:after="160" w:line="240" w:lineRule="auto"/>
        <w:ind w:firstLine="567"/>
        <w:jc w:val="right"/>
        <w:rPr>
          <w:rFonts w:ascii="GHEA Grapalat" w:hAnsi="GHEA Grapalat" w:cs="Arial"/>
          <w:b/>
          <w:i w:val="0"/>
          <w:sz w:val="24"/>
          <w:szCs w:val="24"/>
        </w:rPr>
      </w:pPr>
      <w:r>
        <w:rPr>
          <w:rFonts w:ascii="GHEA Grapalat" w:hAnsi="GHEA Grapalat"/>
          <w:b/>
          <w:i w:val="0"/>
          <w:sz w:val="24"/>
          <w:szCs w:val="24"/>
        </w:rPr>
        <w:lastRenderedPageBreak/>
        <w:t>Приложение № 1.1</w:t>
      </w:r>
    </w:p>
    <w:p w14:paraId="4E69F055" w14:textId="49DAEB94" w:rsidR="00BD56E4" w:rsidRDefault="00BD56E4" w:rsidP="00BD56E4">
      <w:pPr>
        <w:pStyle w:val="af4"/>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b/>
        </w:rPr>
        <w:t>"</w:t>
      </w:r>
      <w:r>
        <w:rPr>
          <w:rStyle w:val="af6"/>
          <w:rFonts w:ascii="GHEA Grapalat" w:hAnsi="GHEA Grapalat"/>
          <w:b/>
        </w:rPr>
        <w:footnoteReference w:customMarkFollows="1" w:id="18"/>
        <w:t>*</w:t>
      </w:r>
    </w:p>
    <w:p w14:paraId="5135C345" w14:textId="77777777" w:rsidR="00BD56E4" w:rsidRDefault="00BD56E4" w:rsidP="00BD56E4">
      <w:pPr>
        <w:widowControl w:val="0"/>
        <w:spacing w:after="160"/>
        <w:ind w:left="567" w:right="565"/>
        <w:jc w:val="center"/>
        <w:rPr>
          <w:rFonts w:ascii="GHEA Grapalat" w:hAnsi="GHEA Grapalat"/>
          <w:b/>
        </w:rPr>
      </w:pPr>
    </w:p>
    <w:p w14:paraId="16911878" w14:textId="77777777" w:rsidR="00BD56E4" w:rsidRDefault="00BD56E4" w:rsidP="00BD56E4">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ОПИСАНИЕ</w:t>
      </w:r>
    </w:p>
    <w:p w14:paraId="5764645F" w14:textId="77777777" w:rsidR="00BD56E4" w:rsidRDefault="00BD56E4" w:rsidP="00BD56E4">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14:paraId="416B73DE" w14:textId="77777777" w:rsidR="00BD56E4" w:rsidRDefault="00BD56E4" w:rsidP="00BD56E4">
      <w:pPr>
        <w:pStyle w:val="3"/>
        <w:keepNext w:val="0"/>
        <w:widowControl w:val="0"/>
        <w:spacing w:after="160" w:line="240" w:lineRule="auto"/>
        <w:ind w:left="567" w:right="565"/>
        <w:rPr>
          <w:rFonts w:ascii="GHEA Grapalat" w:hAnsi="GHEA Grapalat" w:cs="Arial"/>
          <w:sz w:val="24"/>
          <w:szCs w:val="24"/>
        </w:rPr>
      </w:pPr>
    </w:p>
    <w:p w14:paraId="5248DFF1" w14:textId="77777777" w:rsidR="00BD56E4" w:rsidRDefault="00BD56E4" w:rsidP="00BD56E4">
      <w:pPr>
        <w:widowControl w:val="0"/>
        <w:jc w:val="both"/>
        <w:rPr>
          <w:rFonts w:ascii="GHEA Grapalat" w:hAnsi="GHEA Grapalat"/>
        </w:rPr>
      </w:pPr>
      <w:r>
        <w:rPr>
          <w:rFonts w:ascii="GHEA Grapalat" w:hAnsi="GHEA Grapalat"/>
        </w:rPr>
        <w:t xml:space="preserve">_____________________________,                               в качестве участника в </w:t>
      </w:r>
    </w:p>
    <w:p w14:paraId="50C407A7" w14:textId="77777777" w:rsidR="00BD56E4" w:rsidRDefault="00BD56E4" w:rsidP="00BD56E4">
      <w:pPr>
        <w:widowControl w:val="0"/>
        <w:spacing w:after="120"/>
        <w:jc w:val="both"/>
        <w:rPr>
          <w:rFonts w:ascii="GHEA Grapalat" w:hAnsi="GHEA Grapalat" w:cs="Arial"/>
          <w:sz w:val="16"/>
          <w:u w:val="single"/>
        </w:rPr>
      </w:pPr>
      <w:r>
        <w:rPr>
          <w:rFonts w:ascii="GHEA Grapalat" w:hAnsi="GHEA Grapalat"/>
          <w:sz w:val="16"/>
        </w:rPr>
        <w:t>наименование участника</w:t>
      </w:r>
    </w:p>
    <w:p w14:paraId="0B66691D" w14:textId="269AE162" w:rsidR="00BD56E4" w:rsidRDefault="00BD56E4" w:rsidP="00BD56E4">
      <w:pPr>
        <w:widowControl w:val="0"/>
        <w:spacing w:after="160"/>
        <w:jc w:val="both"/>
        <w:rPr>
          <w:rFonts w:ascii="GHEA Grapalat" w:hAnsi="GHEA Grapalat"/>
        </w:rPr>
      </w:pPr>
      <w:r>
        <w:rPr>
          <w:rFonts w:ascii="GHEA Grapalat" w:hAnsi="GHEA Grapalat"/>
        </w:rPr>
        <w:t>рамках открытого конкурса 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rPr>
        <w:t xml:space="preserve">"* ниже по лотам представляет описания предлагаемых им приборов и оборудования.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363"/>
        <w:gridCol w:w="1335"/>
        <w:gridCol w:w="1325"/>
        <w:gridCol w:w="1715"/>
        <w:gridCol w:w="1720"/>
        <w:gridCol w:w="1471"/>
      </w:tblGrid>
      <w:tr w:rsidR="00BD56E4" w14:paraId="315B55E5" w14:textId="77777777" w:rsidTr="00BD56E4">
        <w:tc>
          <w:tcPr>
            <w:tcW w:w="1242" w:type="dxa"/>
            <w:vMerge w:val="restart"/>
            <w:tcBorders>
              <w:top w:val="single" w:sz="4" w:space="0" w:color="auto"/>
              <w:left w:val="single" w:sz="4" w:space="0" w:color="auto"/>
              <w:bottom w:val="single" w:sz="4" w:space="0" w:color="auto"/>
              <w:right w:val="single" w:sz="4" w:space="0" w:color="auto"/>
            </w:tcBorders>
            <w:vAlign w:val="center"/>
          </w:tcPr>
          <w:p w14:paraId="72DB3009" w14:textId="77777777" w:rsidR="00BD56E4" w:rsidRDefault="00BD56E4">
            <w:pPr>
              <w:widowControl w:val="0"/>
              <w:jc w:val="center"/>
              <w:rPr>
                <w:rFonts w:ascii="GHEA Grapalat" w:hAnsi="GHEA Grapalat"/>
                <w:b/>
                <w:sz w:val="20"/>
                <w:szCs w:val="20"/>
              </w:rPr>
            </w:pPr>
          </w:p>
          <w:p w14:paraId="5DCEB371"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Номер лота</w:t>
            </w:r>
          </w:p>
        </w:tc>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5DC6DEB9" w14:textId="77777777" w:rsidR="00BD56E4" w:rsidRDefault="00BD56E4">
            <w:pPr>
              <w:widowControl w:val="0"/>
              <w:jc w:val="center"/>
              <w:rPr>
                <w:rFonts w:ascii="GHEA Grapalat" w:hAnsi="GHEA Grapalat"/>
                <w:b/>
                <w:bCs/>
                <w:sz w:val="20"/>
                <w:szCs w:val="20"/>
                <w:lang w:val="en-US"/>
              </w:rPr>
            </w:pPr>
            <w:r>
              <w:rPr>
                <w:rFonts w:ascii="GHEA Grapalat" w:hAnsi="GHEA Grapalat"/>
                <w:b/>
                <w:sz w:val="20"/>
                <w:szCs w:val="20"/>
              </w:rPr>
              <w:t>Предлагаемые приборы и оборудование</w:t>
            </w:r>
          </w:p>
        </w:tc>
      </w:tr>
      <w:tr w:rsidR="00BD56E4" w14:paraId="479AD291" w14:textId="77777777" w:rsidTr="00BD56E4">
        <w:trPr>
          <w:trHeight w:val="696"/>
        </w:trPr>
        <w:tc>
          <w:tcPr>
            <w:tcW w:w="1242" w:type="dxa"/>
            <w:vMerge/>
            <w:tcBorders>
              <w:top w:val="single" w:sz="4" w:space="0" w:color="auto"/>
              <w:left w:val="single" w:sz="4" w:space="0" w:color="auto"/>
              <w:bottom w:val="single" w:sz="4" w:space="0" w:color="auto"/>
              <w:right w:val="single" w:sz="4" w:space="0" w:color="auto"/>
            </w:tcBorders>
            <w:vAlign w:val="center"/>
            <w:hideMark/>
          </w:tcPr>
          <w:p w14:paraId="17FB013E" w14:textId="77777777" w:rsidR="00BD56E4" w:rsidRDefault="00BD56E4">
            <w:pPr>
              <w:rPr>
                <w:rFonts w:ascii="GHEA Grapalat" w:hAnsi="GHEA Grapalat"/>
                <w:b/>
                <w:bCs/>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hideMark/>
          </w:tcPr>
          <w:p w14:paraId="136B7334" w14:textId="77777777" w:rsidR="00BD56E4" w:rsidRDefault="00BD56E4">
            <w:pPr>
              <w:widowControl w:val="0"/>
              <w:jc w:val="center"/>
              <w:rPr>
                <w:rFonts w:ascii="GHEA Grapalat" w:hAnsi="GHEA Grapalat"/>
                <w:b/>
                <w:sz w:val="20"/>
                <w:szCs w:val="20"/>
              </w:rPr>
            </w:pPr>
            <w:r>
              <w:rPr>
                <w:rFonts w:ascii="GHEA Grapalat" w:hAnsi="GHEA Grapalat"/>
                <w:b/>
                <w:sz w:val="20"/>
                <w:szCs w:val="20"/>
              </w:rPr>
              <w:t>фирменное</w:t>
            </w:r>
          </w:p>
          <w:p w14:paraId="1C2F56E7"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наименование</w:t>
            </w:r>
          </w:p>
        </w:tc>
        <w:tc>
          <w:tcPr>
            <w:tcW w:w="1335" w:type="dxa"/>
            <w:tcBorders>
              <w:top w:val="single" w:sz="4" w:space="0" w:color="auto"/>
              <w:left w:val="single" w:sz="4" w:space="0" w:color="auto"/>
              <w:bottom w:val="single" w:sz="4" w:space="0" w:color="auto"/>
              <w:right w:val="single" w:sz="4" w:space="0" w:color="auto"/>
            </w:tcBorders>
            <w:vAlign w:val="center"/>
            <w:hideMark/>
          </w:tcPr>
          <w:p w14:paraId="5F259A8E"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товарный знак</w:t>
            </w:r>
          </w:p>
        </w:tc>
        <w:tc>
          <w:tcPr>
            <w:tcW w:w="1325" w:type="dxa"/>
            <w:tcBorders>
              <w:top w:val="single" w:sz="4" w:space="0" w:color="auto"/>
              <w:left w:val="single" w:sz="4" w:space="0" w:color="auto"/>
              <w:bottom w:val="single" w:sz="4" w:space="0" w:color="auto"/>
              <w:right w:val="single" w:sz="4" w:space="0" w:color="auto"/>
            </w:tcBorders>
            <w:vAlign w:val="center"/>
            <w:hideMark/>
          </w:tcPr>
          <w:p w14:paraId="40A73418" w14:textId="77777777" w:rsidR="00BD56E4" w:rsidRDefault="00BD56E4">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tcBorders>
              <w:top w:val="single" w:sz="4" w:space="0" w:color="auto"/>
              <w:left w:val="single" w:sz="4" w:space="0" w:color="auto"/>
              <w:bottom w:val="single" w:sz="4" w:space="0" w:color="auto"/>
              <w:right w:val="single" w:sz="4" w:space="0" w:color="auto"/>
            </w:tcBorders>
            <w:vAlign w:val="center"/>
            <w:hideMark/>
          </w:tcPr>
          <w:p w14:paraId="698655E2"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наименование производителя</w:t>
            </w:r>
          </w:p>
        </w:tc>
        <w:tc>
          <w:tcPr>
            <w:tcW w:w="1721" w:type="dxa"/>
            <w:tcBorders>
              <w:top w:val="single" w:sz="4" w:space="0" w:color="auto"/>
              <w:left w:val="single" w:sz="4" w:space="0" w:color="auto"/>
              <w:bottom w:val="single" w:sz="4" w:space="0" w:color="auto"/>
              <w:right w:val="single" w:sz="4" w:space="0" w:color="auto"/>
            </w:tcBorders>
            <w:vAlign w:val="center"/>
            <w:hideMark/>
          </w:tcPr>
          <w:p w14:paraId="61999EC9"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технические характеристики</w:t>
            </w:r>
          </w:p>
        </w:tc>
        <w:tc>
          <w:tcPr>
            <w:tcW w:w="1471" w:type="dxa"/>
            <w:tcBorders>
              <w:top w:val="single" w:sz="4" w:space="0" w:color="auto"/>
              <w:left w:val="single" w:sz="4" w:space="0" w:color="auto"/>
              <w:bottom w:val="single" w:sz="4" w:space="0" w:color="auto"/>
              <w:right w:val="single" w:sz="4" w:space="0" w:color="auto"/>
            </w:tcBorders>
            <w:vAlign w:val="center"/>
            <w:hideMark/>
          </w:tcPr>
          <w:p w14:paraId="5D6D5D22"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гарантийные сроки</w:t>
            </w:r>
          </w:p>
        </w:tc>
      </w:tr>
      <w:tr w:rsidR="00BD56E4" w14:paraId="3A462350" w14:textId="77777777" w:rsidTr="00BD56E4">
        <w:tc>
          <w:tcPr>
            <w:tcW w:w="1242" w:type="dxa"/>
            <w:tcBorders>
              <w:top w:val="single" w:sz="4" w:space="0" w:color="auto"/>
              <w:left w:val="single" w:sz="4" w:space="0" w:color="auto"/>
              <w:bottom w:val="single" w:sz="4" w:space="0" w:color="auto"/>
              <w:right w:val="single" w:sz="4" w:space="0" w:color="auto"/>
            </w:tcBorders>
          </w:tcPr>
          <w:p w14:paraId="198CF020" w14:textId="77777777" w:rsidR="00BD56E4" w:rsidRDefault="00BD56E4">
            <w:pPr>
              <w:pStyle w:val="3"/>
              <w:keepNext w:val="0"/>
              <w:widowControl w:val="0"/>
              <w:spacing w:line="240" w:lineRule="auto"/>
              <w:jc w:val="left"/>
              <w:rPr>
                <w:rFonts w:ascii="GHEA Grapalat" w:hAnsi="GHEA Grapalat"/>
                <w:b/>
              </w:rPr>
            </w:pPr>
          </w:p>
        </w:tc>
        <w:tc>
          <w:tcPr>
            <w:tcW w:w="1363" w:type="dxa"/>
            <w:tcBorders>
              <w:top w:val="single" w:sz="4" w:space="0" w:color="auto"/>
              <w:left w:val="single" w:sz="4" w:space="0" w:color="auto"/>
              <w:bottom w:val="single" w:sz="4" w:space="0" w:color="auto"/>
              <w:right w:val="single" w:sz="4" w:space="0" w:color="auto"/>
            </w:tcBorders>
          </w:tcPr>
          <w:p w14:paraId="4EE4C13C" w14:textId="77777777" w:rsidR="00BD56E4" w:rsidRDefault="00BD56E4">
            <w:pPr>
              <w:pStyle w:val="3"/>
              <w:keepNext w:val="0"/>
              <w:widowControl w:val="0"/>
              <w:spacing w:line="240" w:lineRule="auto"/>
              <w:jc w:val="left"/>
              <w:rPr>
                <w:rFonts w:ascii="GHEA Grapalat" w:hAnsi="GHEA Grapalat"/>
                <w:b/>
              </w:rPr>
            </w:pPr>
          </w:p>
        </w:tc>
        <w:tc>
          <w:tcPr>
            <w:tcW w:w="1335" w:type="dxa"/>
            <w:tcBorders>
              <w:top w:val="single" w:sz="4" w:space="0" w:color="auto"/>
              <w:left w:val="single" w:sz="4" w:space="0" w:color="auto"/>
              <w:bottom w:val="single" w:sz="4" w:space="0" w:color="auto"/>
              <w:right w:val="single" w:sz="4" w:space="0" w:color="auto"/>
            </w:tcBorders>
          </w:tcPr>
          <w:p w14:paraId="38D5EAD2" w14:textId="77777777" w:rsidR="00BD56E4" w:rsidRDefault="00BD56E4">
            <w:pPr>
              <w:pStyle w:val="3"/>
              <w:keepNext w:val="0"/>
              <w:widowControl w:val="0"/>
              <w:spacing w:line="240" w:lineRule="auto"/>
              <w:jc w:val="left"/>
              <w:rPr>
                <w:rFonts w:ascii="GHEA Grapalat" w:hAnsi="GHEA Grapalat"/>
                <w:b/>
              </w:rPr>
            </w:pPr>
          </w:p>
        </w:tc>
        <w:tc>
          <w:tcPr>
            <w:tcW w:w="1325" w:type="dxa"/>
            <w:tcBorders>
              <w:top w:val="single" w:sz="4" w:space="0" w:color="auto"/>
              <w:left w:val="single" w:sz="4" w:space="0" w:color="auto"/>
              <w:bottom w:val="single" w:sz="4" w:space="0" w:color="auto"/>
              <w:right w:val="single" w:sz="4" w:space="0" w:color="auto"/>
            </w:tcBorders>
          </w:tcPr>
          <w:p w14:paraId="019E53D5" w14:textId="77777777" w:rsidR="00BD56E4" w:rsidRDefault="00BD56E4">
            <w:pPr>
              <w:pStyle w:val="3"/>
              <w:keepNext w:val="0"/>
              <w:widowControl w:val="0"/>
              <w:spacing w:line="240" w:lineRule="auto"/>
              <w:jc w:val="left"/>
              <w:rPr>
                <w:rFonts w:ascii="GHEA Grapalat" w:hAnsi="GHEA Grapalat"/>
                <w:b/>
              </w:rPr>
            </w:pPr>
          </w:p>
        </w:tc>
        <w:tc>
          <w:tcPr>
            <w:tcW w:w="1716" w:type="dxa"/>
            <w:tcBorders>
              <w:top w:val="single" w:sz="4" w:space="0" w:color="auto"/>
              <w:left w:val="single" w:sz="4" w:space="0" w:color="auto"/>
              <w:bottom w:val="single" w:sz="4" w:space="0" w:color="auto"/>
              <w:right w:val="single" w:sz="4" w:space="0" w:color="auto"/>
            </w:tcBorders>
          </w:tcPr>
          <w:p w14:paraId="3202C82E" w14:textId="77777777" w:rsidR="00BD56E4" w:rsidRDefault="00BD56E4">
            <w:pPr>
              <w:pStyle w:val="3"/>
              <w:keepNext w:val="0"/>
              <w:widowControl w:val="0"/>
              <w:spacing w:line="240" w:lineRule="auto"/>
              <w:jc w:val="left"/>
              <w:rPr>
                <w:rFonts w:ascii="GHEA Grapalat" w:hAnsi="GHEA Grapalat"/>
                <w:b/>
              </w:rPr>
            </w:pPr>
          </w:p>
        </w:tc>
        <w:tc>
          <w:tcPr>
            <w:tcW w:w="1721" w:type="dxa"/>
            <w:tcBorders>
              <w:top w:val="single" w:sz="4" w:space="0" w:color="auto"/>
              <w:left w:val="single" w:sz="4" w:space="0" w:color="auto"/>
              <w:bottom w:val="single" w:sz="4" w:space="0" w:color="auto"/>
              <w:right w:val="single" w:sz="4" w:space="0" w:color="auto"/>
            </w:tcBorders>
          </w:tcPr>
          <w:p w14:paraId="2FC65039" w14:textId="77777777" w:rsidR="00BD56E4" w:rsidRDefault="00BD56E4">
            <w:pPr>
              <w:pStyle w:val="3"/>
              <w:keepNext w:val="0"/>
              <w:widowControl w:val="0"/>
              <w:spacing w:line="240" w:lineRule="auto"/>
              <w:jc w:val="left"/>
              <w:rPr>
                <w:rFonts w:ascii="GHEA Grapalat" w:hAnsi="GHEA Grapalat"/>
                <w:b/>
              </w:rPr>
            </w:pPr>
          </w:p>
        </w:tc>
        <w:tc>
          <w:tcPr>
            <w:tcW w:w="1471" w:type="dxa"/>
            <w:tcBorders>
              <w:top w:val="single" w:sz="4" w:space="0" w:color="auto"/>
              <w:left w:val="single" w:sz="4" w:space="0" w:color="auto"/>
              <w:bottom w:val="single" w:sz="4" w:space="0" w:color="auto"/>
              <w:right w:val="single" w:sz="4" w:space="0" w:color="auto"/>
            </w:tcBorders>
          </w:tcPr>
          <w:p w14:paraId="660072EF" w14:textId="77777777" w:rsidR="00BD56E4" w:rsidRDefault="00BD56E4">
            <w:pPr>
              <w:pStyle w:val="3"/>
              <w:keepNext w:val="0"/>
              <w:widowControl w:val="0"/>
              <w:spacing w:line="240" w:lineRule="auto"/>
              <w:jc w:val="left"/>
              <w:rPr>
                <w:rFonts w:ascii="GHEA Grapalat" w:hAnsi="GHEA Grapalat"/>
                <w:b/>
              </w:rPr>
            </w:pPr>
          </w:p>
        </w:tc>
      </w:tr>
      <w:tr w:rsidR="00BD56E4" w14:paraId="7B208746" w14:textId="77777777" w:rsidTr="00BD56E4">
        <w:tc>
          <w:tcPr>
            <w:tcW w:w="1242" w:type="dxa"/>
            <w:tcBorders>
              <w:top w:val="single" w:sz="4" w:space="0" w:color="auto"/>
              <w:left w:val="single" w:sz="4" w:space="0" w:color="auto"/>
              <w:bottom w:val="single" w:sz="4" w:space="0" w:color="auto"/>
              <w:right w:val="single" w:sz="4" w:space="0" w:color="auto"/>
            </w:tcBorders>
          </w:tcPr>
          <w:p w14:paraId="2FC5862F" w14:textId="77777777" w:rsidR="00BD56E4" w:rsidRDefault="00BD56E4">
            <w:pPr>
              <w:pStyle w:val="3"/>
              <w:keepNext w:val="0"/>
              <w:widowControl w:val="0"/>
              <w:spacing w:line="240" w:lineRule="auto"/>
              <w:jc w:val="left"/>
              <w:rPr>
                <w:rFonts w:ascii="GHEA Grapalat" w:hAnsi="GHEA Grapalat"/>
                <w:b/>
              </w:rPr>
            </w:pPr>
          </w:p>
        </w:tc>
        <w:tc>
          <w:tcPr>
            <w:tcW w:w="1363" w:type="dxa"/>
            <w:tcBorders>
              <w:top w:val="single" w:sz="4" w:space="0" w:color="auto"/>
              <w:left w:val="single" w:sz="4" w:space="0" w:color="auto"/>
              <w:bottom w:val="single" w:sz="4" w:space="0" w:color="auto"/>
              <w:right w:val="single" w:sz="4" w:space="0" w:color="auto"/>
            </w:tcBorders>
          </w:tcPr>
          <w:p w14:paraId="47B995E9" w14:textId="77777777" w:rsidR="00BD56E4" w:rsidRDefault="00BD56E4">
            <w:pPr>
              <w:pStyle w:val="3"/>
              <w:keepNext w:val="0"/>
              <w:widowControl w:val="0"/>
              <w:spacing w:line="240" w:lineRule="auto"/>
              <w:jc w:val="left"/>
              <w:rPr>
                <w:rFonts w:ascii="GHEA Grapalat" w:hAnsi="GHEA Grapalat"/>
                <w:b/>
              </w:rPr>
            </w:pPr>
          </w:p>
        </w:tc>
        <w:tc>
          <w:tcPr>
            <w:tcW w:w="1335" w:type="dxa"/>
            <w:tcBorders>
              <w:top w:val="single" w:sz="4" w:space="0" w:color="auto"/>
              <w:left w:val="single" w:sz="4" w:space="0" w:color="auto"/>
              <w:bottom w:val="single" w:sz="4" w:space="0" w:color="auto"/>
              <w:right w:val="single" w:sz="4" w:space="0" w:color="auto"/>
            </w:tcBorders>
          </w:tcPr>
          <w:p w14:paraId="35B8E782" w14:textId="77777777" w:rsidR="00BD56E4" w:rsidRDefault="00BD56E4">
            <w:pPr>
              <w:pStyle w:val="3"/>
              <w:keepNext w:val="0"/>
              <w:widowControl w:val="0"/>
              <w:spacing w:line="240" w:lineRule="auto"/>
              <w:jc w:val="left"/>
              <w:rPr>
                <w:rFonts w:ascii="GHEA Grapalat" w:hAnsi="GHEA Grapalat"/>
                <w:b/>
              </w:rPr>
            </w:pPr>
          </w:p>
        </w:tc>
        <w:tc>
          <w:tcPr>
            <w:tcW w:w="1325" w:type="dxa"/>
            <w:tcBorders>
              <w:top w:val="single" w:sz="4" w:space="0" w:color="auto"/>
              <w:left w:val="single" w:sz="4" w:space="0" w:color="auto"/>
              <w:bottom w:val="single" w:sz="4" w:space="0" w:color="auto"/>
              <w:right w:val="single" w:sz="4" w:space="0" w:color="auto"/>
            </w:tcBorders>
          </w:tcPr>
          <w:p w14:paraId="1196343B" w14:textId="77777777" w:rsidR="00BD56E4" w:rsidRDefault="00BD56E4">
            <w:pPr>
              <w:pStyle w:val="3"/>
              <w:keepNext w:val="0"/>
              <w:widowControl w:val="0"/>
              <w:spacing w:line="240" w:lineRule="auto"/>
              <w:jc w:val="left"/>
              <w:rPr>
                <w:rFonts w:ascii="GHEA Grapalat" w:hAnsi="GHEA Grapalat"/>
                <w:b/>
              </w:rPr>
            </w:pPr>
          </w:p>
        </w:tc>
        <w:tc>
          <w:tcPr>
            <w:tcW w:w="1716" w:type="dxa"/>
            <w:tcBorders>
              <w:top w:val="single" w:sz="4" w:space="0" w:color="auto"/>
              <w:left w:val="single" w:sz="4" w:space="0" w:color="auto"/>
              <w:bottom w:val="single" w:sz="4" w:space="0" w:color="auto"/>
              <w:right w:val="single" w:sz="4" w:space="0" w:color="auto"/>
            </w:tcBorders>
          </w:tcPr>
          <w:p w14:paraId="4A5E7248" w14:textId="77777777" w:rsidR="00BD56E4" w:rsidRDefault="00BD56E4">
            <w:pPr>
              <w:pStyle w:val="3"/>
              <w:keepNext w:val="0"/>
              <w:widowControl w:val="0"/>
              <w:spacing w:line="240" w:lineRule="auto"/>
              <w:jc w:val="left"/>
              <w:rPr>
                <w:rFonts w:ascii="GHEA Grapalat" w:hAnsi="GHEA Grapalat"/>
                <w:b/>
              </w:rPr>
            </w:pPr>
          </w:p>
        </w:tc>
        <w:tc>
          <w:tcPr>
            <w:tcW w:w="1721" w:type="dxa"/>
            <w:tcBorders>
              <w:top w:val="single" w:sz="4" w:space="0" w:color="auto"/>
              <w:left w:val="single" w:sz="4" w:space="0" w:color="auto"/>
              <w:bottom w:val="single" w:sz="4" w:space="0" w:color="auto"/>
              <w:right w:val="single" w:sz="4" w:space="0" w:color="auto"/>
            </w:tcBorders>
          </w:tcPr>
          <w:p w14:paraId="24530C80" w14:textId="77777777" w:rsidR="00BD56E4" w:rsidRDefault="00BD56E4">
            <w:pPr>
              <w:pStyle w:val="3"/>
              <w:keepNext w:val="0"/>
              <w:widowControl w:val="0"/>
              <w:spacing w:line="240" w:lineRule="auto"/>
              <w:jc w:val="left"/>
              <w:rPr>
                <w:rFonts w:ascii="GHEA Grapalat" w:hAnsi="GHEA Grapalat"/>
                <w:b/>
              </w:rPr>
            </w:pPr>
          </w:p>
        </w:tc>
        <w:tc>
          <w:tcPr>
            <w:tcW w:w="1471" w:type="dxa"/>
            <w:tcBorders>
              <w:top w:val="single" w:sz="4" w:space="0" w:color="auto"/>
              <w:left w:val="single" w:sz="4" w:space="0" w:color="auto"/>
              <w:bottom w:val="single" w:sz="4" w:space="0" w:color="auto"/>
              <w:right w:val="single" w:sz="4" w:space="0" w:color="auto"/>
            </w:tcBorders>
          </w:tcPr>
          <w:p w14:paraId="211343E6" w14:textId="77777777" w:rsidR="00BD56E4" w:rsidRDefault="00BD56E4">
            <w:pPr>
              <w:pStyle w:val="3"/>
              <w:keepNext w:val="0"/>
              <w:widowControl w:val="0"/>
              <w:spacing w:line="240" w:lineRule="auto"/>
              <w:jc w:val="left"/>
              <w:rPr>
                <w:rFonts w:ascii="GHEA Grapalat" w:hAnsi="GHEA Grapalat"/>
                <w:b/>
              </w:rPr>
            </w:pPr>
          </w:p>
        </w:tc>
      </w:tr>
      <w:tr w:rsidR="00BD56E4" w14:paraId="2165012D" w14:textId="77777777" w:rsidTr="00BD56E4">
        <w:tc>
          <w:tcPr>
            <w:tcW w:w="1242" w:type="dxa"/>
            <w:tcBorders>
              <w:top w:val="single" w:sz="4" w:space="0" w:color="auto"/>
              <w:left w:val="single" w:sz="4" w:space="0" w:color="auto"/>
              <w:bottom w:val="single" w:sz="4" w:space="0" w:color="auto"/>
              <w:right w:val="single" w:sz="4" w:space="0" w:color="auto"/>
            </w:tcBorders>
          </w:tcPr>
          <w:p w14:paraId="29F27587" w14:textId="77777777" w:rsidR="00BD56E4" w:rsidRDefault="00BD56E4">
            <w:pPr>
              <w:pStyle w:val="3"/>
              <w:keepNext w:val="0"/>
              <w:widowControl w:val="0"/>
              <w:spacing w:line="240" w:lineRule="auto"/>
              <w:jc w:val="left"/>
              <w:rPr>
                <w:rFonts w:ascii="GHEA Grapalat" w:hAnsi="GHEA Grapalat"/>
                <w:b/>
              </w:rPr>
            </w:pPr>
          </w:p>
        </w:tc>
        <w:tc>
          <w:tcPr>
            <w:tcW w:w="1363" w:type="dxa"/>
            <w:tcBorders>
              <w:top w:val="single" w:sz="4" w:space="0" w:color="auto"/>
              <w:left w:val="single" w:sz="4" w:space="0" w:color="auto"/>
              <w:bottom w:val="single" w:sz="4" w:space="0" w:color="auto"/>
              <w:right w:val="single" w:sz="4" w:space="0" w:color="auto"/>
            </w:tcBorders>
          </w:tcPr>
          <w:p w14:paraId="55938180" w14:textId="77777777" w:rsidR="00BD56E4" w:rsidRDefault="00BD56E4">
            <w:pPr>
              <w:pStyle w:val="3"/>
              <w:keepNext w:val="0"/>
              <w:widowControl w:val="0"/>
              <w:spacing w:line="240" w:lineRule="auto"/>
              <w:jc w:val="left"/>
              <w:rPr>
                <w:rFonts w:ascii="GHEA Grapalat" w:hAnsi="GHEA Grapalat"/>
                <w:b/>
              </w:rPr>
            </w:pPr>
          </w:p>
        </w:tc>
        <w:tc>
          <w:tcPr>
            <w:tcW w:w="1335" w:type="dxa"/>
            <w:tcBorders>
              <w:top w:val="single" w:sz="4" w:space="0" w:color="auto"/>
              <w:left w:val="single" w:sz="4" w:space="0" w:color="auto"/>
              <w:bottom w:val="single" w:sz="4" w:space="0" w:color="auto"/>
              <w:right w:val="single" w:sz="4" w:space="0" w:color="auto"/>
            </w:tcBorders>
          </w:tcPr>
          <w:p w14:paraId="16DBF3F4" w14:textId="77777777" w:rsidR="00BD56E4" w:rsidRDefault="00BD56E4">
            <w:pPr>
              <w:pStyle w:val="3"/>
              <w:keepNext w:val="0"/>
              <w:widowControl w:val="0"/>
              <w:spacing w:line="240" w:lineRule="auto"/>
              <w:jc w:val="left"/>
              <w:rPr>
                <w:rFonts w:ascii="GHEA Grapalat" w:hAnsi="GHEA Grapalat"/>
                <w:b/>
              </w:rPr>
            </w:pPr>
          </w:p>
        </w:tc>
        <w:tc>
          <w:tcPr>
            <w:tcW w:w="1325" w:type="dxa"/>
            <w:tcBorders>
              <w:top w:val="single" w:sz="4" w:space="0" w:color="auto"/>
              <w:left w:val="single" w:sz="4" w:space="0" w:color="auto"/>
              <w:bottom w:val="single" w:sz="4" w:space="0" w:color="auto"/>
              <w:right w:val="single" w:sz="4" w:space="0" w:color="auto"/>
            </w:tcBorders>
          </w:tcPr>
          <w:p w14:paraId="0F2A9310" w14:textId="77777777" w:rsidR="00BD56E4" w:rsidRDefault="00BD56E4">
            <w:pPr>
              <w:pStyle w:val="3"/>
              <w:keepNext w:val="0"/>
              <w:widowControl w:val="0"/>
              <w:spacing w:line="240" w:lineRule="auto"/>
              <w:jc w:val="left"/>
              <w:rPr>
                <w:rFonts w:ascii="GHEA Grapalat" w:hAnsi="GHEA Grapalat"/>
                <w:b/>
              </w:rPr>
            </w:pPr>
          </w:p>
        </w:tc>
        <w:tc>
          <w:tcPr>
            <w:tcW w:w="1716" w:type="dxa"/>
            <w:tcBorders>
              <w:top w:val="single" w:sz="4" w:space="0" w:color="auto"/>
              <w:left w:val="single" w:sz="4" w:space="0" w:color="auto"/>
              <w:bottom w:val="single" w:sz="4" w:space="0" w:color="auto"/>
              <w:right w:val="single" w:sz="4" w:space="0" w:color="auto"/>
            </w:tcBorders>
          </w:tcPr>
          <w:p w14:paraId="6F5881DC" w14:textId="77777777" w:rsidR="00BD56E4" w:rsidRDefault="00BD56E4">
            <w:pPr>
              <w:pStyle w:val="3"/>
              <w:keepNext w:val="0"/>
              <w:widowControl w:val="0"/>
              <w:spacing w:line="240" w:lineRule="auto"/>
              <w:jc w:val="left"/>
              <w:rPr>
                <w:rFonts w:ascii="GHEA Grapalat" w:hAnsi="GHEA Grapalat"/>
                <w:b/>
              </w:rPr>
            </w:pPr>
          </w:p>
        </w:tc>
        <w:tc>
          <w:tcPr>
            <w:tcW w:w="1721" w:type="dxa"/>
            <w:tcBorders>
              <w:top w:val="single" w:sz="4" w:space="0" w:color="auto"/>
              <w:left w:val="single" w:sz="4" w:space="0" w:color="auto"/>
              <w:bottom w:val="single" w:sz="4" w:space="0" w:color="auto"/>
              <w:right w:val="single" w:sz="4" w:space="0" w:color="auto"/>
            </w:tcBorders>
          </w:tcPr>
          <w:p w14:paraId="317AC5D7" w14:textId="77777777" w:rsidR="00BD56E4" w:rsidRDefault="00BD56E4">
            <w:pPr>
              <w:pStyle w:val="3"/>
              <w:keepNext w:val="0"/>
              <w:widowControl w:val="0"/>
              <w:spacing w:line="240" w:lineRule="auto"/>
              <w:jc w:val="left"/>
              <w:rPr>
                <w:rFonts w:ascii="GHEA Grapalat" w:hAnsi="GHEA Grapalat"/>
                <w:b/>
              </w:rPr>
            </w:pPr>
          </w:p>
        </w:tc>
        <w:tc>
          <w:tcPr>
            <w:tcW w:w="1471" w:type="dxa"/>
            <w:tcBorders>
              <w:top w:val="single" w:sz="4" w:space="0" w:color="auto"/>
              <w:left w:val="single" w:sz="4" w:space="0" w:color="auto"/>
              <w:bottom w:val="single" w:sz="4" w:space="0" w:color="auto"/>
              <w:right w:val="single" w:sz="4" w:space="0" w:color="auto"/>
            </w:tcBorders>
          </w:tcPr>
          <w:p w14:paraId="4E0498C1" w14:textId="77777777" w:rsidR="00BD56E4" w:rsidRDefault="00BD56E4">
            <w:pPr>
              <w:pStyle w:val="3"/>
              <w:keepNext w:val="0"/>
              <w:widowControl w:val="0"/>
              <w:spacing w:line="240" w:lineRule="auto"/>
              <w:jc w:val="left"/>
              <w:rPr>
                <w:rFonts w:ascii="GHEA Grapalat" w:hAnsi="GHEA Grapalat"/>
                <w:b/>
              </w:rPr>
            </w:pPr>
          </w:p>
        </w:tc>
      </w:tr>
    </w:tbl>
    <w:p w14:paraId="3AEAE5C1" w14:textId="77777777" w:rsidR="00BD56E4" w:rsidRDefault="00BD56E4" w:rsidP="00BD56E4">
      <w:pPr>
        <w:widowControl w:val="0"/>
        <w:tabs>
          <w:tab w:val="left" w:pos="6804"/>
        </w:tabs>
        <w:jc w:val="center"/>
        <w:rPr>
          <w:rFonts w:ascii="GHEA Grapalat" w:hAnsi="GHEA Grapalat"/>
          <w:lang w:val="en-US"/>
        </w:rPr>
      </w:pPr>
    </w:p>
    <w:p w14:paraId="607CDEC0" w14:textId="77777777" w:rsidR="00BD56E4" w:rsidRDefault="00BD56E4" w:rsidP="00BD56E4">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317A4A16" w14:textId="77777777" w:rsidR="00BD56E4" w:rsidRDefault="00BD56E4" w:rsidP="00BD56E4">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3B78FBC5" w14:textId="77777777" w:rsidR="00BD56E4" w:rsidRDefault="00BD56E4" w:rsidP="00BD56E4">
      <w:pPr>
        <w:widowControl w:val="0"/>
        <w:spacing w:after="160"/>
        <w:jc w:val="right"/>
        <w:rPr>
          <w:rFonts w:ascii="GHEA Grapalat" w:hAnsi="GHEA Grapalat"/>
        </w:rPr>
      </w:pPr>
    </w:p>
    <w:p w14:paraId="2B5F7CE0" w14:textId="77777777" w:rsidR="00BD56E4" w:rsidRDefault="00BD56E4" w:rsidP="00BD56E4">
      <w:pPr>
        <w:widowControl w:val="0"/>
        <w:spacing w:after="160"/>
        <w:jc w:val="right"/>
        <w:rPr>
          <w:rFonts w:ascii="GHEA Grapalat" w:hAnsi="GHEA Grapalat"/>
        </w:rPr>
      </w:pPr>
      <w:r>
        <w:rPr>
          <w:rFonts w:ascii="GHEA Grapalat" w:hAnsi="GHEA Grapalat"/>
        </w:rPr>
        <w:t>М. П.</w:t>
      </w:r>
    </w:p>
    <w:p w14:paraId="09465BB8" w14:textId="77777777" w:rsidR="00BD56E4" w:rsidRDefault="00BD56E4" w:rsidP="00BD56E4">
      <w:pPr>
        <w:rPr>
          <w:rFonts w:ascii="GHEA Grapalat" w:hAnsi="GHEA Grapalat"/>
        </w:rPr>
      </w:pPr>
      <w:r>
        <w:rPr>
          <w:rFonts w:ascii="GHEA Grapalat" w:hAnsi="GHEA Grapalat"/>
        </w:rPr>
        <w:br w:type="page"/>
      </w:r>
    </w:p>
    <w:p w14:paraId="6B395A1D" w14:textId="77777777" w:rsidR="00BD56E4" w:rsidRDefault="00BD56E4" w:rsidP="00BD56E4">
      <w:pPr>
        <w:jc w:val="right"/>
        <w:rPr>
          <w:rFonts w:ascii="GHEA Grapalat" w:hAnsi="GHEA Grapalat"/>
          <w:b/>
        </w:rPr>
      </w:pPr>
      <w:r>
        <w:rPr>
          <w:rFonts w:ascii="GHEA Grapalat" w:hAnsi="GHEA Grapalat"/>
          <w:b/>
        </w:rPr>
        <w:lastRenderedPageBreak/>
        <w:t xml:space="preserve">Приложение 1.2** </w:t>
      </w:r>
    </w:p>
    <w:p w14:paraId="1242F430" w14:textId="77777777" w:rsidR="00BD56E4" w:rsidRDefault="00BD56E4" w:rsidP="00BD56E4">
      <w:pPr>
        <w:jc w:val="right"/>
        <w:rPr>
          <w:rFonts w:ascii="GHEA Grapalat" w:hAnsi="GHEA Grapalat"/>
          <w:b/>
        </w:rPr>
      </w:pPr>
      <w:r>
        <w:rPr>
          <w:rFonts w:ascii="GHEA Grapalat" w:hAnsi="GHEA Grapalat"/>
          <w:b/>
        </w:rPr>
        <w:t>к Приглашению на открытый конкурс</w:t>
      </w:r>
    </w:p>
    <w:p w14:paraId="2D9E8D69" w14:textId="34925219" w:rsidR="00BD56E4" w:rsidRDefault="00BD56E4" w:rsidP="00BD56E4">
      <w:pPr>
        <w:pStyle w:val="3"/>
        <w:keepNext w:val="0"/>
        <w:widowControl w:val="0"/>
        <w:spacing w:after="160" w:line="240" w:lineRule="auto"/>
        <w:ind w:firstLine="567"/>
        <w:jc w:val="right"/>
        <w:rPr>
          <w:rFonts w:ascii="GHEA Grapalat" w:hAnsi="GHEA Grapalat" w:cs="Arial"/>
          <w:b/>
          <w:sz w:val="24"/>
          <w:szCs w:val="24"/>
        </w:rPr>
      </w:pPr>
      <w:r>
        <w:rPr>
          <w:rFonts w:ascii="GHEA Grapalat" w:hAnsi="GHEA Grapalat"/>
          <w:b/>
          <w:sz w:val="24"/>
          <w:szCs w:val="24"/>
        </w:rPr>
        <w:t>под кодом "</w:t>
      </w:r>
      <w:r w:rsidR="00141298" w:rsidRPr="00141298">
        <w:rPr>
          <w:rFonts w:ascii="GHEA Grapalat" w:hAnsi="GHEA Grapalat"/>
          <w:i w:val="0"/>
          <w:sz w:val="24"/>
          <w:szCs w:val="24"/>
        </w:rPr>
        <w:t xml:space="preserve"> </w:t>
      </w:r>
      <w:r w:rsidR="00141298">
        <w:rPr>
          <w:rFonts w:ascii="GHEA Grapalat" w:hAnsi="GHEA Grapalat"/>
          <w:i w:val="0"/>
          <w:sz w:val="24"/>
          <w:szCs w:val="24"/>
        </w:rPr>
        <w:t>О</w:t>
      </w:r>
      <w:r w:rsidR="00141298">
        <w:rPr>
          <w:rFonts w:ascii="GHEA Grapalat" w:hAnsi="GHEA Grapalat"/>
          <w:i w:val="0"/>
          <w:sz w:val="24"/>
          <w:szCs w:val="24"/>
          <w:lang w:val="en-US"/>
        </w:rPr>
        <w:t>B</w:t>
      </w:r>
      <w:r w:rsidR="00141298">
        <w:rPr>
          <w:rFonts w:ascii="GHEA Grapalat" w:hAnsi="GHEA Grapalat"/>
          <w:i w:val="0"/>
          <w:sz w:val="24"/>
          <w:szCs w:val="24"/>
        </w:rPr>
        <w:t>Т-</w:t>
      </w:r>
      <w:r w:rsidR="00141298" w:rsidRPr="001C4572">
        <w:rPr>
          <w:rFonts w:ascii="GHEA Grapalat" w:hAnsi="GHEA Grapalat"/>
          <w:i w:val="0"/>
          <w:sz w:val="24"/>
          <w:szCs w:val="24"/>
        </w:rPr>
        <w:t>BMAShDzB</w:t>
      </w:r>
      <w:r w:rsidR="00141298" w:rsidRPr="00D21096">
        <w:rPr>
          <w:rFonts w:ascii="GHEA Grapalat" w:hAnsi="GHEA Grapalat"/>
          <w:i w:val="0"/>
          <w:sz w:val="24"/>
          <w:szCs w:val="24"/>
        </w:rPr>
        <w:t>-</w:t>
      </w:r>
      <w:r w:rsidR="00141298" w:rsidRPr="001C4572">
        <w:rPr>
          <w:rFonts w:ascii="GHEA Grapalat" w:hAnsi="GHEA Grapalat"/>
          <w:i w:val="0"/>
          <w:sz w:val="24"/>
          <w:szCs w:val="24"/>
        </w:rPr>
        <w:t>2</w:t>
      </w:r>
      <w:r w:rsidR="00141298">
        <w:rPr>
          <w:rFonts w:ascii="GHEA Grapalat" w:hAnsi="GHEA Grapalat"/>
          <w:i w:val="0"/>
          <w:sz w:val="24"/>
          <w:szCs w:val="24"/>
          <w:lang w:val="hy-AM"/>
        </w:rPr>
        <w:t>3</w:t>
      </w:r>
      <w:r w:rsidR="00141298">
        <w:rPr>
          <w:rFonts w:ascii="GHEA Grapalat" w:hAnsi="GHEA Grapalat"/>
          <w:i w:val="0"/>
          <w:sz w:val="24"/>
          <w:szCs w:val="24"/>
          <w:u w:val="single"/>
        </w:rPr>
        <w:t>/0</w:t>
      </w:r>
      <w:r w:rsidR="00141298" w:rsidRPr="00141298">
        <w:rPr>
          <w:rFonts w:ascii="GHEA Grapalat" w:hAnsi="GHEA Grapalat"/>
          <w:i w:val="0"/>
          <w:sz w:val="24"/>
          <w:szCs w:val="24"/>
          <w:lang w:val="hy-AM"/>
        </w:rPr>
        <w:t>3</w:t>
      </w:r>
      <w:r>
        <w:rPr>
          <w:rFonts w:ascii="GHEA Grapalat" w:hAnsi="GHEA Grapalat"/>
          <w:b/>
          <w:sz w:val="24"/>
          <w:szCs w:val="24"/>
        </w:rPr>
        <w:t>"</w:t>
      </w:r>
    </w:p>
    <w:p w14:paraId="36A3C2EC" w14:textId="77777777" w:rsidR="00BD56E4" w:rsidRDefault="00BD56E4" w:rsidP="00BD56E4">
      <w:pPr>
        <w:ind w:left="360" w:hanging="360"/>
        <w:jc w:val="center"/>
        <w:rPr>
          <w:rFonts w:ascii="GHEA Grapalat" w:hAnsi="GHEA Grapalat"/>
          <w:b/>
        </w:rPr>
      </w:pPr>
      <w:r>
        <w:rPr>
          <w:rFonts w:ascii="GHEA Grapalat" w:hAnsi="GHEA Grapalat"/>
          <w:b/>
        </w:rPr>
        <w:t>ФОРМА</w:t>
      </w:r>
    </w:p>
    <w:p w14:paraId="4379A00A" w14:textId="77777777" w:rsidR="00BD56E4" w:rsidRDefault="00BD56E4" w:rsidP="00BD56E4">
      <w:pPr>
        <w:ind w:left="360" w:hanging="360"/>
        <w:jc w:val="center"/>
        <w:rPr>
          <w:rFonts w:ascii="GHEA Grapalat" w:hAnsi="GHEA Grapalat"/>
          <w:b/>
        </w:rPr>
      </w:pPr>
      <w:r>
        <w:rPr>
          <w:rFonts w:ascii="GHEA Grapalat" w:hAnsi="GHEA Grapalat"/>
          <w:b/>
        </w:rPr>
        <w:t>ДЕКЛАРАЦИИ О РЕАЛЬНЫХ  БЕНЕФИЦИАРАХ</w:t>
      </w:r>
    </w:p>
    <w:p w14:paraId="2BFD8457" w14:textId="77777777" w:rsidR="00BD56E4" w:rsidRDefault="00BD56E4" w:rsidP="00BD56E4">
      <w:pPr>
        <w:ind w:left="360" w:hanging="360"/>
        <w:jc w:val="center"/>
        <w:rPr>
          <w:rFonts w:ascii="GHEA Grapalat" w:eastAsia="GHEA Grapalat" w:hAnsi="GHEA Grapalat" w:cs="GHEA Grapalat"/>
          <w:b/>
        </w:rPr>
      </w:pPr>
    </w:p>
    <w:p w14:paraId="37CAB5E1" w14:textId="77777777" w:rsidR="00BD56E4" w:rsidRDefault="00BD56E4" w:rsidP="00BD56E4">
      <w:pPr>
        <w:numPr>
          <w:ilvl w:val="0"/>
          <w:numId w:val="39"/>
        </w:numPr>
        <w:spacing w:after="160" w:line="256"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6B03C05"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D56E4" w14:paraId="07670B55"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FB905D"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ADE2611" w14:textId="77777777" w:rsidR="00BD56E4" w:rsidRDefault="00BD56E4">
            <w:pPr>
              <w:spacing w:before="240" w:after="240"/>
              <w:rPr>
                <w:rFonts w:ascii="GHEA Grapalat" w:eastAsia="GHEA Grapalat" w:hAnsi="GHEA Grapalat" w:cs="GHEA Grapalat"/>
              </w:rPr>
            </w:pPr>
          </w:p>
        </w:tc>
      </w:tr>
      <w:tr w:rsidR="00BD56E4" w14:paraId="2C424194"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2A755A"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2E4BD62" w14:textId="77777777" w:rsidR="00BD56E4" w:rsidRDefault="00BD56E4">
            <w:pPr>
              <w:spacing w:before="240" w:after="240"/>
              <w:rPr>
                <w:rFonts w:ascii="GHEA Grapalat" w:eastAsia="GHEA Grapalat" w:hAnsi="GHEA Grapalat" w:cs="GHEA Grapalat"/>
              </w:rPr>
            </w:pPr>
          </w:p>
        </w:tc>
      </w:tr>
      <w:tr w:rsidR="00BD56E4" w14:paraId="643AC8C4"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DA909A"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FEA2283" w14:textId="77777777" w:rsidR="00BD56E4" w:rsidRDefault="00BD56E4">
            <w:pPr>
              <w:spacing w:before="240" w:after="240"/>
              <w:rPr>
                <w:rFonts w:ascii="GHEA Grapalat" w:eastAsia="GHEA Grapalat" w:hAnsi="GHEA Grapalat" w:cs="GHEA Grapalat"/>
              </w:rPr>
            </w:pPr>
          </w:p>
        </w:tc>
      </w:tr>
      <w:tr w:rsidR="00BD56E4" w14:paraId="265A647C"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34E47D"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E2E6EB9" w14:textId="77777777" w:rsidR="00BD56E4" w:rsidRDefault="00BD56E4">
            <w:pPr>
              <w:spacing w:before="240" w:after="240"/>
              <w:rPr>
                <w:rFonts w:ascii="GHEA Grapalat" w:eastAsia="GHEA Grapalat" w:hAnsi="GHEA Grapalat" w:cs="GHEA Grapalat"/>
              </w:rPr>
            </w:pPr>
          </w:p>
        </w:tc>
      </w:tr>
      <w:tr w:rsidR="00BD56E4" w14:paraId="0C6E65F7"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CDA224" w14:textId="77777777" w:rsidR="00BD56E4" w:rsidRDefault="00BD56E4" w:rsidP="00BD56E4">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Pr>
                <w:rFonts w:ascii="GHEA Grapalat" w:eastAsia="GHEA Grapalat" w:hAnsi="GHEA Grapalat" w:cs="GHEA Grapalat"/>
                <w:color w:val="000000"/>
              </w:rPr>
              <w:t>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FD228A8" w14:textId="77777777" w:rsidR="00BD56E4" w:rsidRDefault="00BD56E4">
            <w:pPr>
              <w:spacing w:before="240" w:after="240"/>
              <w:rPr>
                <w:rFonts w:ascii="GHEA Grapalat" w:eastAsia="GHEA Grapalat" w:hAnsi="GHEA Grapalat" w:cs="GHEA Grapalat"/>
              </w:rPr>
            </w:pPr>
          </w:p>
        </w:tc>
      </w:tr>
      <w:tr w:rsidR="00BD56E4" w14:paraId="20FE2F40"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4A594D" w14:textId="77777777" w:rsidR="00BD56E4" w:rsidRDefault="00BD56E4" w:rsidP="00BD56E4">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95084A9" w14:textId="77777777" w:rsidR="00BD56E4" w:rsidRDefault="00BD56E4">
            <w:pPr>
              <w:spacing w:before="240" w:after="240"/>
              <w:ind w:left="993" w:hanging="851"/>
              <w:rPr>
                <w:rFonts w:ascii="GHEA Grapalat" w:eastAsia="GHEA Grapalat" w:hAnsi="GHEA Grapalat" w:cs="GHEA Grapalat"/>
              </w:rPr>
            </w:pPr>
          </w:p>
        </w:tc>
      </w:tr>
      <w:tr w:rsidR="00BD56E4" w14:paraId="4F04BE03"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676B5D" w14:textId="77777777" w:rsidR="00BD56E4" w:rsidRDefault="00BD56E4" w:rsidP="00BD56E4">
            <w:pPr>
              <w:numPr>
                <w:ilvl w:val="2"/>
                <w:numId w:val="39"/>
              </w:numPr>
              <w:ind w:left="284" w:hanging="284"/>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648EA2B4" w14:textId="77777777" w:rsidR="00BD56E4" w:rsidRDefault="00BD56E4">
            <w:pPr>
              <w:spacing w:before="240" w:after="240"/>
              <w:ind w:left="993" w:hanging="851"/>
              <w:rPr>
                <w:rFonts w:ascii="GHEA Grapalat" w:eastAsia="GHEA Grapalat" w:hAnsi="GHEA Grapalat" w:cs="GHEA Grapalat"/>
              </w:rPr>
            </w:pPr>
          </w:p>
        </w:tc>
      </w:tr>
    </w:tbl>
    <w:p w14:paraId="03FA6524" w14:textId="77777777" w:rsidR="00BD56E4" w:rsidRDefault="00BD56E4" w:rsidP="00BD56E4">
      <w:pPr>
        <w:numPr>
          <w:ilvl w:val="1"/>
          <w:numId w:val="39"/>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D56E4" w14:paraId="1E74EB86"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806C6B5"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7701E32B" w14:textId="77777777" w:rsidR="00BD56E4" w:rsidRDefault="00BD56E4">
            <w:pPr>
              <w:spacing w:before="240" w:after="240"/>
              <w:rPr>
                <w:rFonts w:ascii="GHEA Grapalat" w:eastAsia="GHEA Grapalat" w:hAnsi="GHEA Grapalat" w:cs="GHEA Grapalat"/>
              </w:rPr>
            </w:pPr>
          </w:p>
        </w:tc>
      </w:tr>
      <w:tr w:rsidR="00BD56E4" w14:paraId="734550E9" w14:textId="77777777" w:rsidTr="00BD56E4">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7C33BF"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Должность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65D9E579" w14:textId="77777777" w:rsidR="00BD56E4" w:rsidRDefault="00BD56E4">
            <w:pPr>
              <w:spacing w:before="240" w:after="240"/>
              <w:rPr>
                <w:rFonts w:ascii="GHEA Grapalat" w:eastAsia="GHEA Grapalat" w:hAnsi="GHEA Grapalat" w:cs="GHEA Grapalat"/>
              </w:rPr>
            </w:pPr>
          </w:p>
        </w:tc>
      </w:tr>
    </w:tbl>
    <w:p w14:paraId="453DE172" w14:textId="77777777" w:rsidR="00BD56E4" w:rsidRDefault="00BD56E4" w:rsidP="00BD56E4">
      <w:pPr>
        <w:numPr>
          <w:ilvl w:val="1"/>
          <w:numId w:val="39"/>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D56E4" w14:paraId="2B297541"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1FEB458" w14:textId="77777777" w:rsidR="00BD56E4" w:rsidRDefault="00BD56E4" w:rsidP="00BD56E4">
            <w:pPr>
              <w:numPr>
                <w:ilvl w:val="2"/>
                <w:numId w:val="39"/>
              </w:numPr>
              <w:spacing w:after="160" w:line="256" w:lineRule="auto"/>
              <w:ind w:left="0" w:hanging="79"/>
              <w:rPr>
                <w:rFonts w:ascii="GHEA Grapalat" w:eastAsia="GHEA Grapalat" w:hAnsi="GHEA Grapalat" w:cs="GHEA Grapalat"/>
                <w:color w:val="000000"/>
              </w:rPr>
            </w:pPr>
            <w:r>
              <w:rPr>
                <w:rFonts w:ascii="GHEA Grapalat" w:eastAsia="GHEA Grapalat" w:hAnsi="GHEA Grapalat" w:cs="GHEA Grapalat"/>
                <w:color w:val="000000"/>
              </w:rPr>
              <w:t xml:space="preserve">День, месяц, год </w:t>
            </w:r>
            <w:r>
              <w:rPr>
                <w:rFonts w:ascii="GHEA Grapalat" w:eastAsia="GHEA Grapalat" w:hAnsi="GHEA Grapalat" w:cs="GHEA Grapalat"/>
                <w:color w:val="000000"/>
              </w:rPr>
              <w:lastRenderedPageBreak/>
              <w:t>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3597D51" w14:textId="77777777" w:rsidR="00BD56E4" w:rsidRDefault="00BD56E4">
            <w:pPr>
              <w:spacing w:before="240" w:after="240"/>
              <w:rPr>
                <w:rFonts w:ascii="GHEA Grapalat" w:eastAsia="GHEA Grapalat" w:hAnsi="GHEA Grapalat" w:cs="GHEA Grapalat"/>
              </w:rPr>
            </w:pPr>
          </w:p>
        </w:tc>
      </w:tr>
      <w:tr w:rsidR="00BD56E4" w14:paraId="138C038F"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83F682" w14:textId="77777777" w:rsidR="00BD56E4" w:rsidRDefault="00BD56E4" w:rsidP="00BD56E4">
            <w:pPr>
              <w:numPr>
                <w:ilvl w:val="2"/>
                <w:numId w:val="39"/>
              </w:numPr>
              <w:spacing w:after="160" w:line="256" w:lineRule="auto"/>
              <w:ind w:left="0" w:hanging="79"/>
              <w:rPr>
                <w:rFonts w:ascii="GHEA Grapalat" w:eastAsia="GHEA Grapalat" w:hAnsi="GHEA Grapalat" w:cs="GHEA Grapalat"/>
                <w:color w:val="000000"/>
              </w:rPr>
            </w:pPr>
            <w:r>
              <w:rPr>
                <w:rFonts w:ascii="GHEA Grapalat" w:eastAsia="GHEA Grapalat" w:hAnsi="GHEA Grapalat" w:cs="GHEA Grapalat"/>
                <w:color w:val="000000"/>
              </w:rPr>
              <w:t>Количество страниц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194C666" w14:textId="77777777" w:rsidR="00BD56E4" w:rsidRDefault="00BD56E4">
            <w:pPr>
              <w:spacing w:before="240" w:after="240"/>
              <w:rPr>
                <w:rFonts w:ascii="GHEA Grapalat" w:eastAsia="GHEA Grapalat" w:hAnsi="GHEA Grapalat" w:cs="GHEA Grapalat"/>
              </w:rPr>
            </w:pPr>
          </w:p>
        </w:tc>
      </w:tr>
      <w:tr w:rsidR="00BD56E4" w14:paraId="02CBB40F"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D7149E1" w14:textId="77777777" w:rsidR="00BD56E4" w:rsidRDefault="00BD56E4" w:rsidP="00BD56E4">
            <w:pPr>
              <w:numPr>
                <w:ilvl w:val="2"/>
                <w:numId w:val="39"/>
              </w:numPr>
              <w:spacing w:after="160" w:line="256" w:lineRule="auto"/>
              <w:ind w:left="0" w:hanging="79"/>
              <w:rPr>
                <w:rFonts w:ascii="GHEA Grapalat" w:eastAsia="GHEA Grapalat" w:hAnsi="GHEA Grapalat" w:cs="GHEA Grapalat"/>
                <w:color w:val="000000"/>
              </w:rPr>
            </w:pPr>
            <w:r>
              <w:rPr>
                <w:rFonts w:ascii="GHEA Grapalat" w:eastAsia="GHEA Grapalat" w:hAnsi="GHEA Grapalat" w:cs="GHEA Grapalat"/>
                <w:color w:val="000000"/>
              </w:rPr>
              <w:t>Подпись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7E2C4122" w14:textId="77777777" w:rsidR="00BD56E4" w:rsidRDefault="00BD56E4">
            <w:pPr>
              <w:spacing w:before="240" w:after="240"/>
              <w:rPr>
                <w:rFonts w:ascii="GHEA Grapalat" w:eastAsia="GHEA Grapalat" w:hAnsi="GHEA Grapalat" w:cs="GHEA Grapalat"/>
              </w:rPr>
            </w:pPr>
          </w:p>
        </w:tc>
      </w:tr>
    </w:tbl>
    <w:p w14:paraId="5BC75CEB" w14:textId="77777777" w:rsidR="00BD56E4" w:rsidRDefault="00BD56E4" w:rsidP="00BD56E4">
      <w:pPr>
        <w:rPr>
          <w:rFonts w:ascii="GHEA Grapalat" w:eastAsia="GHEA Grapalat" w:hAnsi="GHEA Grapalat" w:cs="GHEA Grapalat"/>
        </w:rPr>
      </w:pPr>
    </w:p>
    <w:p w14:paraId="0A44896E" w14:textId="77777777" w:rsidR="00BD56E4" w:rsidRDefault="00BD56E4" w:rsidP="00BD56E4">
      <w:pPr>
        <w:rPr>
          <w:rFonts w:ascii="GHEA Grapalat" w:eastAsia="GHEA Grapalat" w:hAnsi="GHEA Grapalat" w:cs="GHEA Grapalat"/>
        </w:rPr>
      </w:pPr>
      <w:r>
        <w:rPr>
          <w:rFonts w:ascii="GHEA Grapalat" w:hAnsi="GHEA Grapalat"/>
        </w:rPr>
        <w:br w:type="page"/>
      </w:r>
    </w:p>
    <w:p w14:paraId="0258F437" w14:textId="77777777" w:rsidR="00BD56E4" w:rsidRDefault="00BD56E4" w:rsidP="00BD56E4">
      <w:pPr>
        <w:numPr>
          <w:ilvl w:val="0"/>
          <w:numId w:val="39"/>
        </w:numPr>
        <w:spacing w:after="160" w:line="256"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99D9EC0"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D56E4" w14:paraId="0ADCE054"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EDFEB25" w14:textId="77777777" w:rsidR="00BD56E4" w:rsidRDefault="00BD56E4" w:rsidP="00BD56E4">
            <w:pPr>
              <w:numPr>
                <w:ilvl w:val="2"/>
                <w:numId w:val="39"/>
              </w:numPr>
              <w:spacing w:after="160" w:line="256"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F4CA830" w14:textId="77777777" w:rsidR="00BD56E4" w:rsidRDefault="00BD56E4">
            <w:pPr>
              <w:spacing w:before="240" w:after="240"/>
              <w:rPr>
                <w:rFonts w:ascii="GHEA Grapalat" w:eastAsia="GHEA Grapalat" w:hAnsi="GHEA Grapalat" w:cs="GHEA Grapalat"/>
              </w:rPr>
            </w:pPr>
          </w:p>
        </w:tc>
      </w:tr>
      <w:tr w:rsidR="00BD56E4" w14:paraId="385E0A1B"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96B468"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6E93D4F7" w14:textId="77777777" w:rsidR="00BD56E4" w:rsidRDefault="00BD56E4">
            <w:pPr>
              <w:spacing w:before="240" w:after="240"/>
              <w:rPr>
                <w:rFonts w:ascii="GHEA Grapalat" w:eastAsia="GHEA Grapalat" w:hAnsi="GHEA Grapalat" w:cs="GHEA Grapalat"/>
              </w:rPr>
            </w:pPr>
          </w:p>
        </w:tc>
      </w:tr>
    </w:tbl>
    <w:p w14:paraId="0AB689C0" w14:textId="77777777" w:rsidR="00BD56E4" w:rsidRDefault="00BD56E4" w:rsidP="00BD56E4">
      <w:pPr>
        <w:numPr>
          <w:ilvl w:val="1"/>
          <w:numId w:val="39"/>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D56E4" w14:paraId="17E25786"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CF395C"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3D83127" w14:textId="77777777" w:rsidR="00BD56E4" w:rsidRDefault="00BD56E4">
            <w:pPr>
              <w:spacing w:before="240" w:after="240"/>
              <w:rPr>
                <w:rFonts w:ascii="GHEA Grapalat" w:eastAsia="GHEA Grapalat" w:hAnsi="GHEA Grapalat" w:cs="GHEA Grapalat"/>
              </w:rPr>
            </w:pPr>
          </w:p>
        </w:tc>
      </w:tr>
      <w:tr w:rsidR="00BD56E4" w14:paraId="3D602BC8"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44658D"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7F8C311" w14:textId="77777777" w:rsidR="00BD56E4" w:rsidRDefault="00BD56E4">
            <w:pPr>
              <w:spacing w:before="240" w:after="240"/>
              <w:rPr>
                <w:rFonts w:ascii="GHEA Grapalat" w:eastAsia="GHEA Grapalat" w:hAnsi="GHEA Grapalat" w:cs="GHEA Grapalat"/>
              </w:rPr>
            </w:pPr>
          </w:p>
        </w:tc>
      </w:tr>
      <w:tr w:rsidR="00BD56E4" w14:paraId="3C757E0B"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7C71DF"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A29462A" w14:textId="77777777" w:rsidR="00BD56E4" w:rsidRDefault="00BD56E4">
            <w:pPr>
              <w:spacing w:before="240" w:after="240"/>
              <w:rPr>
                <w:rFonts w:ascii="GHEA Grapalat" w:eastAsia="GHEA Grapalat" w:hAnsi="GHEA Grapalat" w:cs="GHEA Grapalat"/>
              </w:rPr>
            </w:pPr>
          </w:p>
        </w:tc>
      </w:tr>
      <w:tr w:rsidR="00BD56E4" w14:paraId="2A3B9A1D"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713C19"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D1B453A" w14:textId="77777777" w:rsidR="00BD56E4" w:rsidRDefault="00BD56E4">
            <w:pPr>
              <w:spacing w:before="240" w:after="240"/>
              <w:rPr>
                <w:rFonts w:ascii="GHEA Grapalat" w:eastAsia="GHEA Grapalat" w:hAnsi="GHEA Grapalat" w:cs="GHEA Grapalat"/>
              </w:rPr>
            </w:pPr>
          </w:p>
        </w:tc>
      </w:tr>
      <w:tr w:rsidR="00BD56E4" w14:paraId="1779C6B9"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94256C"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D6C86BD" w14:textId="77777777" w:rsidR="00BD56E4" w:rsidRDefault="00BD56E4">
            <w:pPr>
              <w:spacing w:before="240" w:after="240"/>
              <w:rPr>
                <w:rFonts w:ascii="GHEA Grapalat" w:eastAsia="GHEA Grapalat" w:hAnsi="GHEA Grapalat" w:cs="GHEA Grapalat"/>
              </w:rPr>
            </w:pPr>
          </w:p>
        </w:tc>
      </w:tr>
      <w:tr w:rsidR="00BD56E4" w14:paraId="2F0FCA92" w14:textId="77777777" w:rsidTr="00BD56E4">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C95451"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7B4683E" w14:textId="77777777" w:rsidR="00BD56E4" w:rsidRDefault="00BD56E4">
            <w:pPr>
              <w:spacing w:before="240" w:after="240"/>
              <w:rPr>
                <w:rFonts w:ascii="GHEA Grapalat" w:eastAsia="GHEA Grapalat" w:hAnsi="GHEA Grapalat" w:cs="GHEA Grapalat"/>
              </w:rPr>
            </w:pPr>
          </w:p>
        </w:tc>
      </w:tr>
      <w:tr w:rsidR="00BD56E4" w14:paraId="0F5B35F9"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DB17C9"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6F2C3E34" w14:textId="77777777" w:rsidR="00BD56E4" w:rsidRDefault="00BD56E4">
            <w:pPr>
              <w:spacing w:before="240" w:after="240"/>
              <w:rPr>
                <w:rFonts w:ascii="GHEA Grapalat" w:eastAsia="GHEA Grapalat" w:hAnsi="GHEA Grapalat" w:cs="GHEA Grapalat"/>
              </w:rPr>
            </w:pPr>
          </w:p>
        </w:tc>
      </w:tr>
    </w:tbl>
    <w:p w14:paraId="39324648"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D56E4" w14:paraId="7A5DEFEA"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F142B" w14:textId="77777777" w:rsidR="00BD56E4" w:rsidRDefault="00BD56E4" w:rsidP="00BD56E4">
            <w:pPr>
              <w:numPr>
                <w:ilvl w:val="2"/>
                <w:numId w:val="39"/>
              </w:numPr>
              <w:spacing w:after="160" w:line="256" w:lineRule="auto"/>
              <w:ind w:hanging="93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78" w:type="dxa"/>
            <w:tcBorders>
              <w:top w:val="single" w:sz="4" w:space="0" w:color="000000"/>
              <w:left w:val="single" w:sz="4" w:space="0" w:color="000000"/>
              <w:bottom w:val="single" w:sz="4" w:space="0" w:color="000000"/>
              <w:right w:val="single" w:sz="4" w:space="0" w:color="000000"/>
            </w:tcBorders>
            <w:vAlign w:val="center"/>
          </w:tcPr>
          <w:p w14:paraId="3575918F" w14:textId="77777777" w:rsidR="00BD56E4" w:rsidRDefault="00BD56E4">
            <w:pPr>
              <w:spacing w:before="240" w:after="240"/>
              <w:rPr>
                <w:rFonts w:ascii="GHEA Grapalat" w:eastAsia="GHEA Grapalat" w:hAnsi="GHEA Grapalat" w:cs="GHEA Grapalat"/>
              </w:rPr>
            </w:pPr>
          </w:p>
        </w:tc>
      </w:tr>
      <w:tr w:rsidR="00BD56E4" w14:paraId="023633FC"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C9E377" w14:textId="77777777" w:rsidR="00BD56E4" w:rsidRDefault="00BD56E4" w:rsidP="00BD56E4">
            <w:pPr>
              <w:numPr>
                <w:ilvl w:val="2"/>
                <w:numId w:val="39"/>
              </w:numPr>
              <w:ind w:hanging="93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5C27FEA8"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BD56E4">
                  <w:rPr>
                    <w:rFonts w:ascii="MS Gothic" w:eastAsia="MS Gothic" w:hAnsi="MS Gothic" w:cs="GHEA Grapalat" w:hint="eastAsia"/>
                  </w:rPr>
                  <w:t>☐</w:t>
                </w:r>
              </w:sdtContent>
            </w:sdt>
            <w:r w:rsidR="00BD56E4">
              <w:rPr>
                <w:rFonts w:ascii="GHEA Grapalat" w:eastAsia="GHEA Grapalat" w:hAnsi="GHEA Grapalat" w:cs="GHEA Grapalat"/>
              </w:rPr>
              <w:tab/>
              <w:t>Прямое участие</w:t>
            </w:r>
          </w:p>
          <w:p w14:paraId="0561563E"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BD56E4">
                  <w:rPr>
                    <w:rFonts w:ascii="MS Gothic" w:eastAsia="MS Gothic" w:hAnsi="MS Gothic" w:cs="GHEA Grapalat" w:hint="eastAsia"/>
                  </w:rPr>
                  <w:t>☐</w:t>
                </w:r>
              </w:sdtContent>
            </w:sdt>
            <w:r w:rsidR="00BD56E4">
              <w:rPr>
                <w:rFonts w:ascii="GHEA Grapalat" w:eastAsia="GHEA Grapalat" w:hAnsi="GHEA Grapalat" w:cs="GHEA Grapalat"/>
              </w:rPr>
              <w:tab/>
              <w:t>Косвенное участие</w:t>
            </w:r>
          </w:p>
        </w:tc>
      </w:tr>
    </w:tbl>
    <w:p w14:paraId="74750B82" w14:textId="77777777" w:rsidR="00BD56E4" w:rsidRDefault="00BD56E4" w:rsidP="00BD56E4">
      <w:pPr>
        <w:spacing w:before="240"/>
        <w:rPr>
          <w:rFonts w:ascii="GHEA Grapalat" w:eastAsia="GHEA Grapalat" w:hAnsi="GHEA Grapalat" w:cs="GHEA Grapalat"/>
        </w:rPr>
      </w:pPr>
      <w:r>
        <w:rPr>
          <w:rFonts w:ascii="GHEA Grapalat" w:hAnsi="GHEA Grapalat"/>
        </w:rPr>
        <w:lastRenderedPageBreak/>
        <w:br w:type="page"/>
      </w:r>
    </w:p>
    <w:p w14:paraId="49476693" w14:textId="77777777" w:rsidR="00BD56E4" w:rsidRDefault="00BD56E4" w:rsidP="00BD56E4">
      <w:pPr>
        <w:numPr>
          <w:ilvl w:val="0"/>
          <w:numId w:val="39"/>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336F8FB"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D56E4" w14:paraId="2603123F"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FA9E61"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6F9AF056" w14:textId="77777777" w:rsidR="00BD56E4" w:rsidRDefault="00BD56E4">
            <w:pPr>
              <w:spacing w:before="240" w:after="240"/>
              <w:rPr>
                <w:rFonts w:ascii="GHEA Grapalat" w:eastAsia="GHEA Grapalat" w:hAnsi="GHEA Grapalat" w:cs="GHEA Grapalat"/>
              </w:rPr>
            </w:pPr>
          </w:p>
        </w:tc>
      </w:tr>
      <w:tr w:rsidR="00BD56E4" w14:paraId="13E5137A"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DFD03A"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B443D00" w14:textId="77777777" w:rsidR="00BD56E4" w:rsidRDefault="00BD56E4">
            <w:pPr>
              <w:spacing w:before="240" w:after="240"/>
              <w:rPr>
                <w:rFonts w:ascii="GHEA Grapalat" w:eastAsia="GHEA Grapalat" w:hAnsi="GHEA Grapalat" w:cs="GHEA Grapalat"/>
              </w:rPr>
            </w:pPr>
          </w:p>
        </w:tc>
      </w:tr>
      <w:tr w:rsidR="00BD56E4" w14:paraId="6B40CED0"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8E711"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A355668" w14:textId="77777777" w:rsidR="00BD56E4" w:rsidRDefault="00BD56E4">
            <w:pPr>
              <w:spacing w:before="240" w:after="240"/>
              <w:rPr>
                <w:rFonts w:ascii="GHEA Grapalat" w:eastAsia="GHEA Grapalat" w:hAnsi="GHEA Grapalat" w:cs="GHEA Grapalat"/>
              </w:rPr>
            </w:pPr>
          </w:p>
        </w:tc>
      </w:tr>
      <w:tr w:rsidR="00BD56E4" w14:paraId="0E90C145"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4AE54B" w14:textId="77777777" w:rsidR="00BD56E4" w:rsidRDefault="00BD56E4" w:rsidP="00BD56E4">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44B3F18"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Прямое участие</w:t>
            </w:r>
          </w:p>
          <w:p w14:paraId="15C05530"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Косвенное участие</w:t>
            </w:r>
          </w:p>
        </w:tc>
      </w:tr>
    </w:tbl>
    <w:p w14:paraId="62533BB2"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D56E4" w14:paraId="4B72DFDC"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260E61"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5027C9A" w14:textId="77777777" w:rsidR="00BD56E4" w:rsidRDefault="00BD56E4">
            <w:pPr>
              <w:spacing w:before="240" w:after="240"/>
              <w:rPr>
                <w:rFonts w:ascii="GHEA Grapalat" w:eastAsia="GHEA Grapalat" w:hAnsi="GHEA Grapalat" w:cs="GHEA Grapalat"/>
              </w:rPr>
            </w:pPr>
          </w:p>
        </w:tc>
      </w:tr>
      <w:tr w:rsidR="00BD56E4" w14:paraId="7A17BE5E"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02D271" w14:textId="77777777" w:rsidR="00BD56E4" w:rsidRDefault="00BD56E4" w:rsidP="00BD56E4">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44FF286" w14:textId="77777777" w:rsidR="00BD56E4" w:rsidRDefault="00BD56E4">
            <w:pPr>
              <w:spacing w:before="240" w:after="240"/>
              <w:rPr>
                <w:rFonts w:ascii="GHEA Grapalat" w:eastAsia="GHEA Grapalat" w:hAnsi="GHEA Grapalat" w:cs="GHEA Grapalat"/>
              </w:rPr>
            </w:pPr>
          </w:p>
        </w:tc>
      </w:tr>
      <w:tr w:rsidR="00BD56E4" w14:paraId="0C64E762"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BEF051F"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1BA46289" w14:textId="77777777" w:rsidR="00BD56E4" w:rsidRDefault="00BD56E4">
            <w:pPr>
              <w:spacing w:before="240" w:after="240"/>
              <w:rPr>
                <w:rFonts w:ascii="GHEA Grapalat" w:eastAsia="GHEA Grapalat" w:hAnsi="GHEA Grapalat" w:cs="GHEA Grapalat"/>
              </w:rPr>
            </w:pPr>
          </w:p>
        </w:tc>
      </w:tr>
      <w:tr w:rsidR="00BD56E4" w14:paraId="43DE576E"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0D4444" w14:textId="77777777" w:rsidR="00BD56E4" w:rsidRDefault="00BD56E4" w:rsidP="00BD56E4">
            <w:pPr>
              <w:numPr>
                <w:ilvl w:val="2"/>
                <w:numId w:val="39"/>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60097E2"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Прямое участие</w:t>
            </w:r>
          </w:p>
          <w:p w14:paraId="2FCF6EE7"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Косвенное участие</w:t>
            </w:r>
          </w:p>
        </w:tc>
      </w:tr>
    </w:tbl>
    <w:p w14:paraId="43CCE3B0" w14:textId="77777777" w:rsidR="00BD56E4" w:rsidRDefault="00BD56E4" w:rsidP="00BD56E4">
      <w:pPr>
        <w:rPr>
          <w:rFonts w:ascii="GHEA Grapalat" w:eastAsia="GHEA Grapalat" w:hAnsi="GHEA Grapalat" w:cs="GHEA Grapalat"/>
          <w:b/>
        </w:rPr>
      </w:pPr>
      <w:r>
        <w:rPr>
          <w:rFonts w:ascii="GHEA Grapalat" w:hAnsi="GHEA Grapalat"/>
        </w:rPr>
        <w:br w:type="page"/>
      </w:r>
    </w:p>
    <w:p w14:paraId="2647B0C7" w14:textId="77777777" w:rsidR="00BD56E4" w:rsidRDefault="00BD56E4" w:rsidP="00BD56E4">
      <w:pPr>
        <w:numPr>
          <w:ilvl w:val="0"/>
          <w:numId w:val="39"/>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75593F7" w14:textId="77777777" w:rsidR="00BD56E4" w:rsidRDefault="00BD56E4" w:rsidP="00BD56E4">
      <w:pPr>
        <w:numPr>
          <w:ilvl w:val="1"/>
          <w:numId w:val="39"/>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D56E4" w14:paraId="5D5BB229"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1A441F"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1FB4277D" w14:textId="77777777" w:rsidR="00BD56E4" w:rsidRDefault="00BD56E4">
            <w:pPr>
              <w:spacing w:before="240" w:after="240"/>
              <w:rPr>
                <w:rFonts w:ascii="GHEA Grapalat" w:eastAsia="GHEA Grapalat" w:hAnsi="GHEA Grapalat" w:cs="GHEA Grapalat"/>
              </w:rPr>
            </w:pPr>
          </w:p>
        </w:tc>
      </w:tr>
      <w:tr w:rsidR="00BD56E4" w14:paraId="5FDF16BA"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CEC13D"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13D7FBAF" w14:textId="77777777" w:rsidR="00BD56E4" w:rsidRDefault="00BD56E4">
            <w:pPr>
              <w:spacing w:before="240" w:after="240"/>
              <w:rPr>
                <w:rFonts w:ascii="GHEA Grapalat" w:eastAsia="GHEA Grapalat" w:hAnsi="GHEA Grapalat" w:cs="GHEA Grapalat"/>
              </w:rPr>
            </w:pPr>
          </w:p>
        </w:tc>
      </w:tr>
      <w:tr w:rsidR="00BD56E4" w14:paraId="53FFB175"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77D995"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6CE2CDD7" w14:textId="77777777" w:rsidR="00BD56E4" w:rsidRDefault="00BD56E4">
            <w:pPr>
              <w:spacing w:before="240" w:after="240"/>
              <w:rPr>
                <w:rFonts w:ascii="GHEA Grapalat" w:eastAsia="GHEA Grapalat" w:hAnsi="GHEA Grapalat" w:cs="GHEA Grapalat"/>
              </w:rPr>
            </w:pPr>
          </w:p>
        </w:tc>
      </w:tr>
      <w:tr w:rsidR="00BD56E4" w14:paraId="09AD7471"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47B531"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40FECA8E" w14:textId="77777777" w:rsidR="00BD56E4" w:rsidRDefault="00BD56E4">
            <w:pPr>
              <w:spacing w:before="240" w:after="240"/>
              <w:rPr>
                <w:rFonts w:ascii="GHEA Grapalat" w:eastAsia="GHEA Grapalat" w:hAnsi="GHEA Grapalat" w:cs="GHEA Grapalat"/>
              </w:rPr>
            </w:pPr>
          </w:p>
        </w:tc>
      </w:tr>
      <w:tr w:rsidR="00BD56E4" w14:paraId="70764C2C"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58D822"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11687C54" w14:textId="77777777" w:rsidR="00BD56E4" w:rsidRDefault="00BD56E4">
            <w:pPr>
              <w:spacing w:before="240" w:after="240"/>
              <w:rPr>
                <w:rFonts w:ascii="GHEA Grapalat" w:eastAsia="GHEA Grapalat" w:hAnsi="GHEA Grapalat" w:cs="GHEA Grapalat"/>
              </w:rPr>
            </w:pPr>
          </w:p>
        </w:tc>
      </w:tr>
      <w:tr w:rsidR="00BD56E4" w14:paraId="13FB2EDF" w14:textId="77777777" w:rsidTr="00BD56E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5533E4"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30B467B4" w14:textId="77777777" w:rsidR="00BD56E4" w:rsidRDefault="00BD56E4">
            <w:pPr>
              <w:spacing w:before="240" w:after="240"/>
              <w:rPr>
                <w:rFonts w:ascii="GHEA Grapalat" w:eastAsia="GHEA Grapalat" w:hAnsi="GHEA Grapalat" w:cs="GHEA Grapalat"/>
              </w:rPr>
            </w:pPr>
          </w:p>
        </w:tc>
      </w:tr>
    </w:tbl>
    <w:p w14:paraId="2641E99E" w14:textId="77777777" w:rsidR="00BD56E4" w:rsidRDefault="00BD56E4" w:rsidP="00BD56E4">
      <w:pPr>
        <w:numPr>
          <w:ilvl w:val="1"/>
          <w:numId w:val="39"/>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Документ, удостоверяющий личность</w:t>
      </w:r>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BD56E4" w14:paraId="248F6339" w14:textId="77777777" w:rsidTr="00BD56E4">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AC2C9D"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6D38512F" w14:textId="77777777" w:rsidR="00BD56E4" w:rsidRDefault="00BD56E4">
            <w:pPr>
              <w:spacing w:before="240" w:after="240"/>
              <w:rPr>
                <w:rFonts w:ascii="GHEA Grapalat" w:eastAsia="GHEA Grapalat" w:hAnsi="GHEA Grapalat" w:cs="GHEA Grapalat"/>
              </w:rPr>
            </w:pPr>
          </w:p>
        </w:tc>
      </w:tr>
      <w:tr w:rsidR="00BD56E4" w14:paraId="573FD7CA" w14:textId="77777777" w:rsidTr="00BD56E4">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DE51F5"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0AFAEC17" w14:textId="77777777" w:rsidR="00BD56E4" w:rsidRDefault="00BD56E4">
            <w:pPr>
              <w:spacing w:before="240" w:after="240"/>
              <w:rPr>
                <w:rFonts w:ascii="GHEA Grapalat" w:eastAsia="GHEA Grapalat" w:hAnsi="GHEA Grapalat" w:cs="GHEA Grapalat"/>
              </w:rPr>
            </w:pPr>
          </w:p>
        </w:tc>
      </w:tr>
      <w:tr w:rsidR="00BD56E4" w14:paraId="57781197" w14:textId="77777777" w:rsidTr="00BD56E4">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464B61" w14:textId="77777777" w:rsidR="00BD56E4" w:rsidRDefault="00BD56E4" w:rsidP="00BD56E4">
            <w:pPr>
              <w:numPr>
                <w:ilvl w:val="2"/>
                <w:numId w:val="39"/>
              </w:numPr>
              <w:spacing w:after="160" w:line="256" w:lineRule="auto"/>
              <w:ind w:left="317" w:hanging="283"/>
              <w:rPr>
                <w:rFonts w:ascii="GHEA Grapalat" w:eastAsia="GHEA Grapalat" w:hAnsi="GHEA Grapalat" w:cs="GHEA Grapalat"/>
                <w:color w:val="000000"/>
              </w:rPr>
            </w:pPr>
            <w:r>
              <w:rPr>
                <w:rFonts w:ascii="GHEA Grapalat" w:eastAsia="GHEA Grapalat" w:hAnsi="GHEA Grapalat" w:cs="GHEA Grapalat"/>
                <w:color w:val="000000"/>
              </w:rPr>
              <w:t>День, месяц, год предоставления</w:t>
            </w:r>
          </w:p>
        </w:tc>
        <w:tc>
          <w:tcPr>
            <w:tcW w:w="6096" w:type="dxa"/>
            <w:tcBorders>
              <w:top w:val="single" w:sz="4" w:space="0" w:color="000000"/>
              <w:left w:val="single" w:sz="4" w:space="0" w:color="000000"/>
              <w:bottom w:val="single" w:sz="4" w:space="0" w:color="000000"/>
              <w:right w:val="single" w:sz="4" w:space="0" w:color="000000"/>
            </w:tcBorders>
            <w:vAlign w:val="center"/>
          </w:tcPr>
          <w:p w14:paraId="6EC6B0C3" w14:textId="77777777" w:rsidR="00BD56E4" w:rsidRDefault="00BD56E4">
            <w:pPr>
              <w:spacing w:before="240" w:after="240"/>
              <w:rPr>
                <w:rFonts w:ascii="GHEA Grapalat" w:eastAsia="GHEA Grapalat" w:hAnsi="GHEA Grapalat" w:cs="GHEA Grapalat"/>
              </w:rPr>
            </w:pPr>
          </w:p>
        </w:tc>
      </w:tr>
      <w:tr w:rsidR="00BD56E4" w14:paraId="17E66522" w14:textId="77777777" w:rsidTr="00BD56E4">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47A54C" w14:textId="77777777" w:rsidR="00BD56E4" w:rsidRDefault="00BD56E4" w:rsidP="00BD56E4">
            <w:pPr>
              <w:numPr>
                <w:ilvl w:val="2"/>
                <w:numId w:val="39"/>
              </w:numPr>
              <w:spacing w:after="160" w:line="256" w:lineRule="auto"/>
              <w:ind w:left="34" w:firstLine="0"/>
              <w:rPr>
                <w:rFonts w:ascii="GHEA Grapalat" w:eastAsia="GHEA Grapalat" w:hAnsi="GHEA Grapalat" w:cs="GHEA Grapalat"/>
                <w:color w:val="000000"/>
              </w:rPr>
            </w:pPr>
            <w:r>
              <w:rPr>
                <w:rFonts w:ascii="GHEA Grapalat" w:eastAsia="GHEA Grapalat" w:hAnsi="GHEA Grapalat" w:cs="GHEA Grapalat"/>
                <w:color w:val="000000"/>
              </w:rPr>
              <w:t>Предоставляющий орган</w:t>
            </w:r>
          </w:p>
        </w:tc>
        <w:tc>
          <w:tcPr>
            <w:tcW w:w="6096" w:type="dxa"/>
            <w:tcBorders>
              <w:top w:val="single" w:sz="4" w:space="0" w:color="000000"/>
              <w:left w:val="single" w:sz="4" w:space="0" w:color="000000"/>
              <w:bottom w:val="single" w:sz="4" w:space="0" w:color="000000"/>
              <w:right w:val="single" w:sz="4" w:space="0" w:color="000000"/>
            </w:tcBorders>
            <w:vAlign w:val="center"/>
          </w:tcPr>
          <w:p w14:paraId="3B9D2D7A" w14:textId="77777777" w:rsidR="00BD56E4" w:rsidRDefault="00BD56E4">
            <w:pPr>
              <w:spacing w:before="240" w:after="240"/>
              <w:rPr>
                <w:rFonts w:ascii="GHEA Grapalat" w:eastAsia="GHEA Grapalat" w:hAnsi="GHEA Grapalat" w:cs="GHEA Grapalat"/>
              </w:rPr>
            </w:pPr>
          </w:p>
        </w:tc>
      </w:tr>
      <w:tr w:rsidR="00BD56E4" w14:paraId="030C8FDE" w14:textId="77777777" w:rsidTr="00BD56E4">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C28B96"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НЗОУ или эквивалентный номер</w:t>
            </w:r>
          </w:p>
        </w:tc>
        <w:tc>
          <w:tcPr>
            <w:tcW w:w="6096" w:type="dxa"/>
            <w:tcBorders>
              <w:top w:val="single" w:sz="4" w:space="0" w:color="000000"/>
              <w:left w:val="single" w:sz="4" w:space="0" w:color="000000"/>
              <w:bottom w:val="single" w:sz="4" w:space="0" w:color="000000"/>
              <w:right w:val="single" w:sz="4" w:space="0" w:color="000000"/>
            </w:tcBorders>
            <w:vAlign w:val="center"/>
          </w:tcPr>
          <w:p w14:paraId="4E71E936" w14:textId="77777777" w:rsidR="00BD56E4" w:rsidRDefault="00BD56E4">
            <w:pPr>
              <w:spacing w:before="240" w:after="240"/>
              <w:rPr>
                <w:rFonts w:ascii="GHEA Grapalat" w:eastAsia="GHEA Grapalat" w:hAnsi="GHEA Grapalat" w:cs="GHEA Grapalat"/>
              </w:rPr>
            </w:pPr>
          </w:p>
        </w:tc>
      </w:tr>
    </w:tbl>
    <w:p w14:paraId="13F7E38F"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D56E4" w14:paraId="6B6CA70A" w14:textId="77777777" w:rsidTr="00BD56E4">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E1A95D"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172B190C" w14:textId="77777777" w:rsidR="00BD56E4" w:rsidRDefault="00BD56E4">
            <w:pPr>
              <w:spacing w:before="240" w:after="240"/>
              <w:rPr>
                <w:rFonts w:ascii="GHEA Grapalat" w:eastAsia="GHEA Grapalat" w:hAnsi="GHEA Grapalat" w:cs="GHEA Grapalat"/>
              </w:rPr>
            </w:pPr>
          </w:p>
        </w:tc>
      </w:tr>
      <w:tr w:rsidR="00BD56E4" w14:paraId="196854ED" w14:textId="77777777" w:rsidTr="00BD56E4">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5127FD"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3E77EA67" w14:textId="77777777" w:rsidR="00BD56E4" w:rsidRDefault="00BD56E4">
            <w:pPr>
              <w:spacing w:before="240" w:after="240"/>
              <w:rPr>
                <w:rFonts w:ascii="GHEA Grapalat" w:eastAsia="GHEA Grapalat" w:hAnsi="GHEA Grapalat" w:cs="GHEA Grapalat"/>
              </w:rPr>
            </w:pPr>
          </w:p>
        </w:tc>
      </w:tr>
      <w:tr w:rsidR="00BD56E4" w14:paraId="18DCAE0C" w14:textId="77777777" w:rsidTr="00BD56E4">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8EC3F7" w14:textId="77777777" w:rsidR="00BD56E4" w:rsidRDefault="00BD56E4" w:rsidP="00BD56E4">
            <w:pPr>
              <w:numPr>
                <w:ilvl w:val="2"/>
                <w:numId w:val="39"/>
              </w:numPr>
              <w:spacing w:after="160" w:line="256"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4A00B997" w14:textId="77777777" w:rsidR="00BD56E4" w:rsidRDefault="00BD56E4">
            <w:pPr>
              <w:spacing w:before="240" w:after="240"/>
              <w:rPr>
                <w:rFonts w:ascii="GHEA Grapalat" w:eastAsia="GHEA Grapalat" w:hAnsi="GHEA Grapalat" w:cs="GHEA Grapalat"/>
              </w:rPr>
            </w:pPr>
          </w:p>
        </w:tc>
      </w:tr>
      <w:tr w:rsidR="00BD56E4" w14:paraId="1AE6D59E" w14:textId="77777777" w:rsidTr="00BD56E4">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0DD42E" w14:textId="77777777" w:rsidR="00BD56E4" w:rsidRDefault="00BD56E4" w:rsidP="00BD56E4">
            <w:pPr>
              <w:numPr>
                <w:ilvl w:val="2"/>
                <w:numId w:val="39"/>
              </w:numPr>
              <w:spacing w:after="160" w:line="256" w:lineRule="auto"/>
              <w:ind w:left="426" w:hanging="426"/>
              <w:rPr>
                <w:rFonts w:ascii="GHEA Grapalat" w:eastAsia="GHEA Grapalat" w:hAnsi="GHEA Grapalat" w:cs="GHEA Grapalat"/>
                <w:color w:val="000000"/>
              </w:rPr>
            </w:pPr>
            <w:r>
              <w:rPr>
                <w:rFonts w:ascii="GHEA Grapalat" w:eastAsia="GHEA Grapalat" w:hAnsi="GHEA Grapalat" w:cs="GHEA Grapalat"/>
                <w:color w:val="000000"/>
              </w:rPr>
              <w:lastRenderedPageBreak/>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5E91D009" w14:textId="77777777" w:rsidR="00BD56E4" w:rsidRDefault="00BD56E4">
            <w:pPr>
              <w:spacing w:before="240" w:after="240"/>
              <w:rPr>
                <w:rFonts w:ascii="GHEA Grapalat" w:eastAsia="GHEA Grapalat" w:hAnsi="GHEA Grapalat" w:cs="GHEA Grapalat"/>
              </w:rPr>
            </w:pPr>
          </w:p>
        </w:tc>
      </w:tr>
    </w:tbl>
    <w:p w14:paraId="249DDAE7" w14:textId="77777777" w:rsidR="00BD56E4" w:rsidRDefault="00BD56E4" w:rsidP="00BD56E4">
      <w:pPr>
        <w:numPr>
          <w:ilvl w:val="1"/>
          <w:numId w:val="39"/>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D56E4" w14:paraId="65E9A8B2"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E394DA"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73D24D3A" w14:textId="77777777" w:rsidR="00BD56E4" w:rsidRDefault="00BD56E4">
            <w:pPr>
              <w:spacing w:before="240" w:after="240"/>
              <w:rPr>
                <w:rFonts w:ascii="GHEA Grapalat" w:eastAsia="GHEA Grapalat" w:hAnsi="GHEA Grapalat" w:cs="GHEA Grapalat"/>
              </w:rPr>
            </w:pPr>
          </w:p>
        </w:tc>
      </w:tr>
      <w:tr w:rsidR="00BD56E4" w14:paraId="17C07E7E"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F9B3F7"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3979FBDF" w14:textId="77777777" w:rsidR="00BD56E4" w:rsidRDefault="00BD56E4">
            <w:pPr>
              <w:spacing w:before="240" w:after="240"/>
              <w:rPr>
                <w:rFonts w:ascii="GHEA Grapalat" w:eastAsia="GHEA Grapalat" w:hAnsi="GHEA Grapalat" w:cs="GHEA Grapalat"/>
              </w:rPr>
            </w:pPr>
          </w:p>
        </w:tc>
      </w:tr>
      <w:tr w:rsidR="00BD56E4" w14:paraId="30744BA7"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C17181"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6E2C3182" w14:textId="77777777" w:rsidR="00BD56E4" w:rsidRDefault="00BD56E4">
            <w:pPr>
              <w:spacing w:before="240" w:after="240"/>
              <w:rPr>
                <w:rFonts w:ascii="GHEA Grapalat" w:eastAsia="GHEA Grapalat" w:hAnsi="GHEA Grapalat" w:cs="GHEA Grapalat"/>
              </w:rPr>
            </w:pPr>
          </w:p>
        </w:tc>
      </w:tr>
      <w:tr w:rsidR="00BD56E4" w14:paraId="6610E266"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8871038"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70862A47" w14:textId="77777777" w:rsidR="00BD56E4" w:rsidRDefault="00BD56E4">
            <w:pPr>
              <w:spacing w:before="240" w:after="240"/>
              <w:rPr>
                <w:rFonts w:ascii="GHEA Grapalat" w:eastAsia="GHEA Grapalat" w:hAnsi="GHEA Grapalat" w:cs="GHEA Grapalat"/>
              </w:rPr>
            </w:pPr>
          </w:p>
        </w:tc>
      </w:tr>
    </w:tbl>
    <w:p w14:paraId="30CA3F98" w14:textId="77777777" w:rsidR="00BD56E4" w:rsidRDefault="00BD56E4" w:rsidP="00BD56E4">
      <w:pPr>
        <w:numPr>
          <w:ilvl w:val="1"/>
          <w:numId w:val="39"/>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D56E4" w14:paraId="5D5551BD" w14:textId="77777777" w:rsidTr="00BD56E4">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9F66A35" w14:textId="77777777" w:rsidR="00BD56E4" w:rsidRDefault="0000000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r>
            <w:r w:rsidR="00BD56E4">
              <w:rPr>
                <w:rFonts w:ascii="GHEA Grapalat" w:eastAsia="GHEA Grapalat" w:hAnsi="GHEA Grapalat" w:cs="GHEA Grapalat"/>
                <w:lang w:val="hy-AM"/>
              </w:rPr>
              <w:t>а</w:t>
            </w:r>
            <w:r w:rsidR="00BD56E4">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D56E4" w14:paraId="4455E9A4" w14:textId="77777777" w:rsidTr="00BD56E4">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2D9B60"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AE71F0" w14:textId="77777777" w:rsidR="00BD56E4" w:rsidRDefault="00BD56E4">
            <w:pPr>
              <w:spacing w:before="240" w:after="240"/>
              <w:rPr>
                <w:rFonts w:ascii="GHEA Grapalat" w:eastAsia="GHEA Grapalat" w:hAnsi="GHEA Grapalat" w:cs="GHEA Grapalat"/>
              </w:rPr>
            </w:pPr>
          </w:p>
        </w:tc>
      </w:tr>
      <w:tr w:rsidR="00BD56E4" w14:paraId="6685C9AE" w14:textId="77777777" w:rsidTr="00BD56E4">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F1102C"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7106286C" w14:textId="77777777" w:rsidR="00BD56E4" w:rsidRDefault="00000000">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Прямое участие</w:t>
            </w:r>
          </w:p>
          <w:p w14:paraId="1449992B" w14:textId="77777777" w:rsidR="00BD56E4" w:rsidRDefault="00000000">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Косвенное участие</w:t>
            </w:r>
          </w:p>
        </w:tc>
      </w:tr>
      <w:tr w:rsidR="00BD56E4" w14:paraId="7E1528C2" w14:textId="77777777" w:rsidTr="00BD56E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59707DB"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r>
            <w:r w:rsidR="00BD56E4">
              <w:rPr>
                <w:rFonts w:ascii="GHEA Grapalat" w:eastAsia="GHEA Grapalat" w:hAnsi="GHEA Grapalat" w:cs="GHEA Grapalat"/>
                <w:lang w:val="hy-AM"/>
              </w:rPr>
              <w:t>б</w:t>
            </w:r>
            <w:r w:rsidR="00BD56E4">
              <w:rPr>
                <w:rFonts w:eastAsia="Cambria Math"/>
              </w:rPr>
              <w:t>․</w:t>
            </w:r>
            <w:r w:rsidR="00BD5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BD56E4" w14:paraId="2BB048DC" w14:textId="77777777" w:rsidTr="00BD56E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CC99044" w14:textId="77777777" w:rsidR="00BD56E4" w:rsidRDefault="0000000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r>
            <w:r w:rsidR="00BD56E4">
              <w:rPr>
                <w:rFonts w:ascii="GHEA Grapalat" w:eastAsia="GHEA Grapalat" w:hAnsi="GHEA Grapalat" w:cs="GHEA Grapalat"/>
                <w:lang w:val="hy-AM"/>
              </w:rPr>
              <w:t>в</w:t>
            </w:r>
            <w:r w:rsidR="00BD56E4">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BD56E4">
              <w:rPr>
                <w:rFonts w:ascii="GHEA Grapalat" w:eastAsia="GHEA Grapalat" w:hAnsi="GHEA Grapalat" w:cs="GHEA Grapalat"/>
                <w:lang w:val="hy-AM"/>
              </w:rPr>
              <w:t>б</w:t>
            </w:r>
            <w:r w:rsidR="00BD56E4">
              <w:rPr>
                <w:rFonts w:ascii="GHEA Grapalat" w:eastAsia="GHEA Grapalat" w:hAnsi="GHEA Grapalat" w:cs="GHEA Grapalat"/>
              </w:rPr>
              <w:t>"</w:t>
            </w:r>
          </w:p>
        </w:tc>
      </w:tr>
    </w:tbl>
    <w:p w14:paraId="24E7F6B1"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D56E4" w14:paraId="1192A877" w14:textId="77777777" w:rsidTr="00BD56E4">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EFA4D0" w14:textId="77777777" w:rsidR="00BD56E4" w:rsidRDefault="0000000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r>
            <w:r w:rsidR="00BD56E4">
              <w:rPr>
                <w:rFonts w:ascii="GHEA Grapalat" w:eastAsia="GHEA Grapalat" w:hAnsi="GHEA Grapalat" w:cs="GHEA Grapalat"/>
                <w:lang w:val="hy-AM"/>
              </w:rPr>
              <w:t>а</w:t>
            </w:r>
            <w:r w:rsidR="00BD56E4">
              <w:rPr>
                <w:rFonts w:eastAsia="Cambria Math"/>
              </w:rPr>
              <w:t>․</w:t>
            </w:r>
            <w:r w:rsidR="00BD56E4">
              <w:rPr>
                <w:rFonts w:ascii="GHEA Grapalat" w:eastAsia="Cambria Math" w:hAnsi="GHEA Grapalat" w:cs="Cambria Math"/>
              </w:rPr>
              <w:t xml:space="preserve"> </w:t>
            </w:r>
            <w:r w:rsidR="00BD56E4">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D56E4" w14:paraId="10B2AB5F" w14:textId="77777777" w:rsidTr="00BD56E4">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559C18"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14:paraId="69522DC4" w14:textId="77777777" w:rsidR="00BD56E4" w:rsidRDefault="00BD56E4">
            <w:pPr>
              <w:spacing w:before="240" w:after="240"/>
              <w:rPr>
                <w:rFonts w:ascii="GHEA Grapalat" w:eastAsia="GHEA Grapalat" w:hAnsi="GHEA Grapalat" w:cs="GHEA Grapalat"/>
              </w:rPr>
            </w:pPr>
          </w:p>
        </w:tc>
      </w:tr>
      <w:tr w:rsidR="00BD56E4" w14:paraId="2A1C5167" w14:textId="77777777" w:rsidTr="00BD56E4">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6515F5"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0E08258F" w14:textId="77777777" w:rsidR="00BD56E4" w:rsidRDefault="00000000">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Прямое участие</w:t>
            </w:r>
          </w:p>
          <w:p w14:paraId="69959259" w14:textId="77777777" w:rsidR="00BD56E4" w:rsidRDefault="00000000">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Косвенное участие</w:t>
            </w:r>
          </w:p>
        </w:tc>
      </w:tr>
      <w:tr w:rsidR="00BD56E4" w14:paraId="0908EF88" w14:textId="77777777" w:rsidTr="00BD56E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B6B9391"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r>
            <w:r w:rsidR="00BD56E4">
              <w:rPr>
                <w:rFonts w:ascii="GHEA Grapalat" w:eastAsia="GHEA Grapalat" w:hAnsi="GHEA Grapalat" w:cs="GHEA Grapalat"/>
                <w:lang w:val="hy-AM"/>
              </w:rPr>
              <w:t>б</w:t>
            </w:r>
            <w:r w:rsidR="00BD56E4">
              <w:rPr>
                <w:rFonts w:eastAsia="Cambria Math"/>
              </w:rPr>
              <w:t>․</w:t>
            </w:r>
            <w:r w:rsidR="00BD56E4">
              <w:rPr>
                <w:rFonts w:ascii="GHEA Grapalat" w:eastAsia="Cambria Math" w:hAnsi="GHEA Grapalat" w:cs="Cambria Math"/>
              </w:rPr>
              <w:t xml:space="preserve"> </w:t>
            </w:r>
            <w:r w:rsidR="00BD56E4">
              <w:rPr>
                <w:rFonts w:ascii="GHEA Grapalat" w:eastAsia="GHEA Grapalat" w:hAnsi="GHEA Grapalat" w:cs="GHEA Grapalat"/>
              </w:rPr>
              <w:t xml:space="preserve">имеет право назначать или </w:t>
            </w:r>
            <w:r w:rsidR="00BD56E4">
              <w:rPr>
                <w:rFonts w:ascii="GHEA Grapalat" w:eastAsia="GHEA Grapalat" w:hAnsi="GHEA Grapalat" w:cs="GHEA Grapalat"/>
                <w:lang w:eastAsia="hy-AM"/>
              </w:rPr>
              <w:t>освобождать</w:t>
            </w:r>
            <w:r w:rsidR="00BD56E4">
              <w:rPr>
                <w:rFonts w:ascii="GHEA Grapalat" w:eastAsia="GHEA Grapalat" w:hAnsi="GHEA Grapalat" w:cs="GHEA Grapalat"/>
              </w:rPr>
              <w:t xml:space="preserve"> большинство членов органов управления юридического лица</w:t>
            </w:r>
          </w:p>
        </w:tc>
      </w:tr>
      <w:tr w:rsidR="00BD56E4" w14:paraId="5F0C4D02" w14:textId="77777777" w:rsidTr="00BD56E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6D9DD51"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r>
            <w:r w:rsidR="00BD56E4">
              <w:rPr>
                <w:rFonts w:ascii="GHEA Grapalat" w:eastAsia="GHEA Grapalat" w:hAnsi="GHEA Grapalat" w:cs="GHEA Grapalat"/>
                <w:lang w:val="hy-AM"/>
              </w:rPr>
              <w:t>в</w:t>
            </w:r>
            <w:r w:rsidR="00BD56E4">
              <w:rPr>
                <w:rFonts w:eastAsia="Cambria Math"/>
              </w:rPr>
              <w:t>․</w:t>
            </w:r>
            <w:r w:rsidR="00BD56E4">
              <w:rPr>
                <w:rFonts w:ascii="GHEA Grapalat" w:eastAsia="Cambria Math" w:hAnsi="GHEA Grapalat" w:cs="Cambria Math"/>
              </w:rPr>
              <w:t xml:space="preserve"> </w:t>
            </w:r>
            <w:r w:rsidR="00BD56E4">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D56E4" w14:paraId="0BD5266D" w14:textId="77777777" w:rsidTr="00BD56E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5F324BC"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r>
            <w:r w:rsidR="00BD56E4">
              <w:rPr>
                <w:rFonts w:ascii="GHEA Grapalat" w:eastAsia="GHEA Grapalat" w:hAnsi="GHEA Grapalat" w:cs="GHEA Grapalat"/>
                <w:lang w:val="hy-AM"/>
              </w:rPr>
              <w:t>г</w:t>
            </w:r>
            <w:r w:rsidR="00BD56E4">
              <w:rPr>
                <w:rFonts w:eastAsia="Cambria Math"/>
              </w:rPr>
              <w:t>․</w:t>
            </w:r>
            <w:r w:rsidR="00BD56E4">
              <w:rPr>
                <w:rFonts w:ascii="GHEA Grapalat" w:eastAsia="Cambria Math" w:hAnsi="GHEA Grapalat" w:cs="Cambria Math"/>
              </w:rPr>
              <w:t xml:space="preserve"> </w:t>
            </w:r>
            <w:r w:rsidR="00BD56E4">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BD56E4" w14:paraId="48AD9F4B" w14:textId="77777777" w:rsidTr="00BD56E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B2FED41" w14:textId="77777777" w:rsidR="00BD56E4"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r>
            <w:r w:rsidR="00BD56E4">
              <w:rPr>
                <w:rFonts w:ascii="GHEA Grapalat" w:eastAsia="GHEA Grapalat" w:hAnsi="GHEA Grapalat" w:cs="GHEA Grapalat"/>
                <w:lang w:val="hy-AM"/>
              </w:rPr>
              <w:t>д</w:t>
            </w:r>
            <w:r w:rsidR="00BD56E4">
              <w:rPr>
                <w:rFonts w:eastAsia="Cambria Math"/>
              </w:rPr>
              <w:t>․</w:t>
            </w:r>
            <w:r w:rsidR="00BD56E4">
              <w:rPr>
                <w:rFonts w:ascii="GHEA Grapalat" w:eastAsia="Cambria Math" w:hAnsi="GHEA Grapalat" w:cs="Cambria Math"/>
              </w:rPr>
              <w:t xml:space="preserve"> </w:t>
            </w:r>
            <w:r w:rsidR="00BD56E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7C4E16E" w14:textId="77777777" w:rsidR="00BD56E4" w:rsidRDefault="00BD56E4" w:rsidP="00BD56E4">
      <w:pPr>
        <w:numPr>
          <w:ilvl w:val="1"/>
          <w:numId w:val="39"/>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 xml:space="preserve">Информация о статусе реального </w:t>
      </w:r>
      <w:proofErr w:type="spellStart"/>
      <w:r>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фициара</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BD56E4" w14:paraId="12BF61E7"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70902FD" w14:textId="77777777" w:rsidR="00BD56E4" w:rsidRDefault="00BD56E4" w:rsidP="00BD56E4">
            <w:pPr>
              <w:numPr>
                <w:ilvl w:val="2"/>
                <w:numId w:val="39"/>
              </w:numPr>
              <w:spacing w:after="160" w:line="256"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5FC48F6E" w14:textId="77777777" w:rsidR="00BD56E4" w:rsidRDefault="00BD56E4">
            <w:pPr>
              <w:spacing w:before="240" w:after="240"/>
              <w:rPr>
                <w:rFonts w:ascii="GHEA Grapalat" w:eastAsia="GHEA Grapalat" w:hAnsi="GHEA Grapalat" w:cs="GHEA Grapalat"/>
              </w:rPr>
            </w:pPr>
          </w:p>
        </w:tc>
      </w:tr>
      <w:tr w:rsidR="00BD56E4" w14:paraId="49630DAD"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1BA6D2" w14:textId="77777777" w:rsidR="00BD56E4" w:rsidRDefault="00BD56E4" w:rsidP="00BD56E4">
            <w:pPr>
              <w:numPr>
                <w:ilvl w:val="2"/>
                <w:numId w:val="39"/>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t>Осуществление контроля за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66DBA033" w14:textId="77777777" w:rsidR="00BD56E4" w:rsidRDefault="00000000">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Отдельно</w:t>
            </w:r>
          </w:p>
          <w:p w14:paraId="129DC389" w14:textId="77777777" w:rsidR="00BD56E4" w:rsidRDefault="0000000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Совместно с аффилированными лицами</w:t>
            </w:r>
          </w:p>
        </w:tc>
      </w:tr>
      <w:tr w:rsidR="00BD56E4" w14:paraId="219A3BA0"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8107472" w14:textId="77777777" w:rsidR="00BD56E4" w:rsidRDefault="00BD56E4" w:rsidP="00BD56E4">
            <w:pPr>
              <w:numPr>
                <w:ilvl w:val="2"/>
                <w:numId w:val="39"/>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Pr>
                <w:rFonts w:ascii="GHEA Grapalat" w:eastAsia="GHEA Grapalat" w:hAnsi="GHEA Grapalat" w:cs="GHEA Grapalat"/>
                <w:color w:val="000000"/>
              </w:rPr>
              <w:lastRenderedPageBreak/>
              <w:t xml:space="preserve">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A502803" w14:textId="77777777" w:rsidR="00BD56E4" w:rsidRDefault="00000000">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Да</w:t>
            </w:r>
          </w:p>
          <w:p w14:paraId="601BB276" w14:textId="77777777" w:rsidR="00BD56E4" w:rsidRDefault="00000000">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BD56E4">
                  <w:rPr>
                    <w:rFonts w:ascii="Segoe UI Symbol" w:eastAsia="MS Gothic" w:hAnsi="Segoe UI Symbol" w:cs="Segoe UI Symbol"/>
                  </w:rPr>
                  <w:t>☐</w:t>
                </w:r>
              </w:sdtContent>
            </w:sdt>
            <w:r w:rsidR="00BD56E4">
              <w:rPr>
                <w:rFonts w:ascii="GHEA Grapalat" w:eastAsia="GHEA Grapalat" w:hAnsi="GHEA Grapalat" w:cs="GHEA Grapalat"/>
              </w:rPr>
              <w:tab/>
              <w:t>Нет</w:t>
            </w:r>
          </w:p>
        </w:tc>
      </w:tr>
    </w:tbl>
    <w:p w14:paraId="34EE2C09"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D56E4" w14:paraId="5782A460"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1C36FA"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Pr>
                <w:rFonts w:ascii="Calibri" w:eastAsia="GHEA Grapalat" w:hAnsi="Calibri" w:cs="Calibri"/>
                <w:color w:val="000000"/>
              </w:rPr>
              <w:t> </w:t>
            </w:r>
            <w:r>
              <w:rPr>
                <w:rFonts w:ascii="GHEA Grapalat" w:eastAsia="GHEA Grapalat" w:hAnsi="GHEA Grapalat" w:cs="GHEA Grapalat"/>
                <w:color w:val="000000"/>
              </w:rPr>
              <w:t>электронной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4575E944" w14:textId="77777777" w:rsidR="00BD56E4" w:rsidRDefault="00BD56E4">
            <w:pPr>
              <w:spacing w:before="240" w:after="240"/>
              <w:rPr>
                <w:rFonts w:ascii="GHEA Grapalat" w:eastAsia="GHEA Grapalat" w:hAnsi="GHEA Grapalat" w:cs="GHEA Grapalat"/>
              </w:rPr>
            </w:pPr>
          </w:p>
        </w:tc>
      </w:tr>
      <w:tr w:rsidR="00BD56E4" w14:paraId="6D05931A" w14:textId="77777777" w:rsidTr="00BD56E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E8EC70"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7C35E4E" w14:textId="77777777" w:rsidR="00BD56E4" w:rsidRDefault="00BD56E4">
            <w:pPr>
              <w:spacing w:before="240" w:after="240"/>
              <w:rPr>
                <w:rFonts w:ascii="GHEA Grapalat" w:eastAsia="GHEA Grapalat" w:hAnsi="GHEA Grapalat" w:cs="GHEA Grapalat"/>
              </w:rPr>
            </w:pPr>
          </w:p>
        </w:tc>
      </w:tr>
    </w:tbl>
    <w:p w14:paraId="09E93234" w14:textId="77777777" w:rsidR="00BD56E4" w:rsidRDefault="00BD56E4" w:rsidP="00BD56E4">
      <w:pPr>
        <w:ind w:left="792"/>
        <w:rPr>
          <w:rFonts w:ascii="GHEA Grapalat" w:eastAsia="GHEA Grapalat" w:hAnsi="GHEA Grapalat" w:cs="GHEA Grapalat"/>
          <w:i/>
          <w:color w:val="000000"/>
        </w:rPr>
      </w:pPr>
      <w:r>
        <w:rPr>
          <w:rFonts w:ascii="GHEA Grapalat" w:hAnsi="GHEA Grapalat"/>
        </w:rPr>
        <w:br w:type="page"/>
      </w:r>
    </w:p>
    <w:p w14:paraId="52379BC7" w14:textId="77777777" w:rsidR="00BD56E4" w:rsidRDefault="00BD56E4" w:rsidP="00BD56E4">
      <w:pPr>
        <w:numPr>
          <w:ilvl w:val="0"/>
          <w:numId w:val="39"/>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A60058C"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D56E4" w14:paraId="55B53F73"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0C1A70D"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7032535E" w14:textId="77777777" w:rsidR="00BD56E4" w:rsidRDefault="00BD56E4">
            <w:pPr>
              <w:spacing w:before="240" w:after="240"/>
              <w:rPr>
                <w:rFonts w:ascii="GHEA Grapalat" w:eastAsia="GHEA Grapalat" w:hAnsi="GHEA Grapalat" w:cs="GHEA Grapalat"/>
              </w:rPr>
            </w:pPr>
          </w:p>
        </w:tc>
      </w:tr>
      <w:tr w:rsidR="00BD56E4" w14:paraId="2E72EDED"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4FF3D3"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7499F5A" w14:textId="77777777" w:rsidR="00BD56E4" w:rsidRDefault="00BD56E4">
            <w:pPr>
              <w:spacing w:before="240" w:after="240"/>
              <w:rPr>
                <w:rFonts w:ascii="GHEA Grapalat" w:eastAsia="GHEA Grapalat" w:hAnsi="GHEA Grapalat" w:cs="GHEA Grapalat"/>
              </w:rPr>
            </w:pPr>
          </w:p>
        </w:tc>
      </w:tr>
      <w:tr w:rsidR="00BD56E4" w14:paraId="22CC6D45"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1E79B6"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E300213" w14:textId="77777777" w:rsidR="00BD56E4" w:rsidRDefault="00BD56E4">
            <w:pPr>
              <w:spacing w:before="240" w:after="240"/>
              <w:rPr>
                <w:rFonts w:ascii="GHEA Grapalat" w:eastAsia="GHEA Grapalat" w:hAnsi="GHEA Grapalat" w:cs="GHEA Grapalat"/>
              </w:rPr>
            </w:pPr>
          </w:p>
        </w:tc>
      </w:tr>
      <w:tr w:rsidR="00BD56E4" w14:paraId="58CFFCBB"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88A5CB"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04D1949" w14:textId="77777777" w:rsidR="00BD56E4" w:rsidRDefault="00BD56E4">
            <w:pPr>
              <w:spacing w:before="240" w:after="240"/>
              <w:rPr>
                <w:rFonts w:ascii="GHEA Grapalat" w:eastAsia="GHEA Grapalat" w:hAnsi="GHEA Grapalat" w:cs="GHEA Grapalat"/>
              </w:rPr>
            </w:pPr>
          </w:p>
        </w:tc>
      </w:tr>
      <w:tr w:rsidR="00BD56E4" w14:paraId="5CB1B1C5"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1F6B79"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66ADD1E" w14:textId="77777777" w:rsidR="00BD56E4" w:rsidRDefault="00BD56E4">
            <w:pPr>
              <w:spacing w:before="240" w:after="240"/>
              <w:rPr>
                <w:rFonts w:ascii="GHEA Grapalat" w:eastAsia="GHEA Grapalat" w:hAnsi="GHEA Grapalat" w:cs="GHEA Grapalat"/>
              </w:rPr>
            </w:pPr>
          </w:p>
        </w:tc>
      </w:tr>
      <w:tr w:rsidR="00BD56E4" w14:paraId="589317AF"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FDC5A8"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D9497DF" w14:textId="77777777" w:rsidR="00BD56E4" w:rsidRDefault="00BD56E4">
            <w:pPr>
              <w:spacing w:before="240" w:after="240"/>
              <w:rPr>
                <w:rFonts w:ascii="GHEA Grapalat" w:eastAsia="GHEA Grapalat" w:hAnsi="GHEA Grapalat" w:cs="GHEA Grapalat"/>
              </w:rPr>
            </w:pPr>
          </w:p>
        </w:tc>
      </w:tr>
      <w:tr w:rsidR="00BD56E4" w14:paraId="131F04C2"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E006DF7"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11876AF5" w14:textId="77777777" w:rsidR="00BD56E4" w:rsidRDefault="00BD56E4">
            <w:pPr>
              <w:spacing w:before="240" w:after="240"/>
              <w:rPr>
                <w:rFonts w:ascii="GHEA Grapalat" w:eastAsia="GHEA Grapalat" w:hAnsi="GHEA Grapalat" w:cs="GHEA Grapalat"/>
              </w:rPr>
            </w:pPr>
          </w:p>
        </w:tc>
      </w:tr>
    </w:tbl>
    <w:p w14:paraId="28065275" w14:textId="77777777" w:rsidR="00BD56E4" w:rsidRDefault="00BD56E4" w:rsidP="00BD56E4">
      <w:pPr>
        <w:numPr>
          <w:ilvl w:val="1"/>
          <w:numId w:val="39"/>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D56E4" w14:paraId="66296FAB" w14:textId="77777777" w:rsidTr="00BD56E4">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960D07" w14:textId="77777777" w:rsidR="00BD56E4" w:rsidRDefault="00BD56E4" w:rsidP="00BD56E4">
            <w:pPr>
              <w:numPr>
                <w:ilvl w:val="2"/>
                <w:numId w:val="39"/>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387E73B3" w14:textId="77777777" w:rsidR="00BD56E4" w:rsidRDefault="00BD56E4">
            <w:pPr>
              <w:spacing w:before="240" w:after="240"/>
              <w:rPr>
                <w:rFonts w:ascii="GHEA Grapalat" w:eastAsia="GHEA Grapalat" w:hAnsi="GHEA Grapalat" w:cs="GHEA Grapalat"/>
              </w:rPr>
            </w:pPr>
          </w:p>
        </w:tc>
      </w:tr>
      <w:tr w:rsidR="00BD56E4" w14:paraId="66CA6394" w14:textId="77777777" w:rsidTr="00BD56E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EADE490" w14:textId="77777777" w:rsidR="00BD56E4" w:rsidRDefault="00BD56E4">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026424D" w14:textId="77777777" w:rsidR="00BD56E4" w:rsidRDefault="00BD56E4">
            <w:pPr>
              <w:spacing w:before="240" w:after="240"/>
              <w:rPr>
                <w:rFonts w:ascii="GHEA Grapalat" w:eastAsia="GHEA Grapalat" w:hAnsi="GHEA Grapalat" w:cs="GHEA Grapalat"/>
              </w:rPr>
            </w:pPr>
          </w:p>
        </w:tc>
      </w:tr>
      <w:tr w:rsidR="00BD56E4" w14:paraId="01CFB06E" w14:textId="77777777" w:rsidTr="00BD56E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D5B1C46" w14:textId="77777777" w:rsidR="00BD56E4" w:rsidRDefault="00BD56E4">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2B589EC5" w14:textId="77777777" w:rsidR="00BD56E4" w:rsidRDefault="00BD56E4">
            <w:pPr>
              <w:spacing w:before="240" w:after="240"/>
              <w:rPr>
                <w:rFonts w:ascii="GHEA Grapalat" w:eastAsia="GHEA Grapalat" w:hAnsi="GHEA Grapalat" w:cs="GHEA Grapalat"/>
              </w:rPr>
            </w:pPr>
          </w:p>
        </w:tc>
      </w:tr>
      <w:tr w:rsidR="00BD56E4" w14:paraId="2AB5B4DD" w14:textId="77777777" w:rsidTr="00BD56E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7B01CAB" w14:textId="77777777" w:rsidR="00BD56E4" w:rsidRDefault="00BD56E4">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A488225" w14:textId="77777777" w:rsidR="00BD56E4" w:rsidRDefault="00BD56E4">
            <w:pPr>
              <w:spacing w:before="240" w:after="240"/>
              <w:rPr>
                <w:rFonts w:ascii="GHEA Grapalat" w:eastAsia="GHEA Grapalat" w:hAnsi="GHEA Grapalat" w:cs="GHEA Grapalat"/>
              </w:rPr>
            </w:pPr>
          </w:p>
        </w:tc>
      </w:tr>
      <w:tr w:rsidR="00BD56E4" w14:paraId="6E5BD267" w14:textId="77777777" w:rsidTr="00BD56E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7E83996" w14:textId="77777777" w:rsidR="00BD56E4" w:rsidRDefault="00BD56E4">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42F5E4EB" w14:textId="77777777" w:rsidR="00BD56E4" w:rsidRDefault="00BD56E4">
            <w:pPr>
              <w:spacing w:before="240" w:after="240"/>
              <w:rPr>
                <w:rFonts w:ascii="GHEA Grapalat" w:eastAsia="GHEA Grapalat" w:hAnsi="GHEA Grapalat" w:cs="GHEA Grapalat"/>
              </w:rPr>
            </w:pPr>
          </w:p>
        </w:tc>
      </w:tr>
    </w:tbl>
    <w:p w14:paraId="53A39AC0" w14:textId="77777777" w:rsidR="00BD56E4" w:rsidRDefault="00BD56E4" w:rsidP="00BD56E4">
      <w:pPr>
        <w:numPr>
          <w:ilvl w:val="1"/>
          <w:numId w:val="39"/>
        </w:numPr>
        <w:spacing w:before="240" w:after="160" w:line="256" w:lineRule="auto"/>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D56E4" w14:paraId="72E66A0E"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6748FCA"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0BD22A3" w14:textId="77777777" w:rsidR="00BD56E4" w:rsidRDefault="00BD56E4">
            <w:pPr>
              <w:spacing w:before="240" w:after="240"/>
              <w:rPr>
                <w:rFonts w:ascii="GHEA Grapalat" w:eastAsia="GHEA Grapalat" w:hAnsi="GHEA Grapalat" w:cs="GHEA Grapalat"/>
              </w:rPr>
            </w:pPr>
          </w:p>
        </w:tc>
      </w:tr>
      <w:tr w:rsidR="00BD56E4" w14:paraId="35F80821" w14:textId="77777777" w:rsidTr="00BD56E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7F86B0" w14:textId="77777777" w:rsidR="00BD56E4" w:rsidRDefault="00BD56E4" w:rsidP="00BD56E4">
            <w:pPr>
              <w:numPr>
                <w:ilvl w:val="2"/>
                <w:numId w:val="39"/>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135EC6A9" w14:textId="77777777" w:rsidR="00BD56E4" w:rsidRDefault="00BD56E4">
            <w:pPr>
              <w:spacing w:before="240" w:after="240"/>
              <w:rPr>
                <w:rFonts w:ascii="GHEA Grapalat" w:eastAsia="GHEA Grapalat" w:hAnsi="GHEA Grapalat" w:cs="GHEA Grapalat"/>
              </w:rPr>
            </w:pPr>
          </w:p>
        </w:tc>
      </w:tr>
    </w:tbl>
    <w:p w14:paraId="075C9F73" w14:textId="77777777" w:rsidR="00BD56E4" w:rsidRDefault="00BD56E4" w:rsidP="00BD56E4">
      <w:pPr>
        <w:spacing w:before="240"/>
        <w:rPr>
          <w:rFonts w:ascii="GHEA Grapalat" w:eastAsia="GHEA Grapalat" w:hAnsi="GHEA Grapalat" w:cs="GHEA Grapalat"/>
          <w:i/>
        </w:rPr>
      </w:pPr>
      <w:r>
        <w:rPr>
          <w:rFonts w:ascii="GHEA Grapalat" w:eastAsia="GHEA Grapalat" w:hAnsi="GHEA Grapalat" w:cs="GHEA Grapalat"/>
          <w:i/>
        </w:rPr>
        <w:br w:type="page"/>
      </w:r>
    </w:p>
    <w:p w14:paraId="075DC0DE" w14:textId="77777777" w:rsidR="00BD56E4" w:rsidRDefault="00BD56E4" w:rsidP="00BD56E4">
      <w:pPr>
        <w:pStyle w:val="af4"/>
        <w:numPr>
          <w:ilvl w:val="0"/>
          <w:numId w:val="39"/>
        </w:numPr>
        <w:spacing w:before="0" w:beforeAutospacing="0" w:after="0" w:afterAutospacing="0"/>
        <w:rPr>
          <w:rFonts w:ascii="GHEA Grapalat" w:eastAsia="GHEA Grapalat" w:hAnsi="GHEA Grapalat" w:cs="GHEA Grapalat"/>
          <w:b/>
          <w:color w:val="000000"/>
        </w:rPr>
      </w:pPr>
      <w:r>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BD56E4" w14:paraId="0E212797" w14:textId="77777777" w:rsidTr="00BD56E4">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2BCC011" w14:textId="77777777" w:rsidR="00BD56E4" w:rsidRDefault="00BD56E4">
            <w:p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bl>
    <w:tbl>
      <w:tblPr>
        <w:tblStyle w:val="aff2"/>
        <w:tblW w:w="0" w:type="auto"/>
        <w:tblLayout w:type="fixed"/>
        <w:tblLook w:val="04A0" w:firstRow="1" w:lastRow="0" w:firstColumn="1" w:lastColumn="0" w:noHBand="0" w:noVBand="1"/>
      </w:tblPr>
      <w:tblGrid>
        <w:gridCol w:w="9016"/>
      </w:tblGrid>
      <w:tr w:rsidR="00BD56E4" w14:paraId="63AF09B7" w14:textId="77777777" w:rsidTr="00BD56E4">
        <w:trPr>
          <w:trHeight w:val="10187"/>
        </w:trPr>
        <w:tc>
          <w:tcPr>
            <w:tcW w:w="9016" w:type="dxa"/>
            <w:tcBorders>
              <w:top w:val="single" w:sz="4" w:space="0" w:color="auto"/>
              <w:left w:val="single" w:sz="4" w:space="0" w:color="auto"/>
              <w:bottom w:val="single" w:sz="4" w:space="0" w:color="auto"/>
              <w:right w:val="single" w:sz="4" w:space="0" w:color="auto"/>
            </w:tcBorders>
          </w:tcPr>
          <w:p w14:paraId="28F89669" w14:textId="77777777" w:rsidR="00BD56E4" w:rsidRDefault="00BD56E4">
            <w:pPr>
              <w:rPr>
                <w:rFonts w:ascii="GHEA Grapalat" w:eastAsia="GHEA Grapalat" w:hAnsi="GHEA Grapalat" w:cs="GHEA Grapalat"/>
                <w:b/>
                <w:color w:val="000000"/>
              </w:rPr>
            </w:pPr>
          </w:p>
        </w:tc>
      </w:tr>
    </w:tbl>
    <w:p w14:paraId="4D14ADF0" w14:textId="77777777" w:rsidR="00BD56E4" w:rsidRDefault="00BD56E4" w:rsidP="00BD56E4">
      <w:pPr>
        <w:rPr>
          <w:rFonts w:ascii="GHEA Grapalat" w:eastAsia="GHEA Grapalat" w:hAnsi="GHEA Grapalat" w:cs="GHEA Grapalat"/>
          <w:b/>
          <w:color w:val="000000"/>
        </w:rPr>
      </w:pPr>
    </w:p>
    <w:p w14:paraId="2D619EB7" w14:textId="77777777" w:rsidR="00BD56E4" w:rsidRDefault="00BD56E4" w:rsidP="00BD56E4">
      <w:pPr>
        <w:rPr>
          <w:rFonts w:ascii="GHEA Grapalat" w:hAnsi="GHEA Grapalat"/>
          <w:b/>
        </w:rPr>
      </w:pPr>
    </w:p>
    <w:p w14:paraId="151293BF" w14:textId="77777777" w:rsidR="00BD56E4" w:rsidRDefault="00BD56E4" w:rsidP="00BD56E4">
      <w:pPr>
        <w:rPr>
          <w:rFonts w:ascii="GHEA Grapalat" w:hAnsi="GHEA Grapalat"/>
          <w:b/>
        </w:rPr>
      </w:pPr>
      <w:r>
        <w:rPr>
          <w:rFonts w:ascii="GHEA Grapalat" w:hAnsi="GHEA Grapalat"/>
          <w:b/>
        </w:rPr>
        <w:br w:type="page"/>
      </w:r>
    </w:p>
    <w:p w14:paraId="04BAC1E2" w14:textId="77777777" w:rsidR="00BD56E4" w:rsidRDefault="00BD56E4" w:rsidP="00BD56E4">
      <w:pPr>
        <w:spacing w:line="360" w:lineRule="auto"/>
        <w:jc w:val="center"/>
        <w:rPr>
          <w:rFonts w:ascii="GHEA Grapalat" w:hAnsi="GHEA Grapalat"/>
          <w:b/>
          <w:sz w:val="28"/>
          <w:szCs w:val="28"/>
          <w:lang w:val="hy-AM"/>
        </w:rPr>
      </w:pPr>
      <w:r>
        <w:rPr>
          <w:rFonts w:ascii="GHEA Grapalat" w:hAnsi="GHEA Grapalat"/>
          <w:b/>
          <w:sz w:val="28"/>
          <w:szCs w:val="28"/>
        </w:rPr>
        <w:lastRenderedPageBreak/>
        <w:t>Порядок заполнения декларации</w:t>
      </w:r>
    </w:p>
    <w:p w14:paraId="0BACB71F" w14:textId="77777777" w:rsidR="00BD56E4" w:rsidRDefault="00BD56E4" w:rsidP="00BD56E4">
      <w:pPr>
        <w:spacing w:line="360" w:lineRule="auto"/>
        <w:jc w:val="center"/>
        <w:rPr>
          <w:rFonts w:ascii="GHEA Grapalat" w:hAnsi="GHEA Grapalat"/>
          <w:b/>
          <w:sz w:val="28"/>
          <w:szCs w:val="28"/>
          <w:lang w:val="hy-AM"/>
        </w:rPr>
      </w:pPr>
    </w:p>
    <w:p w14:paraId="7BF9E6B1" w14:textId="77777777" w:rsidR="00BD56E4" w:rsidRDefault="00BD56E4" w:rsidP="00BD56E4">
      <w:pPr>
        <w:pStyle w:val="af4"/>
        <w:numPr>
          <w:ilvl w:val="0"/>
          <w:numId w:val="40"/>
        </w:numPr>
        <w:spacing w:before="0" w:beforeAutospacing="0" w:after="200" w:afterAutospacing="0" w:line="360" w:lineRule="auto"/>
        <w:ind w:left="0"/>
        <w:contextualSpacing/>
        <w:jc w:val="both"/>
        <w:rPr>
          <w:rFonts w:ascii="GHEA Grapalat" w:hAnsi="GHEA Grapalat"/>
        </w:rPr>
      </w:pPr>
      <w:r>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D140A9D" w14:textId="77777777" w:rsidR="00BD56E4" w:rsidRDefault="00BD56E4" w:rsidP="00BD56E4">
      <w:pPr>
        <w:pStyle w:val="af4"/>
        <w:numPr>
          <w:ilvl w:val="0"/>
          <w:numId w:val="41"/>
        </w:numPr>
        <w:spacing w:before="0" w:beforeAutospacing="0" w:after="0" w:afterAutospacing="0" w:line="360" w:lineRule="auto"/>
        <w:ind w:left="0" w:firstLine="142"/>
        <w:contextualSpacing/>
        <w:jc w:val="both"/>
        <w:rPr>
          <w:rFonts w:ascii="GHEA Grapalat" w:hAnsi="GHEA Grapalat"/>
        </w:rPr>
      </w:pPr>
      <w:r>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4E7FBAE" w14:textId="77777777" w:rsidR="00BD56E4" w:rsidRDefault="00BD56E4" w:rsidP="00BD56E4">
      <w:pPr>
        <w:pStyle w:val="af4"/>
        <w:numPr>
          <w:ilvl w:val="0"/>
          <w:numId w:val="41"/>
        </w:numPr>
        <w:spacing w:before="0" w:beforeAutospacing="0" w:after="0" w:afterAutospacing="0" w:line="360" w:lineRule="auto"/>
        <w:contextualSpacing/>
        <w:jc w:val="both"/>
        <w:rPr>
          <w:rFonts w:ascii="GHEA Grapalat" w:hAnsi="GHEA Grapalat"/>
        </w:rPr>
      </w:pPr>
      <w:r>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2AF2977" w14:textId="77777777" w:rsidR="00BD56E4" w:rsidRDefault="00BD56E4" w:rsidP="00BD56E4">
      <w:pPr>
        <w:pStyle w:val="af4"/>
        <w:numPr>
          <w:ilvl w:val="0"/>
          <w:numId w:val="41"/>
        </w:numPr>
        <w:spacing w:before="0" w:beforeAutospacing="0" w:after="0" w:afterAutospacing="0" w:line="360" w:lineRule="auto"/>
        <w:ind w:left="0" w:firstLine="0"/>
        <w:contextualSpacing/>
        <w:jc w:val="both"/>
        <w:rPr>
          <w:rFonts w:ascii="GHEA Grapalat" w:hAnsi="GHEA Grapalat"/>
        </w:rPr>
      </w:pPr>
      <w:r>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4D6793E" w14:textId="77777777" w:rsidR="00BD56E4" w:rsidRDefault="00BD56E4" w:rsidP="00BD56E4">
      <w:pPr>
        <w:pStyle w:val="af4"/>
        <w:numPr>
          <w:ilvl w:val="0"/>
          <w:numId w:val="40"/>
        </w:numPr>
        <w:spacing w:before="0" w:beforeAutospacing="0" w:after="0" w:afterAutospacing="0" w:line="360" w:lineRule="auto"/>
        <w:ind w:left="142" w:hanging="284"/>
        <w:contextualSpacing/>
        <w:jc w:val="both"/>
        <w:rPr>
          <w:rFonts w:ascii="GHEA Grapalat" w:hAnsi="GHEA Grapalat"/>
        </w:rPr>
      </w:pPr>
      <w:r>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Pr>
          <w:rFonts w:ascii="GHEA Grapalat" w:hAnsi="GHEA Grapalat"/>
        </w:rPr>
        <w:t>листингированы</w:t>
      </w:r>
      <w:proofErr w:type="spellEnd"/>
      <w:r>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2F63683" w14:textId="77777777" w:rsidR="00BD56E4" w:rsidRDefault="00BD56E4" w:rsidP="00BD56E4">
      <w:pPr>
        <w:pStyle w:val="af4"/>
        <w:numPr>
          <w:ilvl w:val="0"/>
          <w:numId w:val="42"/>
        </w:numPr>
        <w:spacing w:before="0" w:beforeAutospacing="0" w:after="0" w:afterAutospacing="0" w:line="360" w:lineRule="auto"/>
        <w:contextualSpacing/>
        <w:jc w:val="both"/>
        <w:rPr>
          <w:rFonts w:ascii="GHEA Grapalat" w:hAnsi="GHEA Grapalat"/>
        </w:rPr>
      </w:pPr>
      <w:r>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Pr>
          <w:rFonts w:ascii="GHEA Grapalat" w:hAnsi="GHEA Grapalat"/>
        </w:rPr>
        <w:t>Identifier</w:t>
      </w:r>
      <w:proofErr w:type="spellEnd"/>
      <w:r>
        <w:rPr>
          <w:rFonts w:ascii="GHEA Grapalat" w:hAnsi="GHEA Grapalat"/>
        </w:rPr>
        <w:t xml:space="preserve"> Code), где </w:t>
      </w:r>
      <w:proofErr w:type="spellStart"/>
      <w:r>
        <w:rPr>
          <w:rFonts w:ascii="GHEA Grapalat" w:hAnsi="GHEA Grapalat"/>
        </w:rPr>
        <w:t>листингированы</w:t>
      </w:r>
      <w:proofErr w:type="spellEnd"/>
      <w:r>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w:t>
      </w:r>
      <w:r>
        <w:rPr>
          <w:rFonts w:ascii="GHEA Grapalat" w:hAnsi="GHEA Grapalat"/>
        </w:rPr>
        <w:lastRenderedPageBreak/>
        <w:t>бирже документы-при наличии документов, содержащих сведения о владельцах данного юридического лица;</w:t>
      </w:r>
    </w:p>
    <w:p w14:paraId="0A960427" w14:textId="77777777" w:rsidR="00BD56E4" w:rsidRDefault="00BD56E4" w:rsidP="00BD56E4">
      <w:pPr>
        <w:pStyle w:val="af4"/>
        <w:numPr>
          <w:ilvl w:val="0"/>
          <w:numId w:val="42"/>
        </w:numPr>
        <w:spacing w:before="0" w:beforeAutospacing="0" w:after="0" w:afterAutospacing="0" w:line="360" w:lineRule="auto"/>
        <w:contextualSpacing/>
        <w:jc w:val="both"/>
        <w:rPr>
          <w:rFonts w:ascii="GHEA Grapalat" w:hAnsi="GHEA Grapalat"/>
        </w:rPr>
      </w:pPr>
      <w:r>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82A075D" w14:textId="77777777" w:rsidR="00BD56E4" w:rsidRDefault="00BD56E4" w:rsidP="00BD56E4">
      <w:pPr>
        <w:pStyle w:val="af4"/>
        <w:numPr>
          <w:ilvl w:val="0"/>
          <w:numId w:val="42"/>
        </w:numPr>
        <w:spacing w:before="0" w:beforeAutospacing="0" w:after="0" w:afterAutospacing="0" w:line="360" w:lineRule="auto"/>
        <w:contextualSpacing/>
        <w:jc w:val="both"/>
        <w:rPr>
          <w:rFonts w:ascii="GHEA Grapalat" w:hAnsi="GHEA Grapalat"/>
        </w:rPr>
      </w:pPr>
      <w:r>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69414B" w14:textId="77777777" w:rsidR="00BD56E4" w:rsidRDefault="00BD56E4" w:rsidP="00BD56E4">
      <w:pPr>
        <w:pStyle w:val="af4"/>
        <w:numPr>
          <w:ilvl w:val="0"/>
          <w:numId w:val="40"/>
        </w:numPr>
        <w:spacing w:before="0" w:beforeAutospacing="0" w:after="0" w:afterAutospacing="0" w:line="360" w:lineRule="auto"/>
        <w:ind w:left="0"/>
        <w:contextualSpacing/>
        <w:jc w:val="both"/>
        <w:rPr>
          <w:rFonts w:ascii="GHEA Grapalat" w:hAnsi="GHEA Grapalat"/>
        </w:rPr>
      </w:pPr>
      <w:r>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Pr>
          <w:rFonts w:ascii="GHEA Grapalat" w:hAnsi="GHEA Grapalat"/>
        </w:rPr>
        <w:t>организациий</w:t>
      </w:r>
      <w:proofErr w:type="spellEnd"/>
      <w:r>
        <w:rPr>
          <w:rFonts w:ascii="GHEA Grapalat" w:hAnsi="GHEA Grapalat"/>
        </w:rPr>
        <w:t>. В этом разделе подразделы заполняются следующими правилами</w:t>
      </w:r>
      <w:r>
        <w:rPr>
          <w:rFonts w:ascii="Cambria Math" w:eastAsia="MS Mincho" w:hAnsi="Cambria Math" w:cs="Cambria Math"/>
        </w:rPr>
        <w:t>․</w:t>
      </w:r>
    </w:p>
    <w:p w14:paraId="43FAB12A" w14:textId="77777777" w:rsidR="00BD56E4" w:rsidRDefault="00BD56E4" w:rsidP="00BD56E4">
      <w:pPr>
        <w:pStyle w:val="af4"/>
        <w:numPr>
          <w:ilvl w:val="0"/>
          <w:numId w:val="43"/>
        </w:numPr>
        <w:spacing w:before="0" w:beforeAutospacing="0" w:after="0" w:afterAutospacing="0" w:line="360" w:lineRule="auto"/>
        <w:ind w:left="0" w:hanging="426"/>
        <w:contextualSpacing/>
        <w:jc w:val="both"/>
        <w:rPr>
          <w:rFonts w:ascii="GHEA Grapalat" w:hAnsi="GHEA Grapalat"/>
        </w:rPr>
      </w:pPr>
      <w:r>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Pr>
          <w:rFonts w:ascii="GHEA Grapalat" w:hAnsi="GHEA Grapalat"/>
        </w:rPr>
        <w:t>муниципалитета.В</w:t>
      </w:r>
      <w:proofErr w:type="spellEnd"/>
      <w:r>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w:t>
      </w:r>
      <w:r>
        <w:rPr>
          <w:rFonts w:ascii="GHEA Grapalat" w:hAnsi="GHEA Grapalat"/>
        </w:rPr>
        <w:lastRenderedPageBreak/>
        <w:t>участия в уставном капитале производятся с учетом правил, установленных абзацем "а" подпункта 5 пункта 4 настоящего Порядка;</w:t>
      </w:r>
    </w:p>
    <w:p w14:paraId="036B66B6" w14:textId="77777777" w:rsidR="00BD56E4" w:rsidRDefault="00BD56E4" w:rsidP="00BD56E4">
      <w:pPr>
        <w:spacing w:line="360" w:lineRule="auto"/>
        <w:ind w:left="-360"/>
        <w:jc w:val="both"/>
        <w:rPr>
          <w:rFonts w:ascii="GHEA Grapalat" w:hAnsi="GHEA Grapalat"/>
        </w:rPr>
      </w:pPr>
      <w:r>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A500E69" w14:textId="77777777" w:rsidR="00BD56E4" w:rsidRDefault="00BD56E4" w:rsidP="00BD56E4">
      <w:pPr>
        <w:pStyle w:val="af4"/>
        <w:numPr>
          <w:ilvl w:val="0"/>
          <w:numId w:val="40"/>
        </w:numPr>
        <w:spacing w:before="0" w:beforeAutospacing="0" w:after="200" w:afterAutospacing="0" w:line="360" w:lineRule="auto"/>
        <w:ind w:left="0"/>
        <w:contextualSpacing/>
        <w:jc w:val="both"/>
        <w:rPr>
          <w:rFonts w:ascii="GHEA Grapalat" w:hAnsi="GHEA Grapalat"/>
        </w:rPr>
      </w:pPr>
      <w:r>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ascii="Cambria Math" w:eastAsia="MS Mincho" w:hAnsi="Cambria Math" w:cs="Cambria Math"/>
        </w:rPr>
        <w:t>․</w:t>
      </w:r>
    </w:p>
    <w:p w14:paraId="7C45B81E" w14:textId="77777777" w:rsidR="00BD56E4" w:rsidRDefault="00BD56E4" w:rsidP="00BD56E4">
      <w:pPr>
        <w:pStyle w:val="af4"/>
        <w:numPr>
          <w:ilvl w:val="0"/>
          <w:numId w:val="44"/>
        </w:numPr>
        <w:spacing w:before="0" w:beforeAutospacing="0" w:after="0" w:afterAutospacing="0" w:line="360" w:lineRule="auto"/>
        <w:ind w:left="0"/>
        <w:contextualSpacing/>
        <w:jc w:val="both"/>
        <w:rPr>
          <w:rFonts w:ascii="GHEA Grapalat" w:hAnsi="GHEA Grapalat"/>
        </w:rPr>
      </w:pPr>
      <w:r>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9B55F45" w14:textId="77777777" w:rsidR="00BD56E4" w:rsidRDefault="00BD56E4" w:rsidP="00BD56E4">
      <w:pPr>
        <w:spacing w:line="360" w:lineRule="auto"/>
        <w:ind w:left="-375"/>
        <w:jc w:val="both"/>
        <w:rPr>
          <w:rFonts w:ascii="GHEA Grapalat" w:hAnsi="GHEA Grapalat"/>
          <w:highlight w:val="yellow"/>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E14A405" w14:textId="77777777" w:rsidR="00BD56E4" w:rsidRDefault="00BD56E4" w:rsidP="00BD56E4">
      <w:pPr>
        <w:spacing w:line="360" w:lineRule="auto"/>
        <w:ind w:left="-375"/>
        <w:jc w:val="both"/>
        <w:rPr>
          <w:rFonts w:ascii="GHEA Grapalat" w:hAnsi="GHEA Grapalat"/>
          <w:highlight w:val="yellow"/>
        </w:rPr>
      </w:pPr>
      <w:r>
        <w:rPr>
          <w:rFonts w:ascii="GHEA Grapalat" w:hAnsi="GHEA Grapalat"/>
        </w:rPr>
        <w:t>3) в подразделе "Адрес учета лица" заполняется адрес места учета реального бенефициара;</w:t>
      </w:r>
    </w:p>
    <w:p w14:paraId="58E5385E" w14:textId="77777777" w:rsidR="00BD56E4" w:rsidRDefault="00BD56E4" w:rsidP="00BD56E4">
      <w:pPr>
        <w:spacing w:line="360" w:lineRule="auto"/>
        <w:ind w:left="-375"/>
        <w:jc w:val="both"/>
        <w:rPr>
          <w:rFonts w:ascii="GHEA Grapalat" w:hAnsi="GHEA Grapalat"/>
          <w:highlight w:val="yellow"/>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B06535" w14:textId="77777777" w:rsidR="00BD56E4" w:rsidRDefault="00BD56E4" w:rsidP="00BD56E4">
      <w:pPr>
        <w:spacing w:line="360" w:lineRule="auto"/>
        <w:ind w:left="-375"/>
        <w:jc w:val="both"/>
        <w:rPr>
          <w:rFonts w:ascii="GHEA Grapalat" w:hAnsi="GHEA Grapalat"/>
        </w:rPr>
      </w:pPr>
      <w:r>
        <w:rPr>
          <w:rFonts w:ascii="GHEA Grapalat" w:hAnsi="GHEA Grapalat"/>
        </w:rPr>
        <w:t xml:space="preserve">5) подраздел "Основания </w:t>
      </w:r>
      <w:r>
        <w:rPr>
          <w:rFonts w:ascii="GHEA Grapalat" w:eastAsiaTheme="minorHAnsi" w:hAnsi="GHEA Grapalat"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w:t>
      </w:r>
      <w:r>
        <w:rPr>
          <w:rFonts w:ascii="GHEA Grapalat" w:hAnsi="GHEA Grapalat"/>
        </w:rPr>
        <w:lastRenderedPageBreak/>
        <w:t xml:space="preserve">информация, требуемая в связи с этими основаниями. В случае </w:t>
      </w:r>
      <w:proofErr w:type="spellStart"/>
      <w:r>
        <w:rPr>
          <w:rFonts w:ascii="GHEA Grapalat" w:hAnsi="GHEA Grapalat"/>
        </w:rPr>
        <w:t>реальнго</w:t>
      </w:r>
      <w:proofErr w:type="spellEnd"/>
      <w:r>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6279425" w14:textId="77777777" w:rsidR="00BD56E4" w:rsidRDefault="00BD56E4" w:rsidP="00BD56E4">
      <w:pPr>
        <w:spacing w:line="360" w:lineRule="auto"/>
        <w:jc w:val="both"/>
        <w:rPr>
          <w:rFonts w:ascii="GHEA Grapalat" w:eastAsia="GHEA Grapalat" w:hAnsi="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B2CE0" w14:textId="77777777" w:rsidR="00BD56E4" w:rsidRDefault="00BD56E4" w:rsidP="00BD56E4">
      <w:pPr>
        <w:spacing w:line="360" w:lineRule="auto"/>
        <w:jc w:val="both"/>
        <w:rPr>
          <w:rFonts w:ascii="GHEA Grapalat" w:hAnsi="GHEA Grapalat"/>
          <w:lang w:val="hy-AM"/>
        </w:rPr>
      </w:pPr>
      <w:r>
        <w:rPr>
          <w:rFonts w:ascii="GHEA Grapalat" w:hAnsi="GHEA Grapalat"/>
        </w:rPr>
        <w:t xml:space="preserve">б. 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proofErr w:type="spellStart"/>
      <w:r>
        <w:rPr>
          <w:rFonts w:ascii="GHEA Grapalat" w:hAnsi="GHEA Grapalat"/>
        </w:rPr>
        <w:t>рганизацию</w:t>
      </w:r>
      <w:proofErr w:type="spellEnd"/>
      <w:r>
        <w:rPr>
          <w:rFonts w:ascii="GHEA Grapalat" w:hAnsi="GHEA Grapalat"/>
        </w:rPr>
        <w:t xml:space="preserve"> в </w:t>
      </w:r>
      <w:r>
        <w:rPr>
          <w:rFonts w:ascii="GHEA Grapalat" w:hAnsi="GHEA Grapalat"/>
        </w:rPr>
        <w:lastRenderedPageBreak/>
        <w:t>силу правовых инструментов (в том числе заключенных сделок), на основе личного влияния иного характера или иными средствами;</w:t>
      </w:r>
    </w:p>
    <w:p w14:paraId="65A57A9E" w14:textId="77777777" w:rsidR="00BD56E4" w:rsidRDefault="00BD56E4" w:rsidP="00BD56E4">
      <w:pPr>
        <w:spacing w:line="360" w:lineRule="auto"/>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и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этого подраздела</w:t>
      </w:r>
      <w:r>
        <w:rPr>
          <w:rFonts w:ascii="GHEA Grapalat" w:hAnsi="GHEA Grapalat"/>
        </w:rPr>
        <w:t>.</w:t>
      </w:r>
    </w:p>
    <w:p w14:paraId="185DF94F" w14:textId="77777777" w:rsidR="00BD56E4" w:rsidRDefault="00BD56E4" w:rsidP="00BD56E4">
      <w:pPr>
        <w:spacing w:line="360" w:lineRule="auto"/>
        <w:jc w:val="both"/>
        <w:rPr>
          <w:rFonts w:ascii="GHEA Grapalat" w:hAnsi="GHEA Grapalat" w:cs="Cambria Math"/>
        </w:rPr>
      </w:pPr>
      <w:r>
        <w:rPr>
          <w:rFonts w:ascii="GHEA Grapalat" w:hAnsi="GHEA Grapalat"/>
          <w:lang w:val="hy-AM"/>
        </w:rPr>
        <w:t xml:space="preserve">6) </w:t>
      </w:r>
      <w:r>
        <w:rPr>
          <w:rFonts w:ascii="GHEA Grapalat" w:hAnsi="GHEA Grapalat"/>
        </w:rPr>
        <w:t>П</w:t>
      </w:r>
      <w:r>
        <w:rPr>
          <w:rFonts w:ascii="GHEA Grapalat" w:hAnsi="GHEA Grapalat"/>
          <w:lang w:val="hy-AM"/>
        </w:rPr>
        <w:t xml:space="preserve">одраздел </w:t>
      </w:r>
      <w:r>
        <w:rPr>
          <w:rFonts w:ascii="GHEA Grapalat" w:eastAsia="GHEA Grapalat" w:hAnsi="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proofErr w:type="spellStart"/>
      <w:r>
        <w:rPr>
          <w:rFonts w:ascii="GHEA Grapalat" w:hAnsi="GHEA Grapalat"/>
        </w:rPr>
        <w:t>ым</w:t>
      </w:r>
      <w:proofErr w:type="spellEnd"/>
      <w:r>
        <w:rPr>
          <w:rFonts w:ascii="GHEA Grapalat" w:hAnsi="GHEA Grapalat"/>
          <w:lang w:val="hy-AM"/>
        </w:rPr>
        <w:t xml:space="preserve"> </w:t>
      </w:r>
      <w:r>
        <w:rPr>
          <w:rFonts w:ascii="GHEA Grapalat" w:hAnsi="GHEA Grapalat"/>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w:t>
      </w:r>
      <w:r>
        <w:rPr>
          <w:rFonts w:ascii="GHEA Grapalat" w:hAnsi="GHEA Grapalat"/>
        </w:rPr>
        <w:t>бенефициаров</w:t>
      </w:r>
      <w:r>
        <w:rPr>
          <w:rFonts w:ascii="GHEA Grapalat" w:hAnsi="GHEA Grapalat"/>
          <w:lang w:val="hy-AM"/>
        </w:rPr>
        <w:t xml:space="preserve"> осуществляется по критериям, установленным Кодексом О недрах</w:t>
      </w:r>
      <w:r>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GHEA Grapalat" w:hAnsi="GHEA Grapalat" w:cs="Cambria Math"/>
        </w:rPr>
        <w:t>:</w:t>
      </w:r>
    </w:p>
    <w:p w14:paraId="6832137A" w14:textId="77777777" w:rsidR="00BD56E4" w:rsidRDefault="00BD56E4" w:rsidP="00BD56E4">
      <w:pPr>
        <w:spacing w:line="360" w:lineRule="auto"/>
        <w:jc w:val="both"/>
        <w:rPr>
          <w:rFonts w:ascii="GHEA Grapalat" w:hAnsi="GHEA Grapalat"/>
        </w:rPr>
      </w:pPr>
      <w:r>
        <w:rPr>
          <w:rFonts w:ascii="GHEA Grapalat" w:hAnsi="GHEA Grapalat"/>
        </w:rPr>
        <w:t xml:space="preserve">а. в пункте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подпункта 5 пункта 4 настоящего Порядка;</w:t>
      </w:r>
    </w:p>
    <w:p w14:paraId="64222FF8" w14:textId="77777777" w:rsidR="00BD56E4" w:rsidRDefault="00BD56E4" w:rsidP="00BD56E4">
      <w:pPr>
        <w:spacing w:line="360" w:lineRule="auto"/>
        <w:jc w:val="both"/>
        <w:rPr>
          <w:rFonts w:ascii="GHEA Grapalat" w:hAnsi="GHEA Grapalat"/>
          <w:lang w:val="hy-AM"/>
        </w:rPr>
      </w:pPr>
      <w:r>
        <w:rPr>
          <w:rFonts w:ascii="GHEA Grapalat" w:hAnsi="GHEA Grapalat"/>
          <w:lang w:val="hy-AM"/>
        </w:rPr>
        <w:t xml:space="preserve">б.в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имеет право назначать или </w:t>
      </w:r>
      <w:proofErr w:type="spellStart"/>
      <w:r>
        <w:rPr>
          <w:rFonts w:ascii="GHEA Grapalat" w:hAnsi="GHEA Grapalat"/>
        </w:rPr>
        <w:t>отстраня</w:t>
      </w:r>
      <w:proofErr w:type="spellEnd"/>
      <w:r>
        <w:rPr>
          <w:rFonts w:ascii="GHEA Grapalat" w:hAnsi="GHEA Grapalat"/>
          <w:lang w:val="hy-AM"/>
        </w:rPr>
        <w:t>ть большинство членов органов управления юридического лица;</w:t>
      </w:r>
    </w:p>
    <w:p w14:paraId="0E973894" w14:textId="77777777" w:rsidR="00BD56E4" w:rsidRDefault="00BD56E4" w:rsidP="00BD56E4">
      <w:pPr>
        <w:spacing w:line="360" w:lineRule="auto"/>
        <w:jc w:val="both"/>
        <w:rPr>
          <w:rFonts w:ascii="GHEA Grapalat" w:hAnsi="GHEA Grapalat"/>
        </w:rPr>
      </w:pPr>
      <w:r>
        <w:rPr>
          <w:rFonts w:ascii="GHEA Grapalat" w:hAnsi="GHEA Grapalat"/>
        </w:rPr>
        <w:t xml:space="preserve">в. В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A62466D" w14:textId="77777777" w:rsidR="00BD56E4" w:rsidRDefault="00BD56E4" w:rsidP="00BD56E4">
      <w:pPr>
        <w:spacing w:line="360" w:lineRule="auto"/>
        <w:jc w:val="both"/>
        <w:rPr>
          <w:rFonts w:ascii="GHEA Grapalat" w:hAnsi="GHEA Grapalat"/>
        </w:rPr>
      </w:pPr>
      <w:r>
        <w:rPr>
          <w:rFonts w:ascii="GHEA Grapalat" w:hAnsi="GHEA Grapalat"/>
        </w:rPr>
        <w:t xml:space="preserve">г. в пункте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eastAsia="GHEA Grapalat" w:hAnsi="GHEA Grapalat" w:cs="GHEA Grapalat"/>
          <w:lang w:val="hy-AM"/>
        </w:rPr>
        <w:t xml:space="preserve"> </w:t>
      </w:r>
      <w:r>
        <w:rPr>
          <w:rFonts w:ascii="GHEA Grapalat" w:hAnsi="GHEA Grapalat"/>
        </w:rPr>
        <w:t>-</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734BA70" w14:textId="77777777" w:rsidR="00BD56E4" w:rsidRDefault="00BD56E4" w:rsidP="00BD56E4">
      <w:pPr>
        <w:spacing w:line="360" w:lineRule="auto"/>
        <w:jc w:val="both"/>
        <w:rPr>
          <w:rFonts w:ascii="GHEA Grapalat" w:hAnsi="GHEA Grapalat"/>
        </w:rPr>
      </w:pPr>
      <w:r>
        <w:rPr>
          <w:rFonts w:ascii="GHEA Grapalat" w:hAnsi="GHEA Grapalat"/>
        </w:rPr>
        <w:lastRenderedPageBreak/>
        <w:t xml:space="preserve">д. в пункте </w:t>
      </w:r>
      <w:r>
        <w:rPr>
          <w:rFonts w:ascii="GHEA Grapalat" w:eastAsia="GHEA Grapalat" w:hAnsi="GHEA Grapalat" w:cs="GHEA Grapalat"/>
        </w:rPr>
        <w:t>"</w:t>
      </w:r>
      <w:r>
        <w:rPr>
          <w:rFonts w:ascii="GHEA Grapalat" w:hAnsi="GHEA Grapalat"/>
        </w:rPr>
        <w:t>д</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 xml:space="preserve">" </w:t>
      </w:r>
      <w:r>
        <w:rPr>
          <w:rFonts w:ascii="GHEA Grapalat" w:hAnsi="GHEA Grapalat"/>
        </w:rPr>
        <w:t xml:space="preserve">-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w:t>
      </w:r>
    </w:p>
    <w:p w14:paraId="0CE11150" w14:textId="77777777" w:rsidR="00BD56E4" w:rsidRDefault="00BD56E4" w:rsidP="00BD56E4">
      <w:pPr>
        <w:spacing w:line="360" w:lineRule="auto"/>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proofErr w:type="spellStart"/>
      <w:r>
        <w:rPr>
          <w:rFonts w:ascii="GHEA Grapalat" w:hAnsi="GHEA Grapalat"/>
        </w:rPr>
        <w:t>рганизацию</w:t>
      </w:r>
      <w:proofErr w:type="spellEnd"/>
      <w:r>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61ED80" w14:textId="77777777" w:rsidR="00BD56E4" w:rsidRDefault="00BD56E4" w:rsidP="00BD56E4">
      <w:pPr>
        <w:spacing w:line="360" w:lineRule="auto"/>
        <w:jc w:val="both"/>
        <w:rPr>
          <w:rFonts w:ascii="GHEA Grapalat" w:eastAsia="GHEA Grapalat" w:hAnsi="GHEA Grapalat" w:cs="GHEA Grapalat"/>
        </w:rPr>
      </w:pPr>
      <w:r>
        <w:rPr>
          <w:rFonts w:ascii="GHEA Grapalat" w:eastAsia="GHEA Grapalat" w:hAnsi="GHEA Grapalat" w:cs="GHEA Grapalat"/>
        </w:rPr>
        <w:t>8) в подразделе</w:t>
      </w:r>
      <w:r>
        <w:rPr>
          <w:rFonts w:ascii="GHEA Grapalat" w:eastAsia="GHEA Grapalat" w:hAnsi="GHEA Grapalat" w:cs="GHEA Grapalat"/>
          <w:lang w:val="hy-AM"/>
        </w:rPr>
        <w:t xml:space="preserve"> </w:t>
      </w:r>
      <w:r>
        <w:rPr>
          <w:rFonts w:ascii="GHEA Grapalat" w:eastAsia="GHEA Grapalat" w:hAnsi="GHEA Grapalat" w:cs="GHEA Grapalat"/>
        </w:rPr>
        <w:t xml:space="preserve">"Контактные данные реального </w:t>
      </w:r>
      <w:r>
        <w:rPr>
          <w:rFonts w:ascii="GHEA Grapalat" w:hAnsi="GHEA Grapalat"/>
        </w:rPr>
        <w:t>бенефициара</w:t>
      </w:r>
      <w:r>
        <w:rPr>
          <w:rFonts w:ascii="GHEA Grapalat" w:eastAsia="GHEA Grapalat" w:hAnsi="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eastAsia="GHEA Grapalat" w:hAnsi="GHEA Grapalat" w:cs="GHEA Grapalat"/>
        </w:rPr>
        <w:t>.</w:t>
      </w:r>
    </w:p>
    <w:p w14:paraId="14E10D43" w14:textId="77777777" w:rsidR="00BD56E4" w:rsidRDefault="00BD56E4" w:rsidP="00BD56E4">
      <w:pPr>
        <w:spacing w:line="360" w:lineRule="auto"/>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18C67AF0" w14:textId="77777777" w:rsidR="00BD56E4" w:rsidRDefault="00BD56E4" w:rsidP="00BD56E4">
      <w:pPr>
        <w:spacing w:line="360" w:lineRule="auto"/>
        <w:jc w:val="both"/>
        <w:rPr>
          <w:rFonts w:ascii="GHEA Grapalat" w:hAnsi="GHEA Grapalat"/>
        </w:rPr>
      </w:pPr>
      <w:r>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ascii="Cambria Math" w:eastAsia="MS Mincho" w:hAnsi="Cambria Math" w:cs="Cambria Math"/>
        </w:rPr>
        <w:t>․</w:t>
      </w:r>
    </w:p>
    <w:p w14:paraId="11671A7D" w14:textId="77777777" w:rsidR="00BD56E4" w:rsidRDefault="00BD56E4" w:rsidP="00BD56E4">
      <w:pPr>
        <w:spacing w:line="360" w:lineRule="auto"/>
        <w:jc w:val="both"/>
        <w:rPr>
          <w:rFonts w:ascii="GHEA Grapalat" w:hAnsi="GHEA Grapalat"/>
        </w:rPr>
      </w:pPr>
      <w:r>
        <w:rPr>
          <w:rFonts w:ascii="GHEA Grapalat" w:hAnsi="GHEA Grapalat"/>
        </w:rPr>
        <w:t>1) в подразделе</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организации"</w:t>
      </w:r>
      <w:r>
        <w:rPr>
          <w:rFonts w:ascii="GHEA Grapalat" w:hAnsi="GHEA Grapalat"/>
          <w:lang w:val="hy-AM"/>
        </w:rPr>
        <w:t xml:space="preserve"> </w:t>
      </w:r>
      <w:r>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B6FE3F5" w14:textId="77777777" w:rsidR="00BD56E4" w:rsidRDefault="00BD56E4" w:rsidP="00BD56E4">
      <w:pPr>
        <w:spacing w:line="360" w:lineRule="auto"/>
        <w:jc w:val="both"/>
        <w:rPr>
          <w:rFonts w:ascii="GHEA Grapalat" w:hAnsi="GHEA Grapalat"/>
        </w:rPr>
      </w:pPr>
      <w:r>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w:t>
      </w:r>
      <w:r>
        <w:rPr>
          <w:rFonts w:ascii="GHEA Grapalat" w:hAnsi="GHEA Grapalat"/>
        </w:rPr>
        <w:lastRenderedPageBreak/>
        <w:t>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E8910D5" w14:textId="77777777" w:rsidR="00BD56E4" w:rsidRDefault="00BD56E4" w:rsidP="00BD56E4">
      <w:pPr>
        <w:spacing w:line="360" w:lineRule="auto"/>
        <w:jc w:val="both"/>
        <w:rPr>
          <w:rFonts w:ascii="GHEA Grapalat" w:hAnsi="GHEA Grapalat"/>
        </w:rPr>
      </w:pPr>
      <w:r>
        <w:rPr>
          <w:rFonts w:ascii="GHEA Grapalat" w:hAnsi="GHEA Grapalat"/>
        </w:rPr>
        <w:t>3) Подраздел</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Pr>
          <w:rFonts w:ascii="GHEA Grapalat" w:hAnsi="GHEA Grapalat"/>
        </w:rPr>
        <w:t>листингуются</w:t>
      </w:r>
      <w:proofErr w:type="spellEnd"/>
      <w:r>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Pr>
          <w:rFonts w:ascii="GHEA Grapalat" w:hAnsi="GHEA Grapalat"/>
        </w:rPr>
        <w:t>Identifier</w:t>
      </w:r>
      <w:proofErr w:type="spellEnd"/>
      <w:r>
        <w:rPr>
          <w:rFonts w:ascii="GHEA Grapalat" w:hAnsi="GHEA Grapalat"/>
        </w:rPr>
        <w:t xml:space="preserve"> Code), где </w:t>
      </w:r>
      <w:proofErr w:type="spellStart"/>
      <w:r>
        <w:rPr>
          <w:rFonts w:ascii="GHEA Grapalat" w:hAnsi="GHEA Grapalat"/>
        </w:rPr>
        <w:t>листингуются</w:t>
      </w:r>
      <w:proofErr w:type="spellEnd"/>
      <w:r>
        <w:rPr>
          <w:rFonts w:ascii="GHEA Grapalat" w:hAnsi="GHEA Grapalat"/>
        </w:rPr>
        <w:t xml:space="preserve"> акции юридического лица, а также ссылается на имеющиеся на бирже документы.</w:t>
      </w:r>
    </w:p>
    <w:p w14:paraId="7B57AB9E" w14:textId="77777777" w:rsidR="00BD56E4" w:rsidRDefault="00BD56E4" w:rsidP="00BD56E4">
      <w:pPr>
        <w:spacing w:line="360" w:lineRule="auto"/>
        <w:jc w:val="both"/>
        <w:rPr>
          <w:rFonts w:ascii="GHEA Grapalat" w:hAnsi="GHEA Grapalat"/>
        </w:rPr>
      </w:pPr>
      <w:r>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D5FD058" w14:textId="77777777" w:rsidR="00BD56E4" w:rsidRDefault="00BD56E4" w:rsidP="00BD56E4">
      <w:pPr>
        <w:spacing w:line="360" w:lineRule="auto"/>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w:t>
      </w:r>
    </w:p>
    <w:p w14:paraId="0FC8BB3B" w14:textId="77777777" w:rsidR="00BD56E4" w:rsidRDefault="00BD56E4" w:rsidP="00BD56E4">
      <w:pPr>
        <w:jc w:val="both"/>
        <w:rPr>
          <w:rFonts w:ascii="GHEA Grapalat" w:hAnsi="GHEA Grapalat"/>
          <w:sz w:val="28"/>
          <w:szCs w:val="28"/>
        </w:rPr>
      </w:pPr>
    </w:p>
    <w:p w14:paraId="22C37245" w14:textId="77777777" w:rsidR="00BD56E4" w:rsidRDefault="00BD56E4" w:rsidP="00BD56E4">
      <w:pPr>
        <w:jc w:val="both"/>
        <w:rPr>
          <w:rFonts w:ascii="GHEA Grapalat" w:hAnsi="GHEA Grapalat"/>
          <w:sz w:val="28"/>
          <w:szCs w:val="28"/>
        </w:rPr>
      </w:pPr>
    </w:p>
    <w:p w14:paraId="3F037E82" w14:textId="77777777" w:rsidR="00BD56E4" w:rsidRDefault="00BD56E4" w:rsidP="00BD56E4">
      <w:pPr>
        <w:jc w:val="both"/>
        <w:rPr>
          <w:rFonts w:ascii="GHEA Grapalat" w:hAnsi="GHEA Grapalat"/>
          <w:i/>
          <w:sz w:val="20"/>
          <w:szCs w:val="20"/>
        </w:rPr>
      </w:pPr>
      <w:r>
        <w:rPr>
          <w:rFonts w:ascii="GHEA Grapalat" w:hAnsi="GHEA Grapalat"/>
          <w:sz w:val="28"/>
          <w:szCs w:val="28"/>
        </w:rPr>
        <w:t xml:space="preserve">* </w:t>
      </w:r>
      <w:r>
        <w:rPr>
          <w:rFonts w:ascii="GHEA Grapalat" w:hAnsi="GHEA Grapalat"/>
          <w:i/>
          <w:sz w:val="20"/>
          <w:szCs w:val="20"/>
        </w:rPr>
        <w:t>заполняется секретарем комиссии до публикации приглашения в бюллетене:</w:t>
      </w:r>
    </w:p>
    <w:p w14:paraId="041918F9" w14:textId="77777777" w:rsidR="00BD56E4" w:rsidRDefault="00BD56E4" w:rsidP="00BD56E4">
      <w:pPr>
        <w:jc w:val="both"/>
        <w:rPr>
          <w:rFonts w:ascii="GHEA Grapalat" w:hAnsi="GHEA Grapalat"/>
          <w:i/>
          <w:sz w:val="20"/>
          <w:szCs w:val="20"/>
        </w:rPr>
      </w:pPr>
      <w:r>
        <w:rPr>
          <w:rFonts w:ascii="GHEA Grapalat" w:hAnsi="GHEA Grapalat"/>
          <w:i/>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51DFB078" w14:textId="77777777" w:rsidR="00BD56E4" w:rsidRDefault="00BD56E4" w:rsidP="00BD56E4">
      <w:pPr>
        <w:rPr>
          <w:rFonts w:ascii="GHEA Grapalat" w:hAnsi="GHEA Grapalat"/>
          <w:b/>
        </w:rPr>
      </w:pPr>
    </w:p>
    <w:p w14:paraId="0D81C549" w14:textId="77777777" w:rsidR="00BD56E4" w:rsidRDefault="00BD56E4" w:rsidP="00BD56E4">
      <w:pPr>
        <w:rPr>
          <w:rFonts w:ascii="GHEA Grapalat" w:hAnsi="GHEA Grapalat"/>
          <w:b/>
        </w:rPr>
      </w:pPr>
      <w:r>
        <w:rPr>
          <w:rFonts w:ascii="GHEA Grapalat" w:hAnsi="GHEA Grapalat"/>
          <w:b/>
        </w:rPr>
        <w:br w:type="page"/>
      </w:r>
    </w:p>
    <w:p w14:paraId="467A4541" w14:textId="77777777" w:rsidR="00BD56E4" w:rsidRDefault="00BD56E4" w:rsidP="00BD56E4">
      <w:pPr>
        <w:rPr>
          <w:rFonts w:ascii="GHEA Grapalat" w:hAnsi="GHEA Grapalat"/>
          <w:b/>
        </w:rPr>
      </w:pPr>
    </w:p>
    <w:p w14:paraId="5BBFB03E" w14:textId="77777777" w:rsidR="00BD56E4" w:rsidRDefault="00BD56E4" w:rsidP="00BD56E4">
      <w:pPr>
        <w:pStyle w:val="af4"/>
        <w:widowControl w:val="0"/>
        <w:spacing w:after="160"/>
        <w:jc w:val="right"/>
        <w:rPr>
          <w:rFonts w:ascii="GHEA Grapalat" w:hAnsi="GHEA Grapalat" w:cs="Arial"/>
          <w:b/>
        </w:rPr>
      </w:pPr>
      <w:r>
        <w:rPr>
          <w:rFonts w:ascii="GHEA Grapalat" w:hAnsi="GHEA Grapalat"/>
          <w:b/>
        </w:rPr>
        <w:t>Приложение № 2</w:t>
      </w:r>
    </w:p>
    <w:p w14:paraId="63D92E5C" w14:textId="2B686510" w:rsidR="00BD56E4" w:rsidRDefault="00BD56E4" w:rsidP="00BD56E4">
      <w:pPr>
        <w:pStyle w:val="af4"/>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b/>
        </w:rPr>
        <w:t>"</w:t>
      </w:r>
      <w:r>
        <w:rPr>
          <w:rStyle w:val="af6"/>
          <w:rFonts w:ascii="GHEA Grapalat" w:hAnsi="GHEA Grapalat"/>
          <w:b/>
        </w:rPr>
        <w:footnoteReference w:customMarkFollows="1" w:id="19"/>
        <w:t>*</w:t>
      </w:r>
    </w:p>
    <w:p w14:paraId="1DD47895" w14:textId="77777777" w:rsidR="00BD56E4" w:rsidRDefault="00BD56E4" w:rsidP="00BD56E4">
      <w:pPr>
        <w:widowControl w:val="0"/>
        <w:spacing w:after="120"/>
        <w:ind w:firstLine="567"/>
        <w:jc w:val="center"/>
        <w:rPr>
          <w:rFonts w:ascii="GHEA Grapalat" w:hAnsi="GHEA Grapalat"/>
        </w:rPr>
      </w:pPr>
    </w:p>
    <w:p w14:paraId="7B22BAF3" w14:textId="77777777" w:rsidR="00BD56E4" w:rsidRDefault="00BD56E4" w:rsidP="00BD56E4">
      <w:pPr>
        <w:widowControl w:val="0"/>
        <w:spacing w:after="120"/>
        <w:ind w:left="-66"/>
        <w:jc w:val="center"/>
        <w:rPr>
          <w:rFonts w:ascii="GHEA Grapalat" w:hAnsi="GHEA Grapalat"/>
          <w:b/>
        </w:rPr>
      </w:pPr>
      <w:r>
        <w:rPr>
          <w:rFonts w:ascii="GHEA Grapalat" w:hAnsi="GHEA Grapalat"/>
          <w:b/>
        </w:rPr>
        <w:t>ЦЕНОВОЕ ПРЕДЛОЖЕНИЕ</w:t>
      </w:r>
    </w:p>
    <w:p w14:paraId="7E6AFFC6" w14:textId="77777777" w:rsidR="00BD56E4" w:rsidRDefault="00BD56E4" w:rsidP="00BD56E4">
      <w:pPr>
        <w:widowControl w:val="0"/>
        <w:spacing w:after="120"/>
        <w:ind w:firstLine="567"/>
        <w:jc w:val="center"/>
        <w:rPr>
          <w:rFonts w:ascii="GHEA Grapalat" w:hAnsi="GHEA Grapalat"/>
        </w:rPr>
      </w:pPr>
    </w:p>
    <w:p w14:paraId="69E346BD" w14:textId="4FF8EC60" w:rsidR="00BD56E4" w:rsidRDefault="00BD56E4" w:rsidP="00BD56E4">
      <w:pPr>
        <w:widowControl w:val="0"/>
        <w:spacing w:after="160"/>
        <w:ind w:firstLine="567"/>
        <w:jc w:val="both"/>
        <w:rPr>
          <w:rFonts w:ascii="GHEA Grapalat" w:hAnsi="GHEA Grapalat"/>
        </w:rPr>
      </w:pPr>
      <w:r>
        <w:rPr>
          <w:rFonts w:ascii="GHEA Grapalat" w:hAnsi="GHEA Grapalat"/>
          <w:spacing w:val="-6"/>
        </w:rPr>
        <w:t>Рассмотрев приглашение на открытый конкурс 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spacing w:val="-6"/>
        </w:rPr>
        <w:t>"*,</w:t>
      </w:r>
      <w:r>
        <w:rPr>
          <w:rFonts w:ascii="GHEA Grapalat" w:hAnsi="GHEA Grapalat"/>
        </w:rPr>
        <w:t xml:space="preserve"> </w:t>
      </w:r>
    </w:p>
    <w:p w14:paraId="4F1DAB95" w14:textId="77777777" w:rsidR="00BD56E4" w:rsidRDefault="00BD56E4" w:rsidP="00BD56E4">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14:paraId="404C54B0" w14:textId="77777777" w:rsidR="00BD56E4" w:rsidRDefault="00BD56E4" w:rsidP="00BD56E4">
      <w:pPr>
        <w:widowControl w:val="0"/>
        <w:spacing w:after="160"/>
        <w:ind w:left="6237"/>
        <w:jc w:val="both"/>
        <w:rPr>
          <w:rFonts w:ascii="GHEA Grapalat" w:hAnsi="GHEA Grapalat"/>
          <w:vertAlign w:val="superscript"/>
        </w:rPr>
      </w:pPr>
      <w:r>
        <w:rPr>
          <w:rFonts w:ascii="GHEA Grapalat" w:hAnsi="GHEA Grapalat"/>
          <w:vertAlign w:val="superscript"/>
        </w:rPr>
        <w:t>наименование участника</w:t>
      </w:r>
    </w:p>
    <w:p w14:paraId="4B59AA72" w14:textId="77777777" w:rsidR="00BD56E4" w:rsidRDefault="00BD56E4" w:rsidP="00BD56E4">
      <w:pPr>
        <w:widowControl w:val="0"/>
        <w:spacing w:after="160"/>
        <w:jc w:val="both"/>
        <w:rPr>
          <w:rFonts w:ascii="GHEA Grapalat" w:hAnsi="GHEA Grapalat"/>
        </w:rPr>
      </w:pPr>
      <w:r>
        <w:rPr>
          <w:rFonts w:ascii="GHEA Grapalat" w:hAnsi="GHEA Grapalat"/>
        </w:rPr>
        <w:t>предлагает выполнить договор по нижеуказанным общим ценам:</w:t>
      </w:r>
    </w:p>
    <w:p w14:paraId="49ECAE55" w14:textId="77777777" w:rsidR="00BD56E4" w:rsidRDefault="00BD56E4" w:rsidP="00BD56E4">
      <w:pPr>
        <w:widowControl w:val="0"/>
        <w:spacing w:after="160"/>
        <w:jc w:val="right"/>
        <w:rPr>
          <w:rFonts w:ascii="GHEA Grapalat" w:hAnsi="GHEA Grapalat"/>
        </w:rPr>
      </w:pPr>
      <w:r>
        <w:rPr>
          <w:rFonts w:ascii="GHEA Grapalat" w:hAnsi="GHEA Grapalat"/>
        </w:rPr>
        <w:t>драмов РА</w:t>
      </w:r>
    </w:p>
    <w:tbl>
      <w:tblPr>
        <w:tblW w:w="783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67"/>
        <w:gridCol w:w="1558"/>
        <w:gridCol w:w="1842"/>
        <w:gridCol w:w="1616"/>
        <w:gridCol w:w="1447"/>
      </w:tblGrid>
      <w:tr w:rsidR="00BD56E4" w14:paraId="60FE52DF" w14:textId="77777777" w:rsidTr="00BD56E4">
        <w:trPr>
          <w:trHeight w:val="916"/>
          <w:jc w:val="center"/>
        </w:trPr>
        <w:tc>
          <w:tcPr>
            <w:tcW w:w="1368" w:type="dxa"/>
            <w:tcBorders>
              <w:top w:val="single" w:sz="4" w:space="0" w:color="auto"/>
              <w:left w:val="single" w:sz="4" w:space="0" w:color="auto"/>
              <w:bottom w:val="nil"/>
              <w:right w:val="single" w:sz="4" w:space="0" w:color="auto"/>
            </w:tcBorders>
            <w:vAlign w:val="center"/>
            <w:hideMark/>
          </w:tcPr>
          <w:p w14:paraId="17E8C155" w14:textId="77777777" w:rsidR="00BD56E4" w:rsidRDefault="00BD56E4">
            <w:pPr>
              <w:widowControl w:val="0"/>
              <w:jc w:val="center"/>
              <w:rPr>
                <w:rFonts w:ascii="GHEA Grapalat" w:hAnsi="GHEA Grapalat"/>
                <w:b/>
                <w:bCs/>
                <w:sz w:val="20"/>
                <w:szCs w:val="20"/>
                <w:lang w:val="en-US"/>
              </w:rPr>
            </w:pPr>
            <w:r>
              <w:rPr>
                <w:rFonts w:ascii="GHEA Grapalat" w:hAnsi="GHEA Grapalat"/>
                <w:b/>
                <w:sz w:val="20"/>
                <w:szCs w:val="20"/>
              </w:rPr>
              <w:t>Номера лотов</w:t>
            </w:r>
          </w:p>
        </w:tc>
        <w:tc>
          <w:tcPr>
            <w:tcW w:w="1559" w:type="dxa"/>
            <w:tcBorders>
              <w:top w:val="single" w:sz="4" w:space="0" w:color="auto"/>
              <w:left w:val="single" w:sz="4" w:space="0" w:color="auto"/>
              <w:bottom w:val="nil"/>
              <w:right w:val="single" w:sz="4" w:space="0" w:color="auto"/>
            </w:tcBorders>
            <w:vAlign w:val="center"/>
            <w:hideMark/>
          </w:tcPr>
          <w:p w14:paraId="574D942C"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Наименование</w:t>
            </w:r>
            <w:r>
              <w:rPr>
                <w:rFonts w:ascii="Calibri" w:hAnsi="Calibri" w:cs="Calibri"/>
                <w:b/>
                <w:sz w:val="20"/>
                <w:szCs w:val="20"/>
              </w:rPr>
              <w:t> </w:t>
            </w:r>
            <w:r>
              <w:rPr>
                <w:rFonts w:ascii="GHEA Grapalat" w:hAnsi="GHEA Grapalat" w:cs="GHEA Grapalat"/>
                <w:b/>
                <w:sz w:val="20"/>
                <w:szCs w:val="20"/>
              </w:rPr>
              <w:t>товара</w:t>
            </w:r>
          </w:p>
        </w:tc>
        <w:tc>
          <w:tcPr>
            <w:tcW w:w="1843" w:type="dxa"/>
            <w:tcBorders>
              <w:top w:val="single" w:sz="4" w:space="0" w:color="auto"/>
              <w:left w:val="single" w:sz="4" w:space="0" w:color="auto"/>
              <w:bottom w:val="nil"/>
              <w:right w:val="single" w:sz="4" w:space="0" w:color="auto"/>
            </w:tcBorders>
            <w:vAlign w:val="center"/>
            <w:hideMark/>
          </w:tcPr>
          <w:p w14:paraId="563A41F6" w14:textId="77777777" w:rsidR="00BD56E4" w:rsidRDefault="00BD56E4">
            <w:pPr>
              <w:widowControl w:val="0"/>
              <w:jc w:val="center"/>
              <w:rPr>
                <w:rFonts w:ascii="GHEA Grapalat" w:hAnsi="GHEA Grapalat"/>
                <w:b/>
                <w:sz w:val="20"/>
                <w:szCs w:val="20"/>
              </w:rPr>
            </w:pPr>
            <w:r>
              <w:rPr>
                <w:rFonts w:ascii="GHEA Grapalat" w:hAnsi="GHEA Grapalat"/>
                <w:b/>
                <w:sz w:val="20"/>
                <w:szCs w:val="20"/>
              </w:rPr>
              <w:t>Стоимость</w:t>
            </w:r>
          </w:p>
          <w:p w14:paraId="14015C60" w14:textId="77777777" w:rsidR="00BD56E4" w:rsidRDefault="00BD56E4">
            <w:pPr>
              <w:widowControl w:val="0"/>
              <w:jc w:val="center"/>
              <w:rPr>
                <w:rFonts w:ascii="GHEA Grapalat" w:hAnsi="GHEA Grapalat"/>
                <w:b/>
                <w:bCs/>
                <w:sz w:val="20"/>
                <w:szCs w:val="20"/>
              </w:rPr>
            </w:pPr>
            <w:r>
              <w:rPr>
                <w:rFonts w:ascii="GHEA Grapalat" w:hAnsi="GHEA Grapalat"/>
                <w:sz w:val="16"/>
                <w:szCs w:val="16"/>
              </w:rPr>
              <w:t>(совокупность себестоимости и прогнозируемой прибыли)</w:t>
            </w:r>
            <w:r>
              <w:rPr>
                <w:rFonts w:ascii="GHEA Grapalat" w:hAnsi="GHEA Grapalat"/>
                <w:b/>
                <w:sz w:val="20"/>
                <w:szCs w:val="20"/>
              </w:rPr>
              <w:t xml:space="preserve"> /прописью и цифрами/</w:t>
            </w:r>
          </w:p>
        </w:tc>
        <w:tc>
          <w:tcPr>
            <w:tcW w:w="1617" w:type="dxa"/>
            <w:tcBorders>
              <w:top w:val="single" w:sz="4" w:space="0" w:color="auto"/>
              <w:left w:val="single" w:sz="4" w:space="0" w:color="auto"/>
              <w:bottom w:val="nil"/>
              <w:right w:val="single" w:sz="4" w:space="0" w:color="auto"/>
            </w:tcBorders>
            <w:vAlign w:val="center"/>
            <w:hideMark/>
          </w:tcPr>
          <w:p w14:paraId="134198D5" w14:textId="77777777" w:rsidR="00BD56E4" w:rsidRDefault="00BD56E4">
            <w:pPr>
              <w:widowControl w:val="0"/>
              <w:jc w:val="center"/>
              <w:rPr>
                <w:rFonts w:ascii="GHEA Grapalat" w:hAnsi="GHEA Grapalat"/>
                <w:b/>
                <w:sz w:val="20"/>
                <w:szCs w:val="20"/>
                <w:lang w:val="en-US"/>
              </w:rPr>
            </w:pPr>
            <w:r>
              <w:rPr>
                <w:rFonts w:ascii="GHEA Grapalat" w:hAnsi="GHEA Grapalat"/>
                <w:b/>
                <w:sz w:val="20"/>
                <w:szCs w:val="20"/>
              </w:rPr>
              <w:t>НДС</w:t>
            </w:r>
            <w:r>
              <w:rPr>
                <w:rStyle w:val="af6"/>
                <w:rFonts w:ascii="GHEA Grapalat" w:hAnsi="GHEA Grapalat"/>
                <w:b/>
                <w:sz w:val="20"/>
                <w:szCs w:val="20"/>
              </w:rPr>
              <w:footnoteReference w:customMarkFollows="1" w:id="20"/>
              <w:t>**</w:t>
            </w:r>
          </w:p>
          <w:p w14:paraId="5690E191"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/прописью и цифрами/</w:t>
            </w:r>
          </w:p>
        </w:tc>
        <w:tc>
          <w:tcPr>
            <w:tcW w:w="1448" w:type="dxa"/>
            <w:tcBorders>
              <w:top w:val="single" w:sz="4" w:space="0" w:color="auto"/>
              <w:left w:val="single" w:sz="4" w:space="0" w:color="auto"/>
              <w:bottom w:val="nil"/>
              <w:right w:val="single" w:sz="4" w:space="0" w:color="auto"/>
            </w:tcBorders>
            <w:vAlign w:val="center"/>
            <w:hideMark/>
          </w:tcPr>
          <w:p w14:paraId="0F2A6EBD"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Общая цена</w:t>
            </w:r>
          </w:p>
          <w:p w14:paraId="69E71430"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/прописью и цифрами/</w:t>
            </w:r>
          </w:p>
        </w:tc>
      </w:tr>
      <w:tr w:rsidR="00BD56E4" w14:paraId="1CD97D98" w14:textId="77777777" w:rsidTr="00BD56E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7BE2243" w14:textId="77777777" w:rsidR="00BD56E4" w:rsidRDefault="00BD56E4">
            <w:pPr>
              <w:widowControl w:val="0"/>
              <w:jc w:val="center"/>
              <w:rPr>
                <w:rFonts w:ascii="GHEA Grapalat" w:hAnsi="GHEA Grapalat"/>
                <w:b/>
                <w:i/>
                <w:sz w:val="20"/>
                <w:szCs w:val="20"/>
              </w:rPr>
            </w:pPr>
            <w:r>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hideMark/>
          </w:tcPr>
          <w:p w14:paraId="7435115E" w14:textId="77777777" w:rsidR="00BD56E4" w:rsidRDefault="00BD56E4">
            <w:pPr>
              <w:widowControl w:val="0"/>
              <w:jc w:val="center"/>
              <w:rPr>
                <w:rFonts w:ascii="GHEA Grapalat" w:hAnsi="GHEA Grapalat"/>
                <w:b/>
                <w:i/>
                <w:sz w:val="20"/>
                <w:szCs w:val="20"/>
              </w:rPr>
            </w:pPr>
            <w:r>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hideMark/>
          </w:tcPr>
          <w:p w14:paraId="32E849B9" w14:textId="77777777" w:rsidR="00BD56E4" w:rsidRDefault="00BD56E4">
            <w:pPr>
              <w:widowControl w:val="0"/>
              <w:jc w:val="center"/>
              <w:rPr>
                <w:rFonts w:ascii="GHEA Grapalat" w:hAnsi="GHEA Grapalat"/>
                <w:i/>
                <w:sz w:val="20"/>
                <w:szCs w:val="20"/>
              </w:rPr>
            </w:pPr>
            <w:r>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hideMark/>
          </w:tcPr>
          <w:p w14:paraId="1460FA61" w14:textId="77777777" w:rsidR="00BD56E4" w:rsidRDefault="00BD56E4">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hideMark/>
          </w:tcPr>
          <w:p w14:paraId="6772093E" w14:textId="77777777" w:rsidR="00BD56E4" w:rsidRDefault="00BD56E4">
            <w:pPr>
              <w:widowControl w:val="0"/>
              <w:jc w:val="center"/>
              <w:rPr>
                <w:rFonts w:ascii="GHEA Grapalat" w:hAnsi="GHEA Grapalat"/>
                <w:i/>
                <w:sz w:val="20"/>
                <w:szCs w:val="20"/>
              </w:rPr>
            </w:pPr>
            <w:r>
              <w:rPr>
                <w:rFonts w:ascii="GHEA Grapalat" w:hAnsi="GHEA Grapalat"/>
                <w:b/>
                <w:i/>
                <w:sz w:val="20"/>
                <w:szCs w:val="20"/>
                <w:lang w:val="en-US"/>
              </w:rPr>
              <w:t>5</w:t>
            </w:r>
            <w:r>
              <w:rPr>
                <w:rFonts w:ascii="GHEA Grapalat" w:hAnsi="GHEA Grapalat"/>
                <w:b/>
                <w:i/>
                <w:sz w:val="20"/>
                <w:szCs w:val="20"/>
              </w:rPr>
              <w:t>=3+4</w:t>
            </w:r>
          </w:p>
        </w:tc>
      </w:tr>
      <w:tr w:rsidR="00BD56E4" w14:paraId="4BE06BE7" w14:textId="77777777" w:rsidTr="00BD56E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5EB4038A"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F89E5F" w14:textId="77777777" w:rsidR="00BD56E4" w:rsidRDefault="00BD56E4">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tcPr>
          <w:p w14:paraId="6EE08929" w14:textId="77777777" w:rsidR="00BD56E4" w:rsidRDefault="00BD56E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36FAE441" w14:textId="77777777" w:rsidR="00BD56E4" w:rsidRDefault="00BD56E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52135CEA" w14:textId="77777777" w:rsidR="00BD56E4" w:rsidRDefault="00BD56E4">
            <w:pPr>
              <w:widowControl w:val="0"/>
              <w:jc w:val="center"/>
              <w:rPr>
                <w:rFonts w:ascii="GHEA Grapalat" w:hAnsi="GHEA Grapalat"/>
                <w:sz w:val="20"/>
                <w:szCs w:val="20"/>
              </w:rPr>
            </w:pPr>
          </w:p>
        </w:tc>
      </w:tr>
      <w:tr w:rsidR="00BD56E4" w14:paraId="066E1EFD" w14:textId="77777777" w:rsidTr="00BD56E4">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7B985029"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482D88" w14:textId="77777777" w:rsidR="00BD56E4" w:rsidRDefault="00BD56E4">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tcPr>
          <w:p w14:paraId="75077EF6" w14:textId="77777777" w:rsidR="00BD56E4" w:rsidRDefault="00BD56E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3B9EAB4A" w14:textId="77777777" w:rsidR="00BD56E4" w:rsidRDefault="00BD56E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511DFC8A" w14:textId="77777777" w:rsidR="00BD56E4" w:rsidRDefault="00BD56E4">
            <w:pPr>
              <w:widowControl w:val="0"/>
              <w:rPr>
                <w:rFonts w:ascii="GHEA Grapalat" w:hAnsi="GHEA Grapalat"/>
                <w:sz w:val="20"/>
                <w:szCs w:val="20"/>
              </w:rPr>
            </w:pPr>
          </w:p>
        </w:tc>
      </w:tr>
      <w:tr w:rsidR="00BD56E4" w14:paraId="361A6202" w14:textId="77777777" w:rsidTr="00BD56E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49A7961E"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36DE4E" w14:textId="77777777" w:rsidR="00BD56E4" w:rsidRDefault="00BD56E4">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tcPr>
          <w:p w14:paraId="7CFB3544" w14:textId="77777777" w:rsidR="00BD56E4" w:rsidRDefault="00BD56E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4C37773A" w14:textId="77777777" w:rsidR="00BD56E4" w:rsidRDefault="00BD56E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06E5B9ED" w14:textId="77777777" w:rsidR="00BD56E4" w:rsidRDefault="00BD56E4">
            <w:pPr>
              <w:widowControl w:val="0"/>
              <w:jc w:val="center"/>
              <w:rPr>
                <w:rFonts w:ascii="GHEA Grapalat" w:hAnsi="GHEA Grapalat"/>
                <w:sz w:val="20"/>
                <w:szCs w:val="20"/>
              </w:rPr>
            </w:pPr>
          </w:p>
        </w:tc>
      </w:tr>
      <w:tr w:rsidR="00BD56E4" w14:paraId="1CD6A6DE" w14:textId="77777777" w:rsidTr="00BD56E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2D2EC750"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A100B5" w14:textId="77777777" w:rsidR="00BD56E4" w:rsidRDefault="00BD56E4">
            <w:pPr>
              <w:widowControl w:val="0"/>
              <w:rPr>
                <w:rFonts w:ascii="GHEA Grapalat" w:hAnsi="GHEA Grapalat"/>
                <w:sz w:val="20"/>
                <w:szCs w:val="20"/>
              </w:rPr>
            </w:pPr>
            <w:r>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tcPr>
          <w:p w14:paraId="19A505E2" w14:textId="77777777" w:rsidR="00BD56E4" w:rsidRDefault="00BD56E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6ADF78C1" w14:textId="77777777" w:rsidR="00BD56E4" w:rsidRDefault="00BD56E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1A287329" w14:textId="77777777" w:rsidR="00BD56E4" w:rsidRDefault="00BD56E4">
            <w:pPr>
              <w:widowControl w:val="0"/>
              <w:jc w:val="center"/>
              <w:rPr>
                <w:rFonts w:ascii="GHEA Grapalat" w:hAnsi="GHEA Grapalat"/>
                <w:sz w:val="20"/>
                <w:szCs w:val="20"/>
              </w:rPr>
            </w:pPr>
          </w:p>
        </w:tc>
      </w:tr>
      <w:tr w:rsidR="00BD56E4" w14:paraId="7608282B" w14:textId="77777777" w:rsidTr="00BD56E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71CC4440" w14:textId="77777777" w:rsidR="00BD56E4" w:rsidRDefault="00BD56E4">
            <w:pPr>
              <w:widowControl w:val="0"/>
              <w:jc w:val="center"/>
              <w:rPr>
                <w:rFonts w:ascii="GHEA Grapalat" w:hAnsi="GHEA Grapalat"/>
                <w:b/>
                <w:bCs/>
                <w:sz w:val="20"/>
                <w:szCs w:val="20"/>
              </w:rPr>
            </w:pPr>
            <w:r>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4632E88" w14:textId="77777777" w:rsidR="00BD56E4" w:rsidRDefault="00BD56E4">
            <w:pPr>
              <w:widowControl w:val="0"/>
              <w:rPr>
                <w:rFonts w:ascii="GHEA Grapalat" w:hAnsi="GHEA Grapalat"/>
                <w:sz w:val="20"/>
                <w:szCs w:val="20"/>
              </w:rPr>
            </w:pPr>
            <w:r>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vAlign w:val="center"/>
          </w:tcPr>
          <w:p w14:paraId="2BFCE4CF" w14:textId="77777777" w:rsidR="00BD56E4" w:rsidRDefault="00BD56E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vAlign w:val="center"/>
          </w:tcPr>
          <w:p w14:paraId="1FE2A507" w14:textId="77777777" w:rsidR="00BD56E4" w:rsidRDefault="00BD56E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54E1D07D" w14:textId="77777777" w:rsidR="00BD56E4" w:rsidRDefault="00BD56E4">
            <w:pPr>
              <w:widowControl w:val="0"/>
              <w:jc w:val="center"/>
              <w:rPr>
                <w:rFonts w:ascii="GHEA Grapalat" w:hAnsi="GHEA Grapalat"/>
                <w:sz w:val="20"/>
                <w:szCs w:val="20"/>
              </w:rPr>
            </w:pPr>
          </w:p>
        </w:tc>
      </w:tr>
    </w:tbl>
    <w:p w14:paraId="31F9F4E1" w14:textId="77777777" w:rsidR="00BD56E4" w:rsidRDefault="00BD56E4" w:rsidP="00BD56E4">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5D342DEF" w14:textId="77777777" w:rsidR="00BD56E4" w:rsidRDefault="00BD56E4" w:rsidP="00BD56E4">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35D30DA1" w14:textId="77777777" w:rsidR="00BD56E4" w:rsidRDefault="00BD56E4" w:rsidP="00BD56E4">
      <w:pPr>
        <w:widowControl w:val="0"/>
        <w:spacing w:after="160"/>
        <w:jc w:val="both"/>
        <w:rPr>
          <w:rFonts w:ascii="GHEA Grapalat" w:hAnsi="GHEA Grapalat"/>
          <w:lang w:val="es-ES"/>
        </w:rPr>
      </w:pPr>
    </w:p>
    <w:p w14:paraId="7CBEB13A" w14:textId="77777777" w:rsidR="00BD56E4" w:rsidRDefault="00BD56E4" w:rsidP="00BD56E4">
      <w:pPr>
        <w:widowControl w:val="0"/>
        <w:spacing w:after="160"/>
        <w:jc w:val="right"/>
        <w:rPr>
          <w:rFonts w:ascii="GHEA Grapalat" w:hAnsi="GHEA Grapalat"/>
        </w:rPr>
      </w:pPr>
      <w:r>
        <w:rPr>
          <w:rFonts w:ascii="GHEA Grapalat" w:hAnsi="GHEA Grapalat"/>
        </w:rPr>
        <w:t>М. П.</w:t>
      </w:r>
    </w:p>
    <w:p w14:paraId="3AA1F2CF" w14:textId="77777777" w:rsidR="00BD56E4" w:rsidRDefault="00BD56E4" w:rsidP="00BD56E4">
      <w:pPr>
        <w:rPr>
          <w:rFonts w:ascii="GHEA Grapalat" w:hAnsi="GHEA Grapalat"/>
          <w:b/>
        </w:rPr>
      </w:pPr>
      <w:r>
        <w:rPr>
          <w:rFonts w:ascii="GHEA Grapalat" w:hAnsi="GHEA Grapalat"/>
          <w:b/>
        </w:rPr>
        <w:br w:type="page"/>
      </w:r>
    </w:p>
    <w:p w14:paraId="71ECC909" w14:textId="77777777" w:rsidR="00BD56E4" w:rsidRDefault="00BD56E4" w:rsidP="00BD56E4">
      <w:pPr>
        <w:widowControl w:val="0"/>
        <w:spacing w:after="160"/>
        <w:ind w:firstLine="567"/>
        <w:jc w:val="right"/>
        <w:rPr>
          <w:rFonts w:ascii="GHEA Grapalat" w:hAnsi="GHEA Grapalat" w:cs="Arial"/>
          <w:b/>
        </w:rPr>
      </w:pPr>
      <w:r>
        <w:rPr>
          <w:rFonts w:ascii="GHEA Grapalat" w:hAnsi="GHEA Grapalat"/>
          <w:b/>
        </w:rPr>
        <w:lastRenderedPageBreak/>
        <w:t>Приложение № 3</w:t>
      </w:r>
    </w:p>
    <w:p w14:paraId="23E9564F" w14:textId="2EEE5E8D" w:rsidR="00BD56E4" w:rsidRDefault="00BD56E4" w:rsidP="00BD56E4">
      <w:pPr>
        <w:pStyle w:val="af4"/>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b/>
        </w:rPr>
        <w:t>"</w:t>
      </w:r>
      <w:r>
        <w:rPr>
          <w:rStyle w:val="af6"/>
          <w:rFonts w:ascii="GHEA Grapalat" w:hAnsi="GHEA Grapalat"/>
          <w:b/>
        </w:rPr>
        <w:footnoteReference w:customMarkFollows="1" w:id="21"/>
        <w:t>*</w:t>
      </w:r>
    </w:p>
    <w:p w14:paraId="49A0C7E0" w14:textId="77777777" w:rsidR="00BD56E4" w:rsidRDefault="00BD56E4" w:rsidP="00BD56E4">
      <w:pPr>
        <w:pStyle w:val="af4"/>
        <w:widowControl w:val="0"/>
        <w:spacing w:after="160"/>
        <w:ind w:firstLine="567"/>
        <w:jc w:val="center"/>
        <w:rPr>
          <w:rFonts w:ascii="GHEA Grapalat" w:hAnsi="GHEA Grapalat"/>
        </w:rPr>
      </w:pPr>
      <w:r>
        <w:rPr>
          <w:rFonts w:ascii="GHEA Grapalat" w:hAnsi="GHEA Grapalat"/>
        </w:rPr>
        <w:t xml:space="preserve"> </w:t>
      </w:r>
    </w:p>
    <w:p w14:paraId="3820B88A" w14:textId="77777777" w:rsidR="00BD56E4" w:rsidRDefault="00BD56E4" w:rsidP="00BD56E4">
      <w:pPr>
        <w:pStyle w:val="af4"/>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5A5449A4" w14:textId="77777777" w:rsidR="00BD56E4" w:rsidRDefault="00BD56E4" w:rsidP="00BD56E4">
      <w:pPr>
        <w:widowControl w:val="0"/>
        <w:spacing w:after="160"/>
        <w:ind w:left="567" w:right="565"/>
        <w:jc w:val="center"/>
        <w:rPr>
          <w:rFonts w:ascii="GHEA Grapalat" w:hAnsi="GHEA Grapalat"/>
          <w:b/>
        </w:rPr>
      </w:pPr>
    </w:p>
    <w:p w14:paraId="6E9A0BAA" w14:textId="77777777" w:rsidR="00BD56E4" w:rsidRDefault="00BD56E4" w:rsidP="00BD56E4">
      <w:pPr>
        <w:pStyle w:val="af4"/>
        <w:shd w:val="clear" w:color="auto" w:fill="FFFFFF"/>
        <w:spacing w:line="276" w:lineRule="auto"/>
        <w:ind w:firstLine="567"/>
        <w:contextualSpacing/>
        <w:jc w:val="both"/>
        <w:rPr>
          <w:rFonts w:ascii="GHEA Grapalat" w:eastAsiaTheme="minorHAnsi" w:hAnsi="GHEA Grapalat" w:cstheme="minorBidi"/>
          <w:sz w:val="18"/>
          <w:szCs w:val="18"/>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______________________</w:t>
      </w:r>
      <w:r>
        <w:rPr>
          <w:rFonts w:ascii="GHEA Grapalat" w:eastAsiaTheme="minorHAnsi" w:hAnsi="GHEA Grapalat" w:cstheme="minorBidi"/>
          <w:bCs/>
        </w:rPr>
        <w:t xml:space="preserve"> организованной</w:t>
      </w:r>
    </w:p>
    <w:p w14:paraId="26BE78F6" w14:textId="77777777" w:rsidR="00BD56E4" w:rsidRDefault="00BD56E4" w:rsidP="00BD56E4">
      <w:pPr>
        <w:pStyle w:val="af4"/>
        <w:shd w:val="clear" w:color="auto" w:fill="FFFFFF"/>
        <w:spacing w:line="276" w:lineRule="auto"/>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Pr>
          <w:rFonts w:ascii="GHEA Grapalat" w:eastAsiaTheme="minorHAnsi" w:hAnsi="GHEA Grapalat" w:cstheme="minorBidi"/>
          <w:sz w:val="16"/>
          <w:szCs w:val="16"/>
        </w:rPr>
        <w:t xml:space="preserve"> код процедуры</w:t>
      </w:r>
      <w:r>
        <w:rPr>
          <w:rFonts w:ascii="GHEA Grapalat" w:eastAsiaTheme="minorHAnsi" w:hAnsi="GHEA Grapalat" w:cstheme="minorBidi"/>
          <w:sz w:val="18"/>
          <w:szCs w:val="18"/>
        </w:rPr>
        <w:t xml:space="preserve">                                           </w:t>
      </w:r>
    </w:p>
    <w:p w14:paraId="7433471C" w14:textId="77777777" w:rsidR="00BD56E4" w:rsidRDefault="00BD56E4" w:rsidP="00BD56E4">
      <w:pPr>
        <w:pStyle w:val="af4"/>
        <w:shd w:val="clear" w:color="auto" w:fill="FFFFFF"/>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____________________________</w:t>
      </w:r>
      <w:r>
        <w:rPr>
          <w:rFonts w:ascii="GHEA Grapalat" w:eastAsiaTheme="minorHAnsi" w:hAnsi="GHEA Grapalat" w:cstheme="minorBidi"/>
          <w:lang w:val="hy-AM"/>
        </w:rPr>
        <w:t>(далее-бенефициар)</w:t>
      </w:r>
      <w:r>
        <w:rPr>
          <w:rFonts w:ascii="GHEA Grapalat" w:eastAsiaTheme="minorHAnsi" w:hAnsi="GHEA Grapalat" w:cstheme="minorBidi"/>
        </w:rPr>
        <w:t xml:space="preserve">, вытекающих из </w:t>
      </w:r>
      <w:r>
        <w:rPr>
          <w:rFonts w:ascii="GHEA Grapalat" w:hAnsi="GHEA Grapalat"/>
        </w:rPr>
        <w:t xml:space="preserve">участия ____________   </w:t>
      </w:r>
    </w:p>
    <w:p w14:paraId="6E3C03E4" w14:textId="77777777" w:rsidR="00BD56E4" w:rsidRDefault="00BD56E4" w:rsidP="00BD56E4">
      <w:pPr>
        <w:pStyle w:val="af4"/>
        <w:shd w:val="clear" w:color="auto" w:fill="FFFFFF"/>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наименование заказчика</w:t>
      </w:r>
      <w:r>
        <w:rPr>
          <w:rStyle w:val="af5"/>
          <w:rFonts w:ascii="GHEA Grapalat" w:hAnsi="GHEA Grapalat"/>
          <w:sz w:val="16"/>
          <w:szCs w:val="16"/>
        </w:rPr>
        <w:t xml:space="preserve">                                                                                                                           наименование участника</w:t>
      </w:r>
    </w:p>
    <w:p w14:paraId="0F6E3273"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lang w:val="hy-AM"/>
        </w:rPr>
        <w:t xml:space="preserve"> (далее-</w:t>
      </w:r>
      <w:r>
        <w:rPr>
          <w:rFonts w:ascii="GHEA Grapalat" w:eastAsiaTheme="minorHAnsi" w:hAnsi="GHEA Grapalat" w:cstheme="minorBidi"/>
        </w:rPr>
        <w:t>п</w:t>
      </w:r>
      <w:r>
        <w:rPr>
          <w:rFonts w:ascii="GHEA Grapalat" w:eastAsiaTheme="minorHAnsi" w:hAnsi="GHEA Grapalat" w:cstheme="minorBidi"/>
          <w:lang w:val="hy-AM"/>
        </w:rPr>
        <w:t>ринципал)</w:t>
      </w:r>
      <w:r>
        <w:rPr>
          <w:rFonts w:ascii="GHEA Grapalat" w:eastAsiaTheme="minorHAnsi" w:hAnsi="GHEA Grapalat" w:cstheme="minorBidi"/>
        </w:rPr>
        <w:t xml:space="preserve"> в данной процедуре закупок.</w:t>
      </w:r>
    </w:p>
    <w:p w14:paraId="1192198E"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    </w:t>
      </w:r>
    </w:p>
    <w:p w14:paraId="2CEB23C5" w14:textId="77777777" w:rsidR="00BD56E4" w:rsidRDefault="00BD56E4" w:rsidP="00BD56E4">
      <w:pPr>
        <w:pStyle w:val="af4"/>
        <w:shd w:val="clear" w:color="auto" w:fill="FFFFFF"/>
        <w:ind w:firstLine="708"/>
        <w:jc w:val="both"/>
        <w:rPr>
          <w:rFonts w:ascii="GHEA Grapalat" w:eastAsiaTheme="minorHAnsi" w:hAnsi="GHEA Grapalat" w:cstheme="minorBidi"/>
          <w:lang w:val="hy-AM"/>
        </w:rPr>
      </w:pPr>
      <w:r>
        <w:rPr>
          <w:rFonts w:ascii="GHEA Grapalat" w:eastAsiaTheme="minorHAnsi" w:hAnsi="GHEA Grapalat" w:cstheme="minorBidi"/>
        </w:rPr>
        <w:t xml:space="preserve">2.  По гарантии </w:t>
      </w:r>
      <w:r>
        <w:rPr>
          <w:rFonts w:ascii="GHEA Grapalat" w:eastAsiaTheme="minorHAnsi" w:hAnsi="GHEA Grapalat" w:cstheme="minorBidi"/>
          <w:lang w:val="hy-AM"/>
        </w:rPr>
        <w:t xml:space="preserve">------------------------------------------------------------------------- </w:t>
      </w:r>
    </w:p>
    <w:p w14:paraId="53C80579"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банка выдающего гарантию</w:t>
      </w:r>
    </w:p>
    <w:p w14:paraId="3B86C2AE"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BE7713E"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38F01DCF"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6EB45035"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676026F"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4848157F" w14:textId="77777777" w:rsidR="00BD56E4" w:rsidRDefault="00BD56E4" w:rsidP="00BD56E4">
      <w:pPr>
        <w:pStyle w:val="af4"/>
        <w:shd w:val="clear" w:color="auto" w:fill="FFFFFF"/>
        <w:jc w:val="both"/>
        <w:rPr>
          <w:rFonts w:ascii="GHEA Grapalat" w:eastAsiaTheme="minorHAnsi" w:hAnsi="GHEA Grapalat" w:cstheme="minorBidi"/>
        </w:rPr>
      </w:pPr>
    </w:p>
    <w:p w14:paraId="106D7352"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lastRenderedPageBreak/>
        <w:t>3. Настоящая гарантия является безотзывной.</w:t>
      </w:r>
    </w:p>
    <w:p w14:paraId="51EDBD85" w14:textId="77777777" w:rsidR="00BD56E4" w:rsidRDefault="00BD56E4" w:rsidP="00BD56E4">
      <w:pPr>
        <w:pStyle w:val="af4"/>
        <w:shd w:val="clear" w:color="auto" w:fill="FFFFFF"/>
        <w:ind w:firstLine="375"/>
        <w:jc w:val="both"/>
        <w:rPr>
          <w:rStyle w:val="af5"/>
          <w:b w:val="0"/>
          <w:bCs w:val="0"/>
          <w:sz w:val="20"/>
          <w:szCs w:val="20"/>
        </w:rPr>
      </w:pPr>
    </w:p>
    <w:p w14:paraId="288C8204" w14:textId="77777777" w:rsidR="00BD56E4" w:rsidRDefault="00BD56E4" w:rsidP="00BD56E4">
      <w:pPr>
        <w:pStyle w:val="af4"/>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164A01B"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процедуре закупок под кодом   ________________________________.</w:t>
      </w:r>
    </w:p>
    <w:p w14:paraId="7C5EFEAD" w14:textId="77777777" w:rsidR="00BD56E4" w:rsidRDefault="00BD56E4" w:rsidP="00BD56E4">
      <w:pPr>
        <w:pStyle w:val="af4"/>
        <w:shd w:val="clear" w:color="auto" w:fill="FFFFFF"/>
        <w:ind w:firstLine="374"/>
        <w:jc w:val="both"/>
        <w:rPr>
          <w:rFonts w:ascii="GHEA Grapalat" w:eastAsiaTheme="minorHAnsi" w:hAnsi="GHEA Grapalat" w:cstheme="minorBidi"/>
          <w:sz w:val="18"/>
          <w:szCs w:val="18"/>
        </w:rPr>
      </w:pPr>
      <w:r>
        <w:rPr>
          <w:rFonts w:ascii="GHEA Grapalat" w:eastAsiaTheme="minorHAnsi" w:hAnsi="GHEA Grapalat" w:cstheme="minorBidi"/>
          <w:sz w:val="18"/>
          <w:szCs w:val="18"/>
        </w:rPr>
        <w:t>код процедуры</w:t>
      </w:r>
    </w:p>
    <w:p w14:paraId="635D2F01"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Информацию о факте предоставления настоящей гарантии -</w:t>
      </w:r>
      <w:r>
        <w:t xml:space="preserve"> </w:t>
      </w:r>
      <w:r>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p>
    <w:p w14:paraId="08E11275" w14:textId="77777777" w:rsidR="00BD56E4" w:rsidRDefault="00BD56E4" w:rsidP="00BD56E4">
      <w:pPr>
        <w:pStyle w:val="af4"/>
        <w:shd w:val="clear" w:color="auto" w:fill="FFFFFF"/>
        <w:ind w:firstLine="375"/>
        <w:jc w:val="right"/>
        <w:rPr>
          <w:rFonts w:ascii="GHEA Grapalat" w:eastAsiaTheme="minorHAnsi" w:hAnsi="GHEA Grapalat" w:cstheme="minorBidi"/>
        </w:rPr>
      </w:pPr>
      <w:r>
        <w:rPr>
          <w:rStyle w:val="af5"/>
          <w:sz w:val="20"/>
          <w:szCs w:val="20"/>
        </w:rPr>
        <w:t>адрес эл. почты секретаря</w:t>
      </w:r>
    </w:p>
    <w:p w14:paraId="3D8DC4DB"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который указан в упомянутом в настоящем пункте приглашении к процедуре закупок.</w:t>
      </w:r>
    </w:p>
    <w:p w14:paraId="02C5E1CD" w14:textId="77777777" w:rsidR="00BD56E4" w:rsidRDefault="00BD56E4" w:rsidP="00BD56E4">
      <w:pPr>
        <w:pStyle w:val="af4"/>
        <w:shd w:val="clear" w:color="auto" w:fill="FFFFFF"/>
        <w:ind w:firstLine="375"/>
        <w:jc w:val="both"/>
        <w:rPr>
          <w:rStyle w:val="af5"/>
          <w:b w:val="0"/>
          <w:bCs w:val="0"/>
          <w:sz w:val="20"/>
          <w:szCs w:val="20"/>
        </w:rPr>
      </w:pPr>
    </w:p>
    <w:p w14:paraId="7C741996" w14:textId="77777777" w:rsidR="00BD56E4" w:rsidRDefault="00BD56E4" w:rsidP="00BD56E4">
      <w:pPr>
        <w:pStyle w:val="af4"/>
        <w:shd w:val="clear" w:color="auto" w:fill="FFFFFF"/>
        <w:ind w:firstLine="375"/>
        <w:jc w:val="both"/>
        <w:rPr>
          <w:rStyle w:val="af5"/>
          <w:rFonts w:ascii="GHEA Grapalat" w:hAnsi="GHEA Grapalat"/>
          <w:b w:val="0"/>
          <w:bCs w:val="0"/>
          <w:sz w:val="20"/>
          <w:szCs w:val="20"/>
        </w:rPr>
      </w:pPr>
    </w:p>
    <w:p w14:paraId="0D067E77" w14:textId="77777777" w:rsidR="00BD56E4" w:rsidRDefault="00BD56E4" w:rsidP="00BD56E4">
      <w:pPr>
        <w:pStyle w:val="af4"/>
        <w:shd w:val="clear" w:color="auto" w:fill="FFFFFF"/>
        <w:ind w:firstLine="375"/>
        <w:jc w:val="both"/>
        <w:rPr>
          <w:rFonts w:eastAsiaTheme="minorHAnsi"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p>
    <w:p w14:paraId="4D2E6615"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080F1F14"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72807E0"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65C2EC65"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01F3DE99"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3AF4962"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lastRenderedPageBreak/>
        <w:t>2) требование представлено по истечении срока, установленного гарантией.</w:t>
      </w:r>
    </w:p>
    <w:p w14:paraId="769EF81C" w14:textId="77777777" w:rsidR="00BD56E4" w:rsidRDefault="00BD56E4" w:rsidP="00BD56E4">
      <w:pPr>
        <w:pStyle w:val="af4"/>
        <w:shd w:val="clear" w:color="auto" w:fill="FFFFFF"/>
        <w:ind w:firstLine="375"/>
        <w:rPr>
          <w:rFonts w:ascii="GHEA Grapalat" w:eastAsiaTheme="minorHAnsi" w:hAnsi="GHEA Grapalat" w:cstheme="minorBidi"/>
        </w:rPr>
      </w:pPr>
    </w:p>
    <w:p w14:paraId="4BA15441"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2A298B"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7886A7F"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76A8266"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5C194B0F" w14:textId="77777777" w:rsidR="00BD56E4" w:rsidRDefault="00BD56E4" w:rsidP="00BD56E4">
      <w:pPr>
        <w:pStyle w:val="af4"/>
        <w:shd w:val="clear" w:color="auto" w:fill="FFFFFF"/>
        <w:ind w:firstLine="375"/>
        <w:jc w:val="both"/>
        <w:rPr>
          <w:rFonts w:ascii="GHEA Grapalat" w:hAnsi="GHEA Grapalat"/>
          <w:sz w:val="20"/>
          <w:szCs w:val="20"/>
        </w:rPr>
      </w:pPr>
    </w:p>
    <w:p w14:paraId="51616DA4" w14:textId="77777777" w:rsidR="00BD56E4" w:rsidRDefault="00BD56E4" w:rsidP="00BD56E4">
      <w:pPr>
        <w:pStyle w:val="af4"/>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21B81BB3" w14:textId="77777777" w:rsidR="00BD56E4" w:rsidRDefault="00BD56E4" w:rsidP="00BD56E4">
      <w:pPr>
        <w:pStyle w:val="af4"/>
        <w:shd w:val="clear" w:color="auto" w:fill="FFFFFF"/>
        <w:ind w:firstLine="375"/>
        <w:jc w:val="both"/>
        <w:rPr>
          <w:rFonts w:ascii="GHEA Grapalat" w:hAnsi="GHEA Grapalat"/>
          <w:sz w:val="20"/>
          <w:szCs w:val="20"/>
          <w:lang w:val="hy-AM"/>
        </w:rPr>
      </w:pPr>
    </w:p>
    <w:p w14:paraId="2F0B63D1" w14:textId="77777777" w:rsidR="00BD56E4" w:rsidRDefault="00BD56E4" w:rsidP="00BD56E4">
      <w:pPr>
        <w:pStyle w:val="af4"/>
        <w:shd w:val="clear" w:color="auto" w:fill="FFFFFF"/>
        <w:ind w:firstLine="375"/>
        <w:jc w:val="both"/>
        <w:rPr>
          <w:rFonts w:ascii="GHEA Grapalat" w:hAnsi="GHEA Grapalat"/>
          <w:sz w:val="20"/>
          <w:szCs w:val="20"/>
          <w:lang w:val="hy-AM"/>
        </w:rPr>
      </w:pPr>
    </w:p>
    <w:p w14:paraId="63010ED5" w14:textId="77777777" w:rsidR="00BD56E4" w:rsidRDefault="00BD56E4" w:rsidP="00BD56E4">
      <w:pPr>
        <w:pStyle w:val="af4"/>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3AA2ED47" w14:textId="77777777" w:rsidR="00BD56E4" w:rsidRDefault="00BD56E4" w:rsidP="00BD56E4">
      <w:pPr>
        <w:pStyle w:val="af4"/>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177585DA" w14:textId="77777777" w:rsidR="00BD56E4" w:rsidRDefault="00BD56E4" w:rsidP="00BD56E4">
      <w:pPr>
        <w:pStyle w:val="af4"/>
        <w:shd w:val="clear" w:color="auto" w:fill="FFFFFF"/>
        <w:ind w:firstLine="375"/>
        <w:jc w:val="both"/>
        <w:rPr>
          <w:rFonts w:ascii="GHEA Grapalat" w:eastAsiaTheme="minorHAnsi" w:hAnsi="GHEA Grapalat" w:cstheme="minorBidi"/>
          <w:lang w:val="hy-AM"/>
        </w:rPr>
      </w:pPr>
    </w:p>
    <w:p w14:paraId="129CB37F"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209EC490" w14:textId="77777777" w:rsidR="00BD56E4" w:rsidRDefault="00BD56E4" w:rsidP="00BD56E4">
      <w:pPr>
        <w:pStyle w:val="a3"/>
        <w:widowControl w:val="0"/>
        <w:spacing w:line="240" w:lineRule="auto"/>
        <w:rPr>
          <w:rFonts w:ascii="GHEA Grapalat" w:hAnsi="GHEA Grapalat" w:cs="Sylfaen"/>
          <w:sz w:val="24"/>
          <w:szCs w:val="24"/>
        </w:rPr>
      </w:pPr>
    </w:p>
    <w:p w14:paraId="05E78F59" w14:textId="77777777" w:rsidR="00BD56E4" w:rsidRDefault="00BD56E4" w:rsidP="00BD56E4">
      <w:pPr>
        <w:widowControl w:val="0"/>
        <w:spacing w:after="160"/>
        <w:ind w:left="567" w:right="565"/>
        <w:jc w:val="center"/>
        <w:rPr>
          <w:rFonts w:ascii="GHEA Grapalat" w:hAnsi="GHEA Grapalat"/>
          <w:b/>
        </w:rPr>
      </w:pPr>
    </w:p>
    <w:p w14:paraId="1F73044E" w14:textId="77777777" w:rsidR="00BD56E4" w:rsidRDefault="00BD56E4" w:rsidP="00BD56E4">
      <w:pPr>
        <w:widowControl w:val="0"/>
        <w:spacing w:after="160"/>
        <w:ind w:left="567" w:right="565"/>
        <w:jc w:val="center"/>
        <w:rPr>
          <w:rFonts w:ascii="GHEA Grapalat" w:hAnsi="GHEA Grapalat"/>
          <w:b/>
        </w:rPr>
      </w:pPr>
    </w:p>
    <w:p w14:paraId="1A78D5F1" w14:textId="77777777" w:rsidR="00BD56E4" w:rsidRDefault="00BD56E4" w:rsidP="00BD56E4">
      <w:pPr>
        <w:widowControl w:val="0"/>
        <w:spacing w:after="160"/>
        <w:ind w:left="567" w:right="565"/>
        <w:jc w:val="center"/>
        <w:rPr>
          <w:rFonts w:ascii="GHEA Grapalat" w:hAnsi="GHEA Grapalat"/>
          <w:b/>
        </w:rPr>
      </w:pPr>
    </w:p>
    <w:p w14:paraId="28B43B78" w14:textId="77777777" w:rsidR="00BD56E4" w:rsidRDefault="00BD56E4" w:rsidP="00BD56E4">
      <w:pPr>
        <w:widowControl w:val="0"/>
        <w:spacing w:after="160"/>
        <w:ind w:left="567" w:right="565"/>
        <w:jc w:val="center"/>
        <w:rPr>
          <w:rFonts w:ascii="GHEA Grapalat" w:hAnsi="GHEA Grapalat"/>
          <w:b/>
        </w:rPr>
      </w:pPr>
    </w:p>
    <w:p w14:paraId="255A37EC" w14:textId="77777777" w:rsidR="00BD56E4" w:rsidRDefault="00BD56E4" w:rsidP="00BD56E4">
      <w:pPr>
        <w:widowControl w:val="0"/>
        <w:spacing w:after="160"/>
        <w:ind w:left="567" w:right="565"/>
        <w:jc w:val="center"/>
        <w:rPr>
          <w:rFonts w:ascii="GHEA Grapalat" w:hAnsi="GHEA Grapalat"/>
          <w:b/>
        </w:rPr>
      </w:pPr>
    </w:p>
    <w:p w14:paraId="11201D99" w14:textId="77777777" w:rsidR="00BD56E4" w:rsidRDefault="00BD56E4" w:rsidP="00BD56E4">
      <w:pPr>
        <w:widowControl w:val="0"/>
        <w:spacing w:after="160"/>
        <w:ind w:left="567" w:right="565"/>
        <w:jc w:val="center"/>
        <w:rPr>
          <w:rFonts w:ascii="GHEA Grapalat" w:hAnsi="GHEA Grapalat"/>
          <w:b/>
        </w:rPr>
      </w:pPr>
    </w:p>
    <w:p w14:paraId="181C274A" w14:textId="77777777" w:rsidR="00BD56E4" w:rsidRDefault="00BD56E4" w:rsidP="00BD56E4">
      <w:pPr>
        <w:widowControl w:val="0"/>
        <w:spacing w:after="160"/>
        <w:ind w:left="567" w:right="565"/>
        <w:jc w:val="center"/>
        <w:rPr>
          <w:rFonts w:ascii="GHEA Grapalat" w:hAnsi="GHEA Grapalat"/>
          <w:b/>
        </w:rPr>
      </w:pPr>
    </w:p>
    <w:p w14:paraId="0B1BF7E9" w14:textId="77777777" w:rsidR="00BD56E4" w:rsidRDefault="00BD56E4" w:rsidP="00BD56E4">
      <w:pPr>
        <w:widowControl w:val="0"/>
        <w:spacing w:after="160"/>
        <w:ind w:left="567" w:right="565"/>
        <w:jc w:val="center"/>
        <w:rPr>
          <w:rFonts w:ascii="GHEA Grapalat" w:hAnsi="GHEA Grapalat"/>
          <w:b/>
        </w:rPr>
      </w:pPr>
    </w:p>
    <w:p w14:paraId="4B0257B2" w14:textId="77777777" w:rsidR="00BD56E4" w:rsidRDefault="00BD56E4" w:rsidP="00BD56E4">
      <w:pPr>
        <w:widowControl w:val="0"/>
        <w:spacing w:after="160"/>
        <w:ind w:left="567" w:right="565"/>
        <w:jc w:val="center"/>
        <w:rPr>
          <w:rFonts w:ascii="GHEA Grapalat" w:hAnsi="GHEA Grapalat"/>
          <w:b/>
        </w:rPr>
      </w:pPr>
    </w:p>
    <w:p w14:paraId="33EB2E64" w14:textId="77777777" w:rsidR="00BD56E4" w:rsidRDefault="00BD56E4" w:rsidP="00BD56E4">
      <w:pPr>
        <w:widowControl w:val="0"/>
        <w:spacing w:after="160"/>
        <w:ind w:left="567" w:right="565"/>
        <w:jc w:val="center"/>
        <w:rPr>
          <w:rFonts w:ascii="GHEA Grapalat" w:hAnsi="GHEA Grapalat"/>
          <w:b/>
        </w:rPr>
      </w:pPr>
    </w:p>
    <w:p w14:paraId="605F8D4A" w14:textId="77777777" w:rsidR="00BD56E4" w:rsidRDefault="00BD56E4" w:rsidP="00BD56E4">
      <w:pPr>
        <w:widowControl w:val="0"/>
        <w:spacing w:after="160"/>
        <w:ind w:left="567" w:right="565"/>
        <w:jc w:val="center"/>
        <w:rPr>
          <w:rFonts w:ascii="GHEA Grapalat" w:hAnsi="GHEA Grapalat"/>
          <w:b/>
        </w:rPr>
      </w:pPr>
    </w:p>
    <w:p w14:paraId="4CBC3D5A" w14:textId="77777777" w:rsidR="00BD56E4" w:rsidRDefault="00BD56E4" w:rsidP="00BD56E4">
      <w:pPr>
        <w:widowControl w:val="0"/>
        <w:spacing w:after="160"/>
        <w:ind w:left="567" w:right="565"/>
        <w:jc w:val="center"/>
        <w:rPr>
          <w:rFonts w:ascii="GHEA Grapalat" w:hAnsi="GHEA Grapalat"/>
          <w:b/>
        </w:rPr>
      </w:pPr>
    </w:p>
    <w:p w14:paraId="6C8A8DFE" w14:textId="77777777" w:rsidR="00BD56E4" w:rsidRDefault="00BD56E4" w:rsidP="00BD56E4">
      <w:pPr>
        <w:rPr>
          <w:rFonts w:ascii="GHEA Grapalat" w:hAnsi="GHEA Grapalat"/>
          <w:b/>
        </w:rPr>
      </w:pPr>
    </w:p>
    <w:p w14:paraId="1A76437C" w14:textId="77777777" w:rsidR="00BD56E4" w:rsidRDefault="00BD56E4" w:rsidP="00BD56E4">
      <w:pPr>
        <w:rPr>
          <w:rFonts w:ascii="GHEA Grapalat" w:hAnsi="GHEA Grapalat"/>
          <w:b/>
        </w:rPr>
      </w:pPr>
      <w:r>
        <w:rPr>
          <w:rFonts w:ascii="GHEA Grapalat" w:hAnsi="GHEA Grapalat"/>
          <w:b/>
        </w:rPr>
        <w:br w:type="page"/>
      </w:r>
    </w:p>
    <w:p w14:paraId="4607A96A" w14:textId="77777777" w:rsidR="00BD56E4" w:rsidRDefault="00BD56E4" w:rsidP="00BD56E4">
      <w:pPr>
        <w:widowControl w:val="0"/>
        <w:spacing w:after="160"/>
        <w:ind w:firstLine="567"/>
        <w:jc w:val="right"/>
        <w:rPr>
          <w:rFonts w:ascii="GHEA Grapalat" w:hAnsi="GHEA Grapalat"/>
          <w:b/>
        </w:rPr>
      </w:pPr>
      <w:r>
        <w:rPr>
          <w:rFonts w:ascii="GHEA Grapalat" w:hAnsi="GHEA Grapalat"/>
          <w:b/>
        </w:rPr>
        <w:lastRenderedPageBreak/>
        <w:t>Приложение № 4</w:t>
      </w:r>
    </w:p>
    <w:p w14:paraId="2EFB1848" w14:textId="145B6F8C" w:rsidR="00BD56E4" w:rsidRDefault="00BD56E4" w:rsidP="00BD56E4">
      <w:pPr>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b/>
        </w:rPr>
        <w:t>"</w:t>
      </w:r>
      <w:r>
        <w:rPr>
          <w:rStyle w:val="af6"/>
          <w:rFonts w:ascii="GHEA Grapalat" w:hAnsi="GHEA Grapalat"/>
          <w:b/>
        </w:rPr>
        <w:footnoteReference w:customMarkFollows="1" w:id="22"/>
        <w:t>*</w:t>
      </w:r>
    </w:p>
    <w:p w14:paraId="71DF54A6" w14:textId="77777777" w:rsidR="00BD56E4" w:rsidRDefault="00BD56E4" w:rsidP="00BD56E4">
      <w:pPr>
        <w:pStyle w:val="af4"/>
        <w:widowControl w:val="0"/>
        <w:spacing w:after="160"/>
        <w:ind w:firstLine="567"/>
        <w:jc w:val="center"/>
        <w:rPr>
          <w:rFonts w:ascii="GHEA Grapalat" w:hAnsi="GHEA Grapalat"/>
        </w:rPr>
      </w:pPr>
    </w:p>
    <w:p w14:paraId="1FBF63FC" w14:textId="77777777" w:rsidR="00BD56E4" w:rsidRDefault="00BD56E4" w:rsidP="00BD56E4">
      <w:pPr>
        <w:pStyle w:val="af4"/>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0C6B81CF" w14:textId="77777777" w:rsidR="00BD56E4" w:rsidRDefault="00BD56E4" w:rsidP="00BD56E4">
      <w:pPr>
        <w:widowControl w:val="0"/>
        <w:spacing w:after="160"/>
        <w:ind w:left="567" w:right="565"/>
        <w:jc w:val="center"/>
        <w:rPr>
          <w:rFonts w:ascii="GHEA Grapalat" w:hAnsi="GHEA Grapalat"/>
          <w:b/>
        </w:rPr>
      </w:pPr>
      <w:r>
        <w:rPr>
          <w:rFonts w:ascii="GHEA Grapalat" w:hAnsi="GHEA Grapalat"/>
          <w:b/>
        </w:rPr>
        <w:t>(обеспечение квалификации)</w:t>
      </w:r>
    </w:p>
    <w:p w14:paraId="135F8BB6" w14:textId="77777777" w:rsidR="00BD56E4" w:rsidRDefault="00BD56E4" w:rsidP="00BD56E4">
      <w:pPr>
        <w:pStyle w:val="af4"/>
        <w:shd w:val="clear" w:color="auto" w:fill="FFFFFF"/>
        <w:jc w:val="both"/>
        <w:rPr>
          <w:rStyle w:val="af5"/>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Pr>
          <w:rFonts w:eastAsiaTheme="minorHAnsi" w:cstheme="minorBidi"/>
        </w:rPr>
        <w:t xml:space="preserve"> N</w:t>
      </w:r>
      <w:r>
        <w:rPr>
          <w:rFonts w:eastAsiaTheme="minorHAnsi" w:cstheme="minorBidi"/>
          <w:lang w:val="hy-AM"/>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rPr>
        <w:t xml:space="preserve">                                                                    </w:t>
      </w:r>
    </w:p>
    <w:p w14:paraId="537F90B8" w14:textId="77777777" w:rsidR="00BD56E4" w:rsidRDefault="00BD56E4" w:rsidP="00BD56E4">
      <w:pPr>
        <w:pStyle w:val="af4"/>
        <w:shd w:val="clear" w:color="auto" w:fill="FFFFFF"/>
        <w:ind w:left="-142"/>
        <w:rPr>
          <w:rStyle w:val="af5"/>
          <w:rFonts w:ascii="GHEA Grapalat" w:hAnsi="GHEA Grapalat"/>
          <w:b w:val="0"/>
          <w:sz w:val="18"/>
          <w:szCs w:val="18"/>
        </w:rPr>
      </w:pPr>
      <w:r>
        <w:rPr>
          <w:rStyle w:val="af5"/>
          <w:rFonts w:ascii="GHEA Grapalat" w:hAnsi="GHEA Grapalat"/>
          <w:sz w:val="18"/>
          <w:szCs w:val="18"/>
          <w:lang w:val="hy-AM"/>
        </w:rPr>
        <w:tab/>
      </w:r>
      <w:r>
        <w:rPr>
          <w:rStyle w:val="af5"/>
          <w:rFonts w:ascii="GHEA Grapalat" w:hAnsi="GHEA Grapalat"/>
          <w:sz w:val="18"/>
          <w:szCs w:val="18"/>
        </w:rPr>
        <w:t xml:space="preserve">                                                                            номер заключаемого договора</w:t>
      </w:r>
    </w:p>
    <w:p w14:paraId="5FDFC73F" w14:textId="77777777" w:rsidR="00BD56E4" w:rsidRDefault="00BD56E4" w:rsidP="00BD56E4">
      <w:pPr>
        <w:pStyle w:val="af4"/>
        <w:shd w:val="clear" w:color="auto" w:fill="FFFFFF"/>
        <w:ind w:left="-142"/>
        <w:rPr>
          <w:rStyle w:val="af5"/>
          <w:rFonts w:ascii="GHEA Grapalat" w:hAnsi="GHEA Grapalat"/>
          <w:b w:val="0"/>
          <w:bCs w:val="0"/>
          <w:sz w:val="20"/>
          <w:szCs w:val="20"/>
          <w:lang w:val="hy-AM"/>
        </w:rPr>
      </w:pPr>
      <w:r>
        <w:rPr>
          <w:rFonts w:ascii="GHEA Grapalat" w:eastAsiaTheme="minorHAnsi" w:hAnsi="GHEA Grapalat" w:cstheme="minorBidi"/>
        </w:rPr>
        <w:t xml:space="preserve">  заключаемым</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Fonts w:eastAsiaTheme="minorHAnsi" w:cstheme="minorBidi"/>
        </w:rPr>
        <w:t xml:space="preserve"> (</w:t>
      </w:r>
      <w:r>
        <w:rPr>
          <w:rFonts w:ascii="GHEA Grapalat" w:eastAsiaTheme="minorHAnsi" w:hAnsi="GHEA Grapalat" w:cstheme="minorBidi"/>
        </w:rPr>
        <w:t xml:space="preserve">далее-принципал ) в результате  </w:t>
      </w:r>
    </w:p>
    <w:p w14:paraId="26EBA503" w14:textId="77777777" w:rsidR="00BD56E4" w:rsidRDefault="00BD56E4" w:rsidP="00BD56E4">
      <w:pPr>
        <w:pStyle w:val="af4"/>
        <w:shd w:val="clear" w:color="auto" w:fill="FFFFFF"/>
        <w:ind w:left="-142"/>
        <w:rPr>
          <w:rFonts w:cs="Sylfaen"/>
          <w:b/>
          <w:sz w:val="18"/>
          <w:szCs w:val="18"/>
          <w:vertAlign w:val="superscript"/>
        </w:rPr>
      </w:pPr>
      <w:r>
        <w:rPr>
          <w:rStyle w:val="af5"/>
          <w:rFonts w:ascii="GHEA Grapalat" w:hAnsi="GHEA Grapalat"/>
          <w:sz w:val="18"/>
          <w:szCs w:val="18"/>
        </w:rPr>
        <w:t xml:space="preserve">                                  наименование отобранного участника</w:t>
      </w:r>
      <w:r>
        <w:rPr>
          <w:rStyle w:val="af5"/>
          <w:rFonts w:ascii="GHEA Grapalat" w:hAnsi="GHEA Grapalat"/>
          <w:sz w:val="18"/>
          <w:szCs w:val="18"/>
          <w:lang w:val="hy-AM"/>
        </w:rPr>
        <w:tab/>
      </w:r>
    </w:p>
    <w:p w14:paraId="392637DC" w14:textId="77777777" w:rsidR="00BD56E4" w:rsidRDefault="00BD56E4" w:rsidP="00BD56E4">
      <w:pPr>
        <w:pStyle w:val="af4"/>
        <w:shd w:val="clear" w:color="auto" w:fill="FFFFFF"/>
        <w:ind w:firstLine="375"/>
        <w:jc w:val="both"/>
        <w:rPr>
          <w:rFonts w:ascii="GHEA Grapalat" w:eastAsiaTheme="minorHAnsi" w:hAnsi="GHEA Grapalat" w:cstheme="minorBidi"/>
        </w:rPr>
      </w:pPr>
      <w:r>
        <w:rPr>
          <w:rStyle w:val="af5"/>
          <w:rFonts w:ascii="GHEA Grapalat" w:hAnsi="GHEA Grapalat"/>
          <w:sz w:val="20"/>
          <w:szCs w:val="20"/>
          <w:lang w:val="hy-AM"/>
        </w:rPr>
        <w:tab/>
      </w:r>
      <w:r>
        <w:rPr>
          <w:rFonts w:eastAsiaTheme="minorHAnsi" w:cstheme="minorBidi"/>
          <w:lang w:val="hy-AM"/>
        </w:rPr>
        <w:t xml:space="preserve"> </w:t>
      </w:r>
    </w:p>
    <w:p w14:paraId="0A39CF9D" w14:textId="77777777" w:rsidR="00BD56E4" w:rsidRDefault="00BD56E4" w:rsidP="00BD56E4">
      <w:pPr>
        <w:pStyle w:val="af4"/>
        <w:shd w:val="clear" w:color="auto" w:fill="FFFFFF"/>
        <w:jc w:val="both"/>
        <w:rPr>
          <w:rFonts w:ascii="GHEA Grapalat" w:hAnsi="GHEA Grapalat"/>
          <w:sz w:val="20"/>
          <w:szCs w:val="20"/>
          <w:lang w:val="hy-AM"/>
        </w:rPr>
      </w:pPr>
      <w:r>
        <w:rPr>
          <w:rFonts w:ascii="GHEA Grapalat" w:eastAsiaTheme="minorHAnsi" w:hAnsi="GHEA Grapalat" w:cstheme="minorBidi"/>
        </w:rPr>
        <w:t xml:space="preserve">организованной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w:t>
      </w:r>
    </w:p>
    <w:p w14:paraId="66DE6198" w14:textId="77777777" w:rsidR="00BD56E4" w:rsidRDefault="00BD56E4" w:rsidP="00BD56E4">
      <w:pPr>
        <w:pStyle w:val="af4"/>
        <w:shd w:val="clear" w:color="auto" w:fill="FFFFFF"/>
        <w:ind w:left="1276" w:firstLine="708"/>
        <w:rPr>
          <w:rFonts w:ascii="GHEA Grapalat" w:eastAsiaTheme="minorHAnsi" w:hAnsi="GHEA Grapalat" w:cstheme="minorBidi"/>
          <w:b/>
          <w:sz w:val="18"/>
          <w:szCs w:val="18"/>
        </w:rPr>
      </w:pPr>
      <w:r>
        <w:rPr>
          <w:rFonts w:ascii="GHEA Grapalat" w:hAnsi="GHEA Grapalat" w:cs="Sylfaen"/>
          <w:vertAlign w:val="superscript"/>
        </w:rPr>
        <w:t xml:space="preserve">                         </w:t>
      </w:r>
      <w:r>
        <w:rPr>
          <w:rStyle w:val="af5"/>
          <w:rFonts w:ascii="GHEA Grapalat" w:hAnsi="GHEA Grapalat"/>
          <w:sz w:val="18"/>
          <w:szCs w:val="18"/>
        </w:rPr>
        <w:t>наименование заказчика</w:t>
      </w:r>
      <w:r>
        <w:rPr>
          <w:rFonts w:ascii="GHEA Grapalat" w:eastAsiaTheme="minorHAnsi" w:hAnsi="GHEA Grapalat" w:cstheme="minorBidi"/>
          <w:b/>
          <w:sz w:val="18"/>
          <w:szCs w:val="18"/>
        </w:rPr>
        <w:t xml:space="preserve"> </w:t>
      </w:r>
    </w:p>
    <w:p w14:paraId="7C5300D2" w14:textId="77777777" w:rsidR="00BD56E4" w:rsidRDefault="00BD56E4" w:rsidP="00BD56E4">
      <w:pPr>
        <w:pStyle w:val="af4"/>
        <w:shd w:val="clear" w:color="auto" w:fill="FFFFFF"/>
        <w:rPr>
          <w:rFonts w:ascii="GHEA Grapalat" w:hAnsi="GHEA Grapalat" w:cs="Sylfaen"/>
          <w:vertAlign w:val="superscript"/>
        </w:rPr>
      </w:pPr>
      <w:r>
        <w:rPr>
          <w:rFonts w:ascii="GHEA Grapalat" w:eastAsiaTheme="minorHAnsi" w:hAnsi="GHEA Grapalat" w:cstheme="minorBidi"/>
        </w:rPr>
        <w:t>процедуры  закупок под кодом ____________________.</w:t>
      </w:r>
    </w:p>
    <w:p w14:paraId="17537B1E"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код процедуры</w:t>
      </w:r>
    </w:p>
    <w:p w14:paraId="78A6E711" w14:textId="77777777" w:rsidR="00BD56E4" w:rsidRDefault="00BD56E4" w:rsidP="00BD56E4">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35FB67B8"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выдающего гарантию банка </w:t>
      </w:r>
    </w:p>
    <w:p w14:paraId="08C6D118" w14:textId="77777777" w:rsidR="00BD56E4" w:rsidRDefault="00BD56E4" w:rsidP="00BD56E4">
      <w:pPr>
        <w:pStyle w:val="af4"/>
        <w:shd w:val="clear" w:color="auto" w:fill="FFFFFF"/>
        <w:jc w:val="both"/>
        <w:rPr>
          <w:rFonts w:ascii="GHEA Grapalat" w:eastAsiaTheme="minorHAnsi" w:hAnsi="GHEA Grapalat" w:cstheme="minorBidi"/>
        </w:rPr>
      </w:pPr>
    </w:p>
    <w:p w14:paraId="4E5031A0"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58CB1E5"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3191982D"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3987C519" w14:textId="77777777" w:rsidR="00BD56E4" w:rsidRDefault="00BD56E4" w:rsidP="00BD56E4">
      <w:pPr>
        <w:pStyle w:val="af4"/>
        <w:shd w:val="clear" w:color="auto" w:fill="FFFFFF"/>
        <w:ind w:firstLine="708"/>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28A12640"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lastRenderedPageBreak/>
        <w:t xml:space="preserve">              </w:t>
      </w:r>
      <w:r>
        <w:rPr>
          <w:rFonts w:ascii="GHEA Grapalat" w:eastAsiaTheme="minorHAnsi" w:hAnsi="GHEA Grapalat" w:cstheme="minorBidi"/>
          <w:sz w:val="18"/>
          <w:szCs w:val="18"/>
        </w:rPr>
        <w:t>расчетный счет</w:t>
      </w:r>
    </w:p>
    <w:p w14:paraId="49453ABE" w14:textId="77777777" w:rsidR="00BD56E4" w:rsidRDefault="00BD56E4" w:rsidP="00BD56E4">
      <w:pPr>
        <w:pStyle w:val="af4"/>
        <w:shd w:val="clear" w:color="auto" w:fill="FFFFFF"/>
        <w:ind w:firstLine="375"/>
        <w:jc w:val="both"/>
        <w:rPr>
          <w:rStyle w:val="af5"/>
          <w:b w:val="0"/>
          <w:bCs w:val="0"/>
          <w:sz w:val="20"/>
          <w:szCs w:val="20"/>
        </w:rPr>
      </w:pPr>
      <w:r>
        <w:rPr>
          <w:rStyle w:val="af5"/>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7FEB6E86" w14:textId="77777777" w:rsidR="00BD56E4" w:rsidRDefault="00BD56E4" w:rsidP="00BD56E4">
      <w:pPr>
        <w:pStyle w:val="af4"/>
        <w:shd w:val="clear" w:color="auto" w:fill="FFFFFF"/>
        <w:ind w:firstLine="375"/>
        <w:jc w:val="both"/>
        <w:rPr>
          <w:rStyle w:val="af5"/>
          <w:rFonts w:ascii="GHEA Grapalat" w:hAnsi="GHEA Grapalat"/>
          <w:b w:val="0"/>
          <w:bCs w:val="0"/>
          <w:sz w:val="20"/>
          <w:szCs w:val="20"/>
        </w:rPr>
      </w:pPr>
    </w:p>
    <w:p w14:paraId="05FC1347" w14:textId="77777777" w:rsidR="00BD56E4" w:rsidRDefault="00BD56E4" w:rsidP="00BD56E4">
      <w:pPr>
        <w:pStyle w:val="af4"/>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27C435D"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643125F1"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бенефициаром </w:t>
      </w:r>
    </w:p>
    <w:p w14:paraId="4C89829D"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w:t>
      </w:r>
      <w:proofErr w:type="spellStart"/>
      <w:r>
        <w:rPr>
          <w:rFonts w:ascii="GHEA Grapalat" w:eastAsiaTheme="minorHAnsi" w:hAnsi="GHEA Grapalat" w:cstheme="minorBidi"/>
          <w:sz w:val="18"/>
          <w:szCs w:val="18"/>
        </w:rPr>
        <w:t>договара</w:t>
      </w:r>
      <w:proofErr w:type="spellEnd"/>
    </w:p>
    <w:p w14:paraId="5264A8BC" w14:textId="77777777" w:rsidR="00BD56E4" w:rsidRDefault="00BD56E4" w:rsidP="00BD56E4">
      <w:pPr>
        <w:pStyle w:val="af4"/>
        <w:shd w:val="clear" w:color="auto" w:fill="FFFFFF"/>
        <w:ind w:firstLine="374"/>
        <w:jc w:val="both"/>
        <w:rPr>
          <w:rFonts w:ascii="GHEA Grapalat" w:eastAsiaTheme="minorHAnsi" w:hAnsi="GHEA Grapalat" w:cstheme="minorBidi"/>
        </w:rPr>
      </w:pPr>
    </w:p>
    <w:p w14:paraId="7AAA1D1E" w14:textId="77777777" w:rsidR="00BD56E4" w:rsidRDefault="00BD56E4" w:rsidP="00BD56E4">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и 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6B2C0C85" w14:textId="77777777" w:rsidR="00BD56E4" w:rsidRDefault="00BD56E4" w:rsidP="00BD56E4">
      <w:pPr>
        <w:pStyle w:val="af4"/>
        <w:shd w:val="clear" w:color="auto" w:fill="FFFFFF"/>
        <w:jc w:val="both"/>
        <w:rPr>
          <w:rFonts w:ascii="GHEA Grapalat" w:eastAsiaTheme="minorHAnsi" w:hAnsi="GHEA Grapalat" w:cstheme="minorBidi"/>
          <w:sz w:val="18"/>
          <w:szCs w:val="18"/>
          <w:lang w:val="hy-AM"/>
        </w:rPr>
      </w:pPr>
    </w:p>
    <w:p w14:paraId="13E937A4" w14:textId="77777777" w:rsidR="00BD56E4" w:rsidRDefault="00BD56E4" w:rsidP="00BD56E4">
      <w:pPr>
        <w:pStyle w:val="af4"/>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ascii="GHEA Grapalat" w:eastAsiaTheme="minorHAnsi" w:hAnsi="GHEA Grapalat" w:cstheme="minorBidi"/>
        </w:rPr>
        <w:t>---------------</w:t>
      </w:r>
      <w:r>
        <w:rPr>
          <w:rFonts w:eastAsiaTheme="minorHAnsi" w:cstheme="minorBidi"/>
        </w:rPr>
        <w:t xml:space="preserve"> </w:t>
      </w:r>
      <w:r>
        <w:rPr>
          <w:rFonts w:eastAsiaTheme="minorHAnsi" w:cstheme="minorBidi"/>
          <w:lang w:val="hy-AM"/>
        </w:rPr>
        <w:t>.</w:t>
      </w:r>
      <w:r>
        <w:rPr>
          <w:rFonts w:eastAsiaTheme="minorHAnsi" w:cstheme="minorBidi"/>
        </w:rPr>
        <w:t xml:space="preserve">           </w:t>
      </w:r>
      <w:r>
        <w:rPr>
          <w:rFonts w:ascii="GHEA Grapalat" w:eastAsiaTheme="minorHAnsi" w:hAnsi="GHEA Grapalat" w:cstheme="minorBidi"/>
          <w:sz w:val="16"/>
          <w:szCs w:val="16"/>
        </w:rPr>
        <w:t xml:space="preserve"> крайний срок выполнения работ</w:t>
      </w:r>
      <w:r>
        <w:rPr>
          <w:rFonts w:ascii="GHEA Grapalat" w:eastAsiaTheme="minorHAnsi" w:hAnsi="GHEA Grapalat" w:cstheme="minorBidi"/>
          <w:sz w:val="16"/>
          <w:szCs w:val="16"/>
          <w:lang w:val="hy-AM"/>
        </w:rPr>
        <w:t>, предусмотренн</w:t>
      </w:r>
      <w:proofErr w:type="spellStart"/>
      <w:r>
        <w:rPr>
          <w:rFonts w:ascii="GHEA Grapalat" w:eastAsiaTheme="minorHAnsi" w:hAnsi="GHEA Grapalat" w:cstheme="minorBidi"/>
          <w:sz w:val="16"/>
          <w:szCs w:val="16"/>
        </w:rPr>
        <w:t>ый</w:t>
      </w:r>
      <w:proofErr w:type="spellEnd"/>
      <w:r>
        <w:rPr>
          <w:rFonts w:ascii="GHEA Grapalat" w:eastAsiaTheme="minorHAnsi" w:hAnsi="GHEA Grapalat" w:cstheme="minorBidi"/>
          <w:sz w:val="16"/>
          <w:szCs w:val="16"/>
        </w:rPr>
        <w:t xml:space="preserve"> </w:t>
      </w:r>
      <w:r>
        <w:rPr>
          <w:rFonts w:ascii="GHEA Grapalat" w:eastAsiaTheme="minorHAnsi" w:hAnsi="GHEA Grapalat" w:cstheme="minorBidi"/>
          <w:sz w:val="16"/>
          <w:szCs w:val="16"/>
          <w:lang w:val="hy-AM"/>
        </w:rPr>
        <w:t>заключаемым договором</w:t>
      </w:r>
    </w:p>
    <w:p w14:paraId="750842A6"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0" w:author="Inesa Kocharyan" w:date="2023-07-07T17:29:00Z">
        <w:r>
          <w:rPr>
            <w:rFonts w:ascii="GHEA Grapalat" w:eastAsiaTheme="minorHAnsi" w:hAnsi="GHEA Grapalat" w:cstheme="minorBidi"/>
          </w:rPr>
          <w:t xml:space="preserve"> </w:t>
        </w:r>
      </w:ins>
      <w:r>
        <w:rPr>
          <w:rFonts w:ascii="GHEA Grapalat" w:eastAsiaTheme="minorHAnsi" w:hAnsi="GHEA Grapalat" w:cstheme="minorBidi"/>
        </w:rPr>
        <w:t xml:space="preserve">------------------------------------------------------------------------------------------------ </w:t>
      </w:r>
    </w:p>
    <w:p w14:paraId="58F1E3B9" w14:textId="77777777" w:rsidR="00BD56E4" w:rsidRDefault="00BD56E4" w:rsidP="00BD56E4">
      <w:pPr>
        <w:pStyle w:val="af4"/>
        <w:shd w:val="clear" w:color="auto" w:fill="FFFFFF"/>
        <w:jc w:val="both"/>
        <w:rPr>
          <w:rFonts w:ascii="GHEA Grapalat" w:eastAsiaTheme="minorHAnsi" w:hAnsi="GHEA Grapalat" w:cstheme="minorBidi"/>
        </w:rPr>
      </w:pPr>
      <w:r>
        <w:rPr>
          <w:rStyle w:val="af5"/>
          <w:sz w:val="20"/>
          <w:szCs w:val="20"/>
        </w:rPr>
        <w:t xml:space="preserve">                                                                      адрес эл. почты секретаря</w:t>
      </w:r>
    </w:p>
    <w:p w14:paraId="52BA0F24"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Pr>
          <w:rFonts w:ascii="GHEA Grapalat" w:eastAsiaTheme="minorHAnsi" w:hAnsi="GHEA Grapalat" w:cstheme="minorBidi"/>
          <w:lang w:val="hy-AM"/>
        </w:rPr>
        <w:t xml:space="preserve">. </w:t>
      </w:r>
    </w:p>
    <w:p w14:paraId="46E3B73D" w14:textId="77777777" w:rsidR="00BD56E4" w:rsidRDefault="00BD56E4" w:rsidP="00BD56E4">
      <w:pPr>
        <w:pStyle w:val="af4"/>
        <w:shd w:val="clear" w:color="auto" w:fill="FFFFFF"/>
        <w:jc w:val="both"/>
        <w:rPr>
          <w:rFonts w:ascii="GHEA Grapalat" w:eastAsiaTheme="minorHAnsi" w:hAnsi="GHEA Grapalat" w:cstheme="minorBidi"/>
          <w:color w:val="FF0000"/>
        </w:rPr>
      </w:pPr>
    </w:p>
    <w:p w14:paraId="28F96CDD"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3D21BA0"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2E7A8B96"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2E49D7C1"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14:paraId="61E6CDEB"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lastRenderedPageBreak/>
        <w:t>копии внесенных  в него изменений, дополнительных соглашений,</w:t>
      </w:r>
    </w:p>
    <w:p w14:paraId="6E76A329"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585E4039"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Pr>
            <w:rStyle w:val="a9"/>
            <w:rFonts w:ascii="GHEA Grapalat" w:hAnsi="GHEA Grapalat"/>
            <w:sz w:val="20"/>
            <w:szCs w:val="20"/>
            <w:lang w:val="hy-AM"/>
          </w:rPr>
          <w:t>www.procurement.am</w:t>
        </w:r>
      </w:hyperlink>
      <w:r>
        <w:rPr>
          <w:rFonts w:ascii="GHEA Grapalat" w:eastAsiaTheme="minorHAnsi" w:hAnsi="GHEA Grapalat" w:cstheme="minorBidi"/>
        </w:rPr>
        <w:t xml:space="preserve"> .</w:t>
      </w:r>
    </w:p>
    <w:p w14:paraId="32D2ACF0"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5741520C"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FF56E8C"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059EE90C"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3C5F3253"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B1A6023"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2DE6EB38" w14:textId="77777777" w:rsidR="00BD56E4" w:rsidRDefault="00BD56E4" w:rsidP="00BD56E4">
      <w:pPr>
        <w:pStyle w:val="af4"/>
        <w:shd w:val="clear" w:color="auto" w:fill="FFFFFF"/>
        <w:ind w:firstLine="375"/>
        <w:rPr>
          <w:rFonts w:ascii="GHEA Grapalat" w:eastAsiaTheme="minorHAnsi" w:hAnsi="GHEA Grapalat" w:cstheme="minorBidi"/>
        </w:rPr>
      </w:pPr>
    </w:p>
    <w:p w14:paraId="0EDA8848"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0AAE9D3"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7D94247"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4D09D19"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222792DD" w14:textId="77777777" w:rsidR="00BD56E4" w:rsidRDefault="00BD56E4" w:rsidP="00BD56E4">
      <w:pPr>
        <w:pStyle w:val="af4"/>
        <w:shd w:val="clear" w:color="auto" w:fill="FFFFFF"/>
        <w:ind w:firstLine="375"/>
        <w:jc w:val="both"/>
        <w:rPr>
          <w:rFonts w:ascii="GHEA Grapalat" w:hAnsi="GHEA Grapalat"/>
          <w:sz w:val="20"/>
          <w:szCs w:val="20"/>
        </w:rPr>
      </w:pPr>
    </w:p>
    <w:p w14:paraId="6339E666" w14:textId="77777777" w:rsidR="00BD56E4" w:rsidRDefault="00BD56E4" w:rsidP="00BD56E4">
      <w:pPr>
        <w:pStyle w:val="af4"/>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3F48C726" w14:textId="77777777" w:rsidR="00BD56E4" w:rsidRDefault="00BD56E4" w:rsidP="00BD56E4">
      <w:pPr>
        <w:pStyle w:val="af4"/>
        <w:shd w:val="clear" w:color="auto" w:fill="FFFFFF"/>
        <w:ind w:firstLine="375"/>
        <w:jc w:val="both"/>
        <w:rPr>
          <w:rFonts w:ascii="GHEA Grapalat" w:hAnsi="GHEA Grapalat"/>
          <w:sz w:val="20"/>
          <w:szCs w:val="20"/>
          <w:lang w:val="hy-AM"/>
        </w:rPr>
      </w:pPr>
    </w:p>
    <w:p w14:paraId="660CCC74" w14:textId="77777777" w:rsidR="00BD56E4" w:rsidRDefault="00BD56E4" w:rsidP="00BD56E4">
      <w:pPr>
        <w:pStyle w:val="af4"/>
        <w:shd w:val="clear" w:color="auto" w:fill="FFFFFF"/>
        <w:ind w:firstLine="375"/>
        <w:jc w:val="both"/>
        <w:rPr>
          <w:rFonts w:ascii="GHEA Grapalat" w:hAnsi="GHEA Grapalat"/>
          <w:sz w:val="20"/>
          <w:szCs w:val="20"/>
          <w:lang w:val="hy-AM"/>
        </w:rPr>
      </w:pPr>
    </w:p>
    <w:p w14:paraId="140C5B34" w14:textId="77777777" w:rsidR="00BD56E4" w:rsidRDefault="00BD56E4" w:rsidP="00BD56E4">
      <w:pPr>
        <w:pStyle w:val="af4"/>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3913A44C" w14:textId="77777777" w:rsidR="00BD56E4" w:rsidRDefault="00BD56E4" w:rsidP="00BD56E4">
      <w:pPr>
        <w:pStyle w:val="af4"/>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4192B93F" w14:textId="77777777" w:rsidR="00BD56E4" w:rsidRDefault="00BD56E4" w:rsidP="00BD56E4">
      <w:pPr>
        <w:pStyle w:val="af4"/>
        <w:shd w:val="clear" w:color="auto" w:fill="FFFFFF"/>
        <w:ind w:firstLine="375"/>
        <w:jc w:val="both"/>
        <w:rPr>
          <w:rFonts w:ascii="GHEA Grapalat" w:eastAsiaTheme="minorHAnsi" w:hAnsi="GHEA Grapalat" w:cstheme="minorBidi"/>
          <w:lang w:val="hy-AM"/>
        </w:rPr>
      </w:pPr>
    </w:p>
    <w:p w14:paraId="34D98439"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17B24C7C"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2E2CF95B" w14:textId="77777777" w:rsidR="00BD56E4" w:rsidRDefault="00BD56E4" w:rsidP="00BD56E4">
      <w:pPr>
        <w:widowControl w:val="0"/>
        <w:spacing w:after="160"/>
        <w:ind w:left="567" w:right="565"/>
        <w:jc w:val="center"/>
        <w:rPr>
          <w:rFonts w:ascii="GHEA Grapalat" w:hAnsi="GHEA Grapalat"/>
          <w:b/>
        </w:rPr>
      </w:pPr>
    </w:p>
    <w:p w14:paraId="0E66D667" w14:textId="77777777" w:rsidR="00BD56E4" w:rsidRDefault="00BD56E4" w:rsidP="00BD56E4">
      <w:pPr>
        <w:widowControl w:val="0"/>
        <w:spacing w:after="160"/>
        <w:ind w:left="567" w:right="565"/>
        <w:jc w:val="center"/>
        <w:rPr>
          <w:rFonts w:ascii="GHEA Grapalat" w:hAnsi="GHEA Grapalat"/>
          <w:b/>
        </w:rPr>
      </w:pPr>
    </w:p>
    <w:p w14:paraId="1A3BE5B1" w14:textId="77777777" w:rsidR="00BD56E4" w:rsidRDefault="00BD56E4" w:rsidP="00BD56E4">
      <w:pPr>
        <w:widowControl w:val="0"/>
        <w:spacing w:after="160"/>
        <w:ind w:left="567" w:right="565"/>
        <w:jc w:val="center"/>
        <w:rPr>
          <w:rFonts w:ascii="GHEA Grapalat" w:hAnsi="GHEA Grapalat"/>
          <w:b/>
        </w:rPr>
      </w:pPr>
    </w:p>
    <w:p w14:paraId="06E77A97" w14:textId="77777777" w:rsidR="00BD56E4" w:rsidRDefault="00BD56E4" w:rsidP="00BD56E4">
      <w:pPr>
        <w:widowControl w:val="0"/>
        <w:spacing w:after="160"/>
        <w:ind w:left="567" w:right="565"/>
        <w:jc w:val="center"/>
        <w:rPr>
          <w:rFonts w:ascii="GHEA Grapalat" w:hAnsi="GHEA Grapalat"/>
          <w:b/>
        </w:rPr>
      </w:pPr>
    </w:p>
    <w:p w14:paraId="7956AAAD" w14:textId="77777777" w:rsidR="00BD56E4" w:rsidRDefault="00BD56E4" w:rsidP="00BD56E4">
      <w:pPr>
        <w:widowControl w:val="0"/>
        <w:spacing w:after="160"/>
        <w:ind w:left="567" w:right="565"/>
        <w:jc w:val="center"/>
        <w:rPr>
          <w:rFonts w:ascii="GHEA Grapalat" w:hAnsi="GHEA Grapalat"/>
          <w:b/>
        </w:rPr>
      </w:pPr>
    </w:p>
    <w:p w14:paraId="0CDE950E" w14:textId="77777777" w:rsidR="00BD56E4" w:rsidRDefault="00BD56E4" w:rsidP="00BD56E4">
      <w:pPr>
        <w:widowControl w:val="0"/>
        <w:spacing w:after="160"/>
        <w:ind w:left="567" w:right="565"/>
        <w:jc w:val="center"/>
        <w:rPr>
          <w:rFonts w:ascii="GHEA Grapalat" w:hAnsi="GHEA Grapalat"/>
          <w:b/>
        </w:rPr>
      </w:pPr>
    </w:p>
    <w:p w14:paraId="5208E445" w14:textId="77777777" w:rsidR="00BD56E4" w:rsidRDefault="00BD56E4" w:rsidP="00BD56E4">
      <w:pPr>
        <w:widowControl w:val="0"/>
        <w:spacing w:after="160"/>
        <w:ind w:left="567" w:right="565"/>
        <w:jc w:val="center"/>
        <w:rPr>
          <w:rFonts w:ascii="GHEA Grapalat" w:hAnsi="GHEA Grapalat"/>
          <w:b/>
        </w:rPr>
      </w:pPr>
    </w:p>
    <w:p w14:paraId="3A2A0F05" w14:textId="77777777" w:rsidR="00BD56E4" w:rsidRDefault="00BD56E4" w:rsidP="00BD56E4">
      <w:pPr>
        <w:widowControl w:val="0"/>
        <w:spacing w:after="160"/>
        <w:jc w:val="right"/>
        <w:rPr>
          <w:rFonts w:ascii="GHEA Grapalat" w:hAnsi="GHEA Grapalat"/>
          <w:i/>
          <w:sz w:val="22"/>
          <w:szCs w:val="22"/>
        </w:rPr>
      </w:pPr>
    </w:p>
    <w:p w14:paraId="7A8F187E" w14:textId="77777777" w:rsidR="00BD56E4" w:rsidRDefault="00BD56E4" w:rsidP="00BD56E4">
      <w:pPr>
        <w:widowControl w:val="0"/>
        <w:spacing w:after="160"/>
        <w:ind w:firstLine="567"/>
        <w:jc w:val="right"/>
        <w:rPr>
          <w:rFonts w:ascii="GHEA Grapalat" w:hAnsi="GHEA Grapalat"/>
          <w:b/>
        </w:rPr>
      </w:pPr>
      <w:r>
        <w:rPr>
          <w:rFonts w:ascii="GHEA Grapalat" w:hAnsi="GHEA Grapalat"/>
          <w:b/>
        </w:rPr>
        <w:t>Приложение № 4.1</w:t>
      </w:r>
    </w:p>
    <w:p w14:paraId="5EAB8645" w14:textId="20ECE695" w:rsidR="00BD56E4" w:rsidRDefault="00BD56E4" w:rsidP="00BD56E4">
      <w:pPr>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b/>
        </w:rPr>
        <w:t>"</w:t>
      </w:r>
      <w:r>
        <w:rPr>
          <w:rStyle w:val="af6"/>
          <w:rFonts w:ascii="GHEA Grapalat" w:hAnsi="GHEA Grapalat"/>
          <w:b/>
        </w:rPr>
        <w:footnoteReference w:customMarkFollows="1" w:id="23"/>
        <w:t>*</w:t>
      </w:r>
    </w:p>
    <w:p w14:paraId="754ADF80" w14:textId="77777777" w:rsidR="00BD56E4" w:rsidRDefault="00BD56E4" w:rsidP="00BD56E4">
      <w:pPr>
        <w:widowControl w:val="0"/>
        <w:spacing w:after="160"/>
        <w:jc w:val="right"/>
        <w:rPr>
          <w:rFonts w:ascii="GHEA Grapalat" w:hAnsi="GHEA Grapalat"/>
          <w:i/>
          <w:sz w:val="22"/>
          <w:szCs w:val="22"/>
        </w:rPr>
      </w:pPr>
    </w:p>
    <w:p w14:paraId="546D3AEB" w14:textId="77777777" w:rsidR="00BD56E4" w:rsidRDefault="00BD56E4" w:rsidP="00BD56E4">
      <w:pPr>
        <w:pStyle w:val="af4"/>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7D7A284D" w14:textId="77777777" w:rsidR="00BD56E4" w:rsidRDefault="00BD56E4" w:rsidP="00BD56E4">
      <w:pPr>
        <w:widowControl w:val="0"/>
        <w:spacing w:after="160"/>
        <w:ind w:left="567" w:right="565"/>
        <w:jc w:val="center"/>
        <w:rPr>
          <w:rFonts w:ascii="GHEA Grapalat" w:hAnsi="GHEA Grapalat"/>
          <w:b/>
        </w:rPr>
      </w:pPr>
      <w:r>
        <w:rPr>
          <w:rFonts w:ascii="GHEA Grapalat" w:hAnsi="GHEA Grapalat"/>
          <w:b/>
        </w:rPr>
        <w:t>(обеспечение квалификации)</w:t>
      </w:r>
    </w:p>
    <w:p w14:paraId="5269177E" w14:textId="77777777" w:rsidR="00BD56E4" w:rsidRDefault="00BD56E4" w:rsidP="00BD56E4">
      <w:pPr>
        <w:pStyle w:val="af4"/>
        <w:shd w:val="clear" w:color="auto" w:fill="FFFFFF"/>
        <w:jc w:val="both"/>
        <w:rPr>
          <w:rStyle w:val="af5"/>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Pr>
          <w:rFonts w:eastAsiaTheme="minorHAnsi" w:cstheme="minorBidi"/>
        </w:rPr>
        <w:t xml:space="preserve"> N</w:t>
      </w:r>
      <w:r>
        <w:rPr>
          <w:rFonts w:eastAsiaTheme="minorHAnsi" w:cstheme="minorBidi"/>
          <w:lang w:val="hy-AM"/>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rPr>
        <w:t xml:space="preserve">                                                                    </w:t>
      </w:r>
    </w:p>
    <w:p w14:paraId="24B730FD" w14:textId="77777777" w:rsidR="00BD56E4" w:rsidRDefault="00BD56E4" w:rsidP="00BD56E4">
      <w:pPr>
        <w:pStyle w:val="af4"/>
        <w:shd w:val="clear" w:color="auto" w:fill="FFFFFF"/>
        <w:ind w:left="-142"/>
        <w:rPr>
          <w:rStyle w:val="af5"/>
          <w:rFonts w:ascii="GHEA Grapalat" w:hAnsi="GHEA Grapalat"/>
          <w:b w:val="0"/>
          <w:sz w:val="18"/>
          <w:szCs w:val="18"/>
        </w:rPr>
      </w:pPr>
      <w:r>
        <w:rPr>
          <w:rStyle w:val="af5"/>
          <w:rFonts w:ascii="GHEA Grapalat" w:hAnsi="GHEA Grapalat"/>
          <w:sz w:val="18"/>
          <w:szCs w:val="18"/>
          <w:lang w:val="hy-AM"/>
        </w:rPr>
        <w:tab/>
      </w:r>
      <w:r>
        <w:rPr>
          <w:rStyle w:val="af5"/>
          <w:rFonts w:ascii="GHEA Grapalat" w:hAnsi="GHEA Grapalat"/>
          <w:sz w:val="18"/>
          <w:szCs w:val="18"/>
        </w:rPr>
        <w:t xml:space="preserve">                                                                                                                номер заключаемого договора</w:t>
      </w:r>
    </w:p>
    <w:p w14:paraId="22DF2930" w14:textId="77777777" w:rsidR="00BD56E4" w:rsidRDefault="00BD56E4" w:rsidP="00BD56E4">
      <w:pPr>
        <w:pStyle w:val="af4"/>
        <w:shd w:val="clear" w:color="auto" w:fill="FFFFFF"/>
        <w:ind w:left="-142"/>
        <w:rPr>
          <w:rStyle w:val="af5"/>
          <w:rFonts w:ascii="GHEA Grapalat" w:hAnsi="GHEA Grapalat"/>
          <w:b w:val="0"/>
          <w:bCs w:val="0"/>
          <w:sz w:val="20"/>
          <w:szCs w:val="20"/>
          <w:lang w:val="hy-AM"/>
        </w:rPr>
      </w:pPr>
      <w:r>
        <w:rPr>
          <w:rFonts w:ascii="GHEA Grapalat" w:eastAsiaTheme="minorHAnsi" w:hAnsi="GHEA Grapalat" w:cstheme="minorBidi"/>
        </w:rPr>
        <w:t xml:space="preserve">  заключаемым</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Fonts w:eastAsiaTheme="minorHAnsi" w:cstheme="minorBidi"/>
        </w:rPr>
        <w:t xml:space="preserve"> (</w:t>
      </w:r>
      <w:r>
        <w:rPr>
          <w:rFonts w:ascii="GHEA Grapalat" w:eastAsiaTheme="minorHAnsi" w:hAnsi="GHEA Grapalat" w:cstheme="minorBidi"/>
        </w:rPr>
        <w:t xml:space="preserve">далее-принципал ) в результате  </w:t>
      </w:r>
    </w:p>
    <w:p w14:paraId="663BD0A8" w14:textId="77777777" w:rsidR="00BD56E4" w:rsidRDefault="00BD56E4" w:rsidP="00BD56E4">
      <w:pPr>
        <w:pStyle w:val="af4"/>
        <w:shd w:val="clear" w:color="auto" w:fill="FFFFFF"/>
        <w:ind w:left="-142"/>
        <w:rPr>
          <w:rFonts w:cs="Sylfaen"/>
          <w:b/>
          <w:sz w:val="18"/>
          <w:szCs w:val="18"/>
          <w:vertAlign w:val="superscript"/>
        </w:rPr>
      </w:pPr>
      <w:r>
        <w:rPr>
          <w:rStyle w:val="af5"/>
          <w:rFonts w:ascii="GHEA Grapalat" w:hAnsi="GHEA Grapalat"/>
          <w:sz w:val="18"/>
          <w:szCs w:val="18"/>
        </w:rPr>
        <w:t xml:space="preserve">                                  наименование отобранного участника</w:t>
      </w:r>
      <w:r>
        <w:rPr>
          <w:rStyle w:val="af5"/>
          <w:rFonts w:ascii="GHEA Grapalat" w:hAnsi="GHEA Grapalat"/>
          <w:sz w:val="18"/>
          <w:szCs w:val="18"/>
          <w:lang w:val="hy-AM"/>
        </w:rPr>
        <w:tab/>
      </w:r>
    </w:p>
    <w:p w14:paraId="1FC09C0B" w14:textId="77777777" w:rsidR="00BD56E4" w:rsidRDefault="00BD56E4" w:rsidP="00BD56E4">
      <w:pPr>
        <w:pStyle w:val="af4"/>
        <w:shd w:val="clear" w:color="auto" w:fill="FFFFFF"/>
        <w:ind w:firstLine="375"/>
        <w:jc w:val="both"/>
        <w:rPr>
          <w:rFonts w:ascii="GHEA Grapalat" w:eastAsiaTheme="minorHAnsi" w:hAnsi="GHEA Grapalat" w:cstheme="minorBidi"/>
        </w:rPr>
      </w:pPr>
      <w:r>
        <w:rPr>
          <w:rStyle w:val="af5"/>
          <w:rFonts w:ascii="GHEA Grapalat" w:hAnsi="GHEA Grapalat"/>
          <w:sz w:val="20"/>
          <w:szCs w:val="20"/>
          <w:lang w:val="hy-AM"/>
        </w:rPr>
        <w:tab/>
      </w:r>
      <w:r>
        <w:rPr>
          <w:rFonts w:eastAsiaTheme="minorHAnsi" w:cstheme="minorBidi"/>
          <w:lang w:val="hy-AM"/>
        </w:rPr>
        <w:t xml:space="preserve"> </w:t>
      </w:r>
    </w:p>
    <w:p w14:paraId="3B2F11C3" w14:textId="77777777" w:rsidR="00BD56E4" w:rsidRDefault="00BD56E4" w:rsidP="00BD56E4">
      <w:pPr>
        <w:pStyle w:val="af4"/>
        <w:shd w:val="clear" w:color="auto" w:fill="FFFFFF"/>
        <w:jc w:val="both"/>
        <w:rPr>
          <w:rFonts w:ascii="GHEA Grapalat" w:hAnsi="GHEA Grapalat"/>
          <w:sz w:val="20"/>
          <w:szCs w:val="20"/>
          <w:lang w:val="hy-AM"/>
        </w:rPr>
      </w:pPr>
      <w:r>
        <w:rPr>
          <w:rFonts w:ascii="GHEA Grapalat" w:eastAsiaTheme="minorHAnsi" w:hAnsi="GHEA Grapalat" w:cstheme="minorBidi"/>
        </w:rPr>
        <w:t xml:space="preserve">организованной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w:t>
      </w:r>
    </w:p>
    <w:p w14:paraId="17C92F6C" w14:textId="77777777" w:rsidR="00BD56E4" w:rsidRDefault="00BD56E4" w:rsidP="00BD56E4">
      <w:pPr>
        <w:pStyle w:val="af4"/>
        <w:shd w:val="clear" w:color="auto" w:fill="FFFFFF"/>
        <w:ind w:left="1276" w:firstLine="708"/>
        <w:rPr>
          <w:rFonts w:ascii="GHEA Grapalat" w:eastAsiaTheme="minorHAnsi" w:hAnsi="GHEA Grapalat" w:cstheme="minorBidi"/>
          <w:b/>
          <w:sz w:val="18"/>
          <w:szCs w:val="18"/>
        </w:rPr>
      </w:pPr>
      <w:r>
        <w:rPr>
          <w:rFonts w:ascii="GHEA Grapalat" w:hAnsi="GHEA Grapalat" w:cs="Sylfaen"/>
          <w:vertAlign w:val="superscript"/>
        </w:rPr>
        <w:t xml:space="preserve">                         </w:t>
      </w:r>
      <w:r>
        <w:rPr>
          <w:rStyle w:val="af5"/>
          <w:rFonts w:ascii="GHEA Grapalat" w:hAnsi="GHEA Grapalat"/>
          <w:sz w:val="18"/>
          <w:szCs w:val="18"/>
        </w:rPr>
        <w:t>наименование заказчика</w:t>
      </w:r>
      <w:r>
        <w:rPr>
          <w:rFonts w:ascii="GHEA Grapalat" w:eastAsiaTheme="minorHAnsi" w:hAnsi="GHEA Grapalat" w:cstheme="minorBidi"/>
          <w:b/>
          <w:sz w:val="18"/>
          <w:szCs w:val="18"/>
        </w:rPr>
        <w:t xml:space="preserve"> </w:t>
      </w:r>
    </w:p>
    <w:p w14:paraId="1C2D03F3" w14:textId="77777777" w:rsidR="00BD56E4" w:rsidRDefault="00BD56E4" w:rsidP="00BD56E4">
      <w:pPr>
        <w:pStyle w:val="af4"/>
        <w:shd w:val="clear" w:color="auto" w:fill="FFFFFF"/>
        <w:rPr>
          <w:rFonts w:ascii="GHEA Grapalat" w:hAnsi="GHEA Grapalat" w:cs="Sylfaen"/>
          <w:vertAlign w:val="superscript"/>
        </w:rPr>
      </w:pPr>
      <w:r>
        <w:rPr>
          <w:rFonts w:ascii="GHEA Grapalat" w:eastAsiaTheme="minorHAnsi" w:hAnsi="GHEA Grapalat" w:cstheme="minorBidi"/>
        </w:rPr>
        <w:t>процедуры  закупок под кодом ____________________.</w:t>
      </w:r>
    </w:p>
    <w:p w14:paraId="05FD4039"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lastRenderedPageBreak/>
        <w:t xml:space="preserve">                                                         </w:t>
      </w:r>
      <w:r>
        <w:rPr>
          <w:rFonts w:ascii="GHEA Grapalat" w:eastAsiaTheme="minorHAnsi" w:hAnsi="GHEA Grapalat" w:cstheme="minorBidi"/>
          <w:sz w:val="18"/>
          <w:szCs w:val="18"/>
        </w:rPr>
        <w:t>код процедуры</w:t>
      </w:r>
    </w:p>
    <w:p w14:paraId="5F956DFF" w14:textId="77777777" w:rsidR="00BD56E4" w:rsidRDefault="00BD56E4" w:rsidP="00BD56E4">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02A9BEAF"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выдающего гарантию банка </w:t>
      </w:r>
    </w:p>
    <w:p w14:paraId="4504FA65" w14:textId="77777777" w:rsidR="00BD56E4" w:rsidRDefault="00BD56E4" w:rsidP="00BD56E4">
      <w:pPr>
        <w:pStyle w:val="af4"/>
        <w:shd w:val="clear" w:color="auto" w:fill="FFFFFF"/>
        <w:jc w:val="both"/>
        <w:rPr>
          <w:rFonts w:ascii="GHEA Grapalat" w:eastAsiaTheme="minorHAnsi" w:hAnsi="GHEA Grapalat" w:cstheme="minorBidi"/>
        </w:rPr>
      </w:pPr>
    </w:p>
    <w:p w14:paraId="6B06BEB8"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CCF9B5E"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43884F2C"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При выплате суммы гарантии учитываются вычеты из суммы гарантии на основании </w:t>
      </w:r>
      <w:r>
        <w:rPr>
          <w:rFonts w:ascii="GHEA Grapalat" w:eastAsiaTheme="minorHAnsi" w:hAnsi="GHEA Grapalat" w:cstheme="minorBidi"/>
          <w:lang w:val="hy-AM"/>
        </w:rPr>
        <w:t xml:space="preserve">двухсторонне утвержденного </w:t>
      </w:r>
      <w:r>
        <w:rPr>
          <w:rFonts w:ascii="GHEA Grapalat" w:eastAsiaTheme="minorHAnsi" w:hAnsi="GHEA Grapalat" w:cstheme="minorBidi"/>
        </w:rPr>
        <w:t>акта (актов) сдачи-приемки между бенефициаром и принципалом в рамках исполнения договора</w:t>
      </w:r>
      <w:r>
        <w:rPr>
          <w:rFonts w:ascii="GHEA Grapalat" w:eastAsiaTheme="minorHAnsi" w:hAnsi="GHEA Grapalat" w:cstheme="minorBidi"/>
          <w:lang w:val="hy-AM"/>
        </w:rPr>
        <w:t xml:space="preserve"> и</w:t>
      </w:r>
      <w:r>
        <w:rPr>
          <w:rFonts w:ascii="GHEA Grapalat" w:eastAsiaTheme="minorHAnsi" w:hAnsi="GHEA Grapalat" w:cstheme="minorBidi"/>
        </w:rPr>
        <w:t xml:space="preserve"> </w:t>
      </w:r>
      <w:proofErr w:type="spellStart"/>
      <w:r>
        <w:rPr>
          <w:rFonts w:ascii="GHEA Grapalat" w:eastAsiaTheme="minorHAnsi" w:hAnsi="GHEA Grapalat" w:cstheme="minorBidi"/>
        </w:rPr>
        <w:t>представленн</w:t>
      </w:r>
      <w:proofErr w:type="spellEnd"/>
      <w:r>
        <w:rPr>
          <w:rFonts w:ascii="GHEA Grapalat" w:eastAsiaTheme="minorHAnsi" w:hAnsi="GHEA Grapalat" w:cstheme="minorBidi"/>
          <w:lang w:val="hy-AM"/>
        </w:rPr>
        <w:t>ого принципалом</w:t>
      </w:r>
      <w:r>
        <w:rPr>
          <w:rFonts w:ascii="GHEA Grapalat" w:eastAsiaTheme="minorHAnsi" w:hAnsi="GHEA Grapalat" w:cstheme="minorBidi"/>
        </w:rPr>
        <w:t xml:space="preserve"> лицу давшему гарантию</w:t>
      </w:r>
      <w:r>
        <w:rPr>
          <w:rFonts w:ascii="GHEA Grapalat" w:eastAsiaTheme="minorHAnsi" w:hAnsi="GHEA Grapalat" w:cstheme="minorBidi"/>
          <w:lang w:val="hy-AM"/>
        </w:rPr>
        <w:t>.</w:t>
      </w:r>
    </w:p>
    <w:p w14:paraId="5F5225B9" w14:textId="77777777" w:rsidR="00BD56E4" w:rsidRDefault="00BD56E4" w:rsidP="00BD56E4">
      <w:pPr>
        <w:pStyle w:val="af4"/>
        <w:shd w:val="clear" w:color="auto" w:fill="FFFFFF"/>
        <w:ind w:firstLine="708"/>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D7E02C5"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163D343C" w14:textId="77777777" w:rsidR="00BD56E4" w:rsidRDefault="00BD56E4" w:rsidP="00BD56E4">
      <w:pPr>
        <w:pStyle w:val="af4"/>
        <w:shd w:val="clear" w:color="auto" w:fill="FFFFFF"/>
        <w:ind w:firstLine="375"/>
        <w:jc w:val="both"/>
        <w:rPr>
          <w:rStyle w:val="af5"/>
          <w:b w:val="0"/>
          <w:bCs w:val="0"/>
          <w:sz w:val="20"/>
          <w:szCs w:val="20"/>
        </w:rPr>
      </w:pPr>
      <w:r>
        <w:rPr>
          <w:rStyle w:val="af5"/>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45098E3B" w14:textId="77777777" w:rsidR="00BD56E4" w:rsidRDefault="00BD56E4" w:rsidP="00BD56E4">
      <w:pPr>
        <w:pStyle w:val="af4"/>
        <w:shd w:val="clear" w:color="auto" w:fill="FFFFFF"/>
        <w:ind w:firstLine="375"/>
        <w:jc w:val="both"/>
        <w:rPr>
          <w:rStyle w:val="af5"/>
          <w:rFonts w:ascii="GHEA Grapalat" w:hAnsi="GHEA Grapalat"/>
          <w:b w:val="0"/>
          <w:bCs w:val="0"/>
          <w:sz w:val="20"/>
          <w:szCs w:val="20"/>
        </w:rPr>
      </w:pPr>
    </w:p>
    <w:p w14:paraId="1AA23C43" w14:textId="77777777" w:rsidR="00BD56E4" w:rsidRDefault="00BD56E4" w:rsidP="00BD56E4">
      <w:pPr>
        <w:pStyle w:val="af4"/>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CEE8D1C"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бенефициаром </w:t>
      </w:r>
    </w:p>
    <w:p w14:paraId="46A862E8"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w:t>
      </w:r>
      <w:ins w:id="11" w:author="Inesa Kocharyan" w:date="2023-07-07T17:30:00Z">
        <w:r>
          <w:rPr>
            <w:rFonts w:ascii="GHEA Grapalat" w:eastAsiaTheme="minorHAnsi" w:hAnsi="GHEA Grapalat" w:cstheme="minorBidi"/>
            <w:sz w:val="18"/>
            <w:szCs w:val="18"/>
          </w:rPr>
          <w:t xml:space="preserve"> </w:t>
        </w:r>
      </w:ins>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14:paraId="44E74229" w14:textId="77777777" w:rsidR="00BD56E4" w:rsidRDefault="00BD56E4" w:rsidP="00BD56E4">
      <w:pPr>
        <w:pStyle w:val="af4"/>
        <w:shd w:val="clear" w:color="auto" w:fill="FFFFFF"/>
        <w:ind w:firstLine="374"/>
        <w:jc w:val="both"/>
        <w:rPr>
          <w:rFonts w:ascii="GHEA Grapalat" w:eastAsiaTheme="minorHAnsi" w:hAnsi="GHEA Grapalat" w:cstheme="minorBidi"/>
        </w:rPr>
      </w:pPr>
    </w:p>
    <w:p w14:paraId="76E1FD9A" w14:textId="77777777" w:rsidR="00BD56E4" w:rsidRDefault="00BD56E4" w:rsidP="00BD56E4">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и 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56CAED90" w14:textId="77777777" w:rsidR="00BD56E4" w:rsidRDefault="00BD56E4" w:rsidP="00BD56E4">
      <w:pPr>
        <w:pStyle w:val="af4"/>
        <w:shd w:val="clear" w:color="auto" w:fill="FFFFFF"/>
        <w:jc w:val="both"/>
        <w:rPr>
          <w:rFonts w:ascii="GHEA Grapalat" w:eastAsiaTheme="minorHAnsi" w:hAnsi="GHEA Grapalat" w:cstheme="minorBidi"/>
          <w:sz w:val="18"/>
          <w:szCs w:val="18"/>
          <w:lang w:val="hy-AM"/>
        </w:rPr>
      </w:pPr>
    </w:p>
    <w:p w14:paraId="42088774" w14:textId="77777777" w:rsidR="00BD56E4" w:rsidRDefault="00BD56E4" w:rsidP="00BD56E4">
      <w:pPr>
        <w:pStyle w:val="af4"/>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ascii="GHEA Grapalat" w:eastAsiaTheme="minorHAnsi" w:hAnsi="GHEA Grapalat" w:cstheme="minorBidi"/>
        </w:rPr>
        <w:t>---------------</w:t>
      </w:r>
      <w:r>
        <w:rPr>
          <w:rFonts w:eastAsiaTheme="minorHAnsi" w:cstheme="minorBidi"/>
        </w:rPr>
        <w:t xml:space="preserve"> </w:t>
      </w:r>
      <w:r>
        <w:rPr>
          <w:rFonts w:eastAsiaTheme="minorHAnsi" w:cstheme="minorBidi"/>
          <w:lang w:val="hy-AM"/>
        </w:rPr>
        <w:t>.</w:t>
      </w:r>
      <w:r>
        <w:rPr>
          <w:rFonts w:eastAsiaTheme="minorHAnsi" w:cstheme="minorBidi"/>
        </w:rPr>
        <w:t xml:space="preserve">           </w:t>
      </w:r>
      <w:r>
        <w:rPr>
          <w:rFonts w:ascii="GHEA Grapalat" w:eastAsiaTheme="minorHAnsi" w:hAnsi="GHEA Grapalat" w:cstheme="minorBidi"/>
          <w:sz w:val="16"/>
          <w:szCs w:val="16"/>
        </w:rPr>
        <w:t xml:space="preserve"> крайний срок выполнения работ</w:t>
      </w:r>
      <w:r>
        <w:rPr>
          <w:rFonts w:ascii="GHEA Grapalat" w:eastAsiaTheme="minorHAnsi" w:hAnsi="GHEA Grapalat" w:cstheme="minorBidi"/>
          <w:sz w:val="16"/>
          <w:szCs w:val="16"/>
          <w:lang w:val="hy-AM"/>
        </w:rPr>
        <w:t>, предусмотренн</w:t>
      </w:r>
      <w:proofErr w:type="spellStart"/>
      <w:r>
        <w:rPr>
          <w:rFonts w:ascii="GHEA Grapalat" w:eastAsiaTheme="minorHAnsi" w:hAnsi="GHEA Grapalat" w:cstheme="minorBidi"/>
          <w:sz w:val="16"/>
          <w:szCs w:val="16"/>
        </w:rPr>
        <w:t>ый</w:t>
      </w:r>
      <w:proofErr w:type="spellEnd"/>
      <w:r>
        <w:rPr>
          <w:rFonts w:ascii="GHEA Grapalat" w:eastAsiaTheme="minorHAnsi" w:hAnsi="GHEA Grapalat" w:cstheme="minorBidi"/>
          <w:sz w:val="16"/>
          <w:szCs w:val="16"/>
        </w:rPr>
        <w:t xml:space="preserve"> </w:t>
      </w:r>
      <w:r>
        <w:rPr>
          <w:rFonts w:ascii="GHEA Grapalat" w:eastAsiaTheme="minorHAnsi" w:hAnsi="GHEA Grapalat" w:cstheme="minorBidi"/>
          <w:sz w:val="16"/>
          <w:szCs w:val="16"/>
          <w:lang w:val="hy-AM"/>
        </w:rPr>
        <w:t>заключаемым договором</w:t>
      </w:r>
    </w:p>
    <w:p w14:paraId="5C413452"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lastRenderedPageBreak/>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14:paraId="4C811D0F" w14:textId="77777777" w:rsidR="00BD56E4" w:rsidRDefault="00BD56E4" w:rsidP="00BD56E4">
      <w:pPr>
        <w:pStyle w:val="af4"/>
        <w:shd w:val="clear" w:color="auto" w:fill="FFFFFF"/>
        <w:jc w:val="both"/>
        <w:rPr>
          <w:rFonts w:ascii="GHEA Grapalat" w:eastAsiaTheme="minorHAnsi" w:hAnsi="GHEA Grapalat" w:cstheme="minorBidi"/>
        </w:rPr>
      </w:pPr>
      <w:r>
        <w:rPr>
          <w:rStyle w:val="af5"/>
          <w:sz w:val="20"/>
          <w:szCs w:val="20"/>
        </w:rPr>
        <w:t xml:space="preserve">                                                                  адрес эл. почты секретаря</w:t>
      </w:r>
    </w:p>
    <w:p w14:paraId="1044982D"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Pr>
          <w:rFonts w:ascii="GHEA Grapalat" w:eastAsiaTheme="minorHAnsi" w:hAnsi="GHEA Grapalat" w:cstheme="minorBidi"/>
          <w:lang w:val="hy-AM"/>
        </w:rPr>
        <w:t xml:space="preserve">. </w:t>
      </w:r>
    </w:p>
    <w:p w14:paraId="328EB404" w14:textId="77777777" w:rsidR="00BD56E4" w:rsidRDefault="00BD56E4" w:rsidP="00BD56E4">
      <w:pPr>
        <w:pStyle w:val="af4"/>
        <w:shd w:val="clear" w:color="auto" w:fill="FFFFFF"/>
        <w:jc w:val="both"/>
        <w:rPr>
          <w:rFonts w:ascii="GHEA Grapalat" w:eastAsiaTheme="minorHAnsi" w:hAnsi="GHEA Grapalat" w:cstheme="minorBidi"/>
          <w:sz w:val="18"/>
          <w:szCs w:val="18"/>
        </w:rPr>
      </w:pPr>
    </w:p>
    <w:p w14:paraId="279CC3BD" w14:textId="77777777" w:rsidR="00BD56E4" w:rsidRDefault="00BD56E4" w:rsidP="00BD56E4">
      <w:pPr>
        <w:pStyle w:val="af4"/>
        <w:shd w:val="clear" w:color="auto" w:fill="FFFFFF"/>
        <w:ind w:firstLine="375"/>
        <w:jc w:val="both"/>
        <w:rPr>
          <w:rStyle w:val="af5"/>
          <w:b w:val="0"/>
          <w:bCs w:val="0"/>
          <w:sz w:val="20"/>
          <w:szCs w:val="20"/>
        </w:rPr>
      </w:pPr>
    </w:p>
    <w:p w14:paraId="440DEBAC" w14:textId="77777777" w:rsidR="00BD56E4" w:rsidRDefault="00BD56E4" w:rsidP="00BD56E4">
      <w:pPr>
        <w:pStyle w:val="af4"/>
        <w:shd w:val="clear" w:color="auto" w:fill="FFFFFF"/>
        <w:ind w:firstLine="375"/>
        <w:jc w:val="both"/>
        <w:rPr>
          <w:rFonts w:eastAsiaTheme="minorHAnsi" w:cstheme="minorBidi"/>
        </w:rPr>
      </w:pPr>
      <w:r>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517004C"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3E734325"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14:paraId="66E3AC9E"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476222DB"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1AE01642"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Pr>
            <w:rStyle w:val="a9"/>
            <w:rFonts w:ascii="GHEA Grapalat" w:hAnsi="GHEA Grapalat"/>
            <w:sz w:val="20"/>
            <w:szCs w:val="20"/>
            <w:lang w:val="hy-AM"/>
          </w:rPr>
          <w:t>www.procurement.am</w:t>
        </w:r>
      </w:hyperlink>
      <w:r>
        <w:rPr>
          <w:rFonts w:ascii="GHEA Grapalat" w:eastAsiaTheme="minorHAnsi" w:hAnsi="GHEA Grapalat" w:cstheme="minorBidi"/>
        </w:rPr>
        <w:t xml:space="preserve"> .</w:t>
      </w:r>
    </w:p>
    <w:p w14:paraId="21C2AEA1"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44B2295C"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3) </w:t>
      </w:r>
      <w:r>
        <w:rPr>
          <w:rFonts w:ascii="GHEA Grapalat" w:eastAsiaTheme="minorHAnsi" w:hAnsi="GHEA Grapalat" w:cstheme="minorBidi"/>
          <w:lang w:val="hy-AM"/>
        </w:rPr>
        <w:t xml:space="preserve">двухсторонне </w:t>
      </w:r>
      <w:r>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Pr>
          <w:rFonts w:ascii="GHEA Grapalat" w:eastAsiaTheme="minorHAnsi" w:hAnsi="GHEA Grapalat" w:cstheme="minorBidi"/>
          <w:lang w:val="hy-AM"/>
        </w:rPr>
        <w:t xml:space="preserve"> </w:t>
      </w:r>
      <w:r>
        <w:rPr>
          <w:rFonts w:ascii="GHEA Grapalat" w:eastAsiaTheme="minorHAnsi" w:hAnsi="GHEA Grapalat" w:cstheme="minorBidi"/>
        </w:rPr>
        <w:t>(</w:t>
      </w:r>
      <w:r>
        <w:rPr>
          <w:rFonts w:ascii="GHEA Grapalat" w:eastAsiaTheme="minorHAnsi" w:hAnsi="GHEA Grapalat" w:cstheme="minorBidi"/>
          <w:lang w:val="hy-AM"/>
        </w:rPr>
        <w:t>их</w:t>
      </w:r>
      <w:r>
        <w:rPr>
          <w:rFonts w:ascii="GHEA Grapalat" w:eastAsiaTheme="minorHAnsi" w:hAnsi="GHEA Grapalat" w:cstheme="minorBidi"/>
        </w:rPr>
        <w:t>) копии.</w:t>
      </w:r>
    </w:p>
    <w:p w14:paraId="01E98438"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76820AFE"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5ECAA62"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135168F7"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35348CD8"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C0C0E64"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3590D697" w14:textId="77777777" w:rsidR="00BD56E4" w:rsidRDefault="00BD56E4" w:rsidP="00BD56E4">
      <w:pPr>
        <w:pStyle w:val="af4"/>
        <w:shd w:val="clear" w:color="auto" w:fill="FFFFFF"/>
        <w:ind w:firstLine="375"/>
        <w:rPr>
          <w:rFonts w:ascii="GHEA Grapalat" w:eastAsiaTheme="minorHAnsi" w:hAnsi="GHEA Grapalat" w:cstheme="minorBidi"/>
        </w:rPr>
      </w:pPr>
    </w:p>
    <w:p w14:paraId="1085248B"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ED7991F"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01A360C"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8982088"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5F24E7C2" w14:textId="77777777" w:rsidR="00BD56E4" w:rsidRDefault="00BD56E4" w:rsidP="00BD56E4">
      <w:pPr>
        <w:pStyle w:val="af4"/>
        <w:shd w:val="clear" w:color="auto" w:fill="FFFFFF"/>
        <w:ind w:firstLine="375"/>
        <w:jc w:val="both"/>
        <w:rPr>
          <w:rFonts w:ascii="GHEA Grapalat" w:hAnsi="GHEA Grapalat"/>
          <w:sz w:val="20"/>
          <w:szCs w:val="20"/>
        </w:rPr>
      </w:pPr>
    </w:p>
    <w:p w14:paraId="25DBDBF7" w14:textId="77777777" w:rsidR="00BD56E4" w:rsidRDefault="00BD56E4" w:rsidP="00BD56E4">
      <w:pPr>
        <w:pStyle w:val="af4"/>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7E924813" w14:textId="77777777" w:rsidR="00BD56E4" w:rsidRDefault="00BD56E4" w:rsidP="00BD56E4">
      <w:pPr>
        <w:pStyle w:val="af4"/>
        <w:shd w:val="clear" w:color="auto" w:fill="FFFFFF"/>
        <w:ind w:firstLine="375"/>
        <w:jc w:val="both"/>
        <w:rPr>
          <w:rFonts w:ascii="GHEA Grapalat" w:hAnsi="GHEA Grapalat"/>
          <w:sz w:val="20"/>
          <w:szCs w:val="20"/>
          <w:lang w:val="hy-AM"/>
        </w:rPr>
      </w:pPr>
    </w:p>
    <w:p w14:paraId="4CE40DB1" w14:textId="77777777" w:rsidR="00BD56E4" w:rsidRDefault="00BD56E4" w:rsidP="00BD56E4">
      <w:pPr>
        <w:pStyle w:val="af4"/>
        <w:shd w:val="clear" w:color="auto" w:fill="FFFFFF"/>
        <w:ind w:firstLine="375"/>
        <w:jc w:val="both"/>
        <w:rPr>
          <w:rFonts w:ascii="GHEA Grapalat" w:hAnsi="GHEA Grapalat"/>
          <w:sz w:val="20"/>
          <w:szCs w:val="20"/>
          <w:lang w:val="hy-AM"/>
        </w:rPr>
      </w:pPr>
    </w:p>
    <w:p w14:paraId="63EE24D4" w14:textId="77777777" w:rsidR="00BD56E4" w:rsidRDefault="00BD56E4" w:rsidP="00BD56E4">
      <w:pPr>
        <w:pStyle w:val="af4"/>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207B793" w14:textId="77777777" w:rsidR="00BD56E4" w:rsidRDefault="00BD56E4" w:rsidP="00BD56E4">
      <w:pPr>
        <w:pStyle w:val="af4"/>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3D1A6515" w14:textId="77777777" w:rsidR="00BD56E4" w:rsidRDefault="00BD56E4" w:rsidP="00BD56E4">
      <w:pPr>
        <w:pStyle w:val="af4"/>
        <w:shd w:val="clear" w:color="auto" w:fill="FFFFFF"/>
        <w:ind w:firstLine="375"/>
        <w:jc w:val="both"/>
        <w:rPr>
          <w:rFonts w:ascii="GHEA Grapalat" w:eastAsiaTheme="minorHAnsi" w:hAnsi="GHEA Grapalat" w:cstheme="minorBidi"/>
          <w:lang w:val="hy-AM"/>
        </w:rPr>
      </w:pPr>
    </w:p>
    <w:p w14:paraId="38A4B8F0"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22578EA7"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140870BE" w14:textId="77777777" w:rsidR="00BD56E4" w:rsidRDefault="00BD56E4" w:rsidP="00BD56E4">
      <w:pPr>
        <w:widowControl w:val="0"/>
        <w:spacing w:after="160"/>
        <w:ind w:left="567" w:right="565"/>
        <w:jc w:val="center"/>
        <w:rPr>
          <w:rFonts w:ascii="GHEA Grapalat" w:hAnsi="GHEA Grapalat"/>
          <w:b/>
        </w:rPr>
      </w:pPr>
    </w:p>
    <w:p w14:paraId="22D9D4DC" w14:textId="77777777" w:rsidR="00BD56E4" w:rsidRDefault="00BD56E4" w:rsidP="00BD56E4">
      <w:pPr>
        <w:widowControl w:val="0"/>
        <w:spacing w:after="160"/>
        <w:jc w:val="both"/>
        <w:rPr>
          <w:rFonts w:ascii="GHEA Grapalat" w:hAnsi="GHEA Grapalat"/>
          <w:i/>
          <w:sz w:val="22"/>
          <w:szCs w:val="22"/>
        </w:rPr>
      </w:pPr>
    </w:p>
    <w:p w14:paraId="19C7B95E" w14:textId="77777777" w:rsidR="00BD56E4" w:rsidRDefault="00BD56E4" w:rsidP="00BD56E4">
      <w:pPr>
        <w:rPr>
          <w:ins w:id="12" w:author="Vardan" w:date="2020-06-03T18:36:00Z"/>
          <w:rFonts w:ascii="GHEA Grapalat" w:hAnsi="GHEA Grapalat"/>
          <w:i/>
          <w:sz w:val="22"/>
          <w:szCs w:val="22"/>
        </w:rPr>
      </w:pPr>
      <w:ins w:id="13" w:author="Vardan" w:date="2020-06-03T18:36:00Z">
        <w:r>
          <w:rPr>
            <w:rFonts w:ascii="GHEA Grapalat" w:hAnsi="GHEA Grapalat"/>
            <w:i/>
            <w:sz w:val="22"/>
            <w:szCs w:val="22"/>
          </w:rPr>
          <w:br w:type="page"/>
        </w:r>
      </w:ins>
    </w:p>
    <w:p w14:paraId="1E1EFC87" w14:textId="77777777" w:rsidR="00BD56E4" w:rsidRDefault="00BD56E4" w:rsidP="00BD56E4">
      <w:pPr>
        <w:widowControl w:val="0"/>
        <w:spacing w:after="160"/>
        <w:jc w:val="right"/>
        <w:rPr>
          <w:rFonts w:ascii="GHEA Grapalat" w:hAnsi="GHEA Grapalat" w:cs="GHEA Grapalat"/>
          <w:i/>
          <w:sz w:val="22"/>
          <w:szCs w:val="22"/>
        </w:rPr>
      </w:pPr>
      <w:r>
        <w:rPr>
          <w:rFonts w:ascii="GHEA Grapalat" w:hAnsi="GHEA Grapalat"/>
          <w:i/>
          <w:sz w:val="22"/>
          <w:szCs w:val="22"/>
        </w:rPr>
        <w:lastRenderedPageBreak/>
        <w:t>Приложение № 4.2</w:t>
      </w:r>
    </w:p>
    <w:p w14:paraId="25CA956B" w14:textId="5474222A" w:rsidR="00BD56E4" w:rsidRDefault="00BD56E4" w:rsidP="00BD56E4">
      <w:pPr>
        <w:widowControl w:val="0"/>
        <w:spacing w:after="160"/>
        <w:jc w:val="right"/>
        <w:rPr>
          <w:rFonts w:ascii="GHEA Grapalat" w:hAnsi="GHEA Grapalat" w:cs="GHEA Grapalat"/>
          <w:i/>
          <w:sz w:val="22"/>
          <w:szCs w:val="22"/>
        </w:rPr>
      </w:pPr>
      <w:r>
        <w:rPr>
          <w:rFonts w:ascii="GHEA Grapalat" w:hAnsi="GHEA Grapalat"/>
          <w:i/>
          <w:sz w:val="22"/>
          <w:szCs w:val="22"/>
        </w:rPr>
        <w:t>к Приглашению на открытый конкурс</w:t>
      </w:r>
      <w:r>
        <w:rPr>
          <w:rFonts w:ascii="GHEA Grapalat" w:hAnsi="GHEA Grapalat" w:cs="GHEA Grapalat"/>
          <w:i/>
          <w:sz w:val="22"/>
          <w:szCs w:val="22"/>
        </w:rPr>
        <w:br/>
      </w:r>
      <w:r>
        <w:rPr>
          <w:rFonts w:ascii="GHEA Grapalat" w:hAnsi="GHEA Grapalat"/>
          <w:i/>
          <w:sz w:val="22"/>
          <w:szCs w:val="22"/>
        </w:rPr>
        <w:t>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i/>
          <w:sz w:val="22"/>
          <w:szCs w:val="22"/>
        </w:rPr>
        <w:t>"</w:t>
      </w:r>
      <w:r>
        <w:rPr>
          <w:rStyle w:val="af6"/>
          <w:rFonts w:ascii="GHEA Grapalat" w:hAnsi="GHEA Grapalat"/>
          <w:i/>
          <w:sz w:val="22"/>
          <w:szCs w:val="22"/>
        </w:rPr>
        <w:footnoteReference w:customMarkFollows="1" w:id="24"/>
        <w:t>*</w:t>
      </w:r>
    </w:p>
    <w:p w14:paraId="67D3038F" w14:textId="77777777" w:rsidR="00BD56E4" w:rsidRDefault="00BD56E4" w:rsidP="00BD56E4">
      <w:pPr>
        <w:widowControl w:val="0"/>
        <w:spacing w:after="160"/>
        <w:jc w:val="center"/>
        <w:rPr>
          <w:rFonts w:ascii="GHEA Grapalat" w:hAnsi="GHEA Grapalat"/>
          <w:b/>
          <w:sz w:val="22"/>
          <w:szCs w:val="22"/>
        </w:rPr>
      </w:pPr>
    </w:p>
    <w:p w14:paraId="253C6F0D" w14:textId="77777777" w:rsidR="00BD56E4" w:rsidRDefault="00BD56E4" w:rsidP="00BD56E4">
      <w:pPr>
        <w:widowControl w:val="0"/>
        <w:spacing w:after="160"/>
        <w:jc w:val="center"/>
        <w:rPr>
          <w:rFonts w:ascii="GHEA Grapalat" w:hAnsi="GHEA Grapalat" w:cs="GHEA Grapalat"/>
          <w:b/>
          <w:sz w:val="22"/>
          <w:szCs w:val="22"/>
        </w:rPr>
      </w:pPr>
      <w:r>
        <w:rPr>
          <w:rFonts w:ascii="GHEA Grapalat" w:hAnsi="GHEA Grapalat"/>
          <w:b/>
          <w:sz w:val="22"/>
          <w:szCs w:val="22"/>
        </w:rPr>
        <w:t xml:space="preserve">СОГЛАШЕНИЕ О НЕУСТОЙКЕ </w:t>
      </w:r>
    </w:p>
    <w:p w14:paraId="1A7D00FE" w14:textId="77777777" w:rsidR="00BD56E4" w:rsidRDefault="00BD56E4" w:rsidP="00BD56E4">
      <w:pPr>
        <w:widowControl w:val="0"/>
        <w:spacing w:after="160"/>
        <w:jc w:val="center"/>
        <w:rPr>
          <w:rFonts w:ascii="GHEA Grapalat" w:hAnsi="GHEA Grapalat" w:cs="GHEA Grapalat"/>
          <w:b/>
          <w:sz w:val="22"/>
          <w:szCs w:val="22"/>
        </w:rPr>
      </w:pPr>
      <w:r>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D56E4" w14:paraId="1D5786B0" w14:textId="77777777" w:rsidTr="00BD56E4">
        <w:tc>
          <w:tcPr>
            <w:tcW w:w="4786" w:type="dxa"/>
            <w:hideMark/>
          </w:tcPr>
          <w:p w14:paraId="489BDDC0" w14:textId="77777777" w:rsidR="00BD56E4" w:rsidRDefault="00BD56E4">
            <w:pPr>
              <w:widowControl w:val="0"/>
              <w:spacing w:after="160"/>
              <w:rPr>
                <w:rFonts w:ascii="GHEA Grapalat" w:hAnsi="GHEA Grapalat" w:cs="GHEA Grapalat"/>
                <w:b/>
                <w:sz w:val="22"/>
                <w:szCs w:val="22"/>
                <w:lang w:val="en-US"/>
              </w:rPr>
            </w:pPr>
            <w:r>
              <w:rPr>
                <w:rFonts w:ascii="GHEA Grapalat" w:hAnsi="GHEA Grapalat"/>
                <w:sz w:val="22"/>
                <w:szCs w:val="22"/>
              </w:rPr>
              <w:t>г. Ереван</w:t>
            </w:r>
          </w:p>
        </w:tc>
        <w:tc>
          <w:tcPr>
            <w:tcW w:w="4500" w:type="dxa"/>
            <w:hideMark/>
          </w:tcPr>
          <w:p w14:paraId="1E96E18C" w14:textId="77777777" w:rsidR="00BD56E4" w:rsidRDefault="00BD56E4">
            <w:pPr>
              <w:widowControl w:val="0"/>
              <w:spacing w:after="160"/>
              <w:jc w:val="right"/>
              <w:rPr>
                <w:rFonts w:ascii="GHEA Grapalat" w:hAnsi="GHEA Grapalat" w:cs="GHEA Grapalat"/>
                <w:b/>
                <w:sz w:val="22"/>
                <w:szCs w:val="22"/>
              </w:rPr>
            </w:pPr>
            <w:r>
              <w:rPr>
                <w:rFonts w:ascii="GHEA Grapalat" w:hAnsi="GHEA Grapalat"/>
                <w:sz w:val="22"/>
                <w:szCs w:val="22"/>
              </w:rPr>
              <w:t>"</w:t>
            </w:r>
            <w:r>
              <w:rPr>
                <w:rFonts w:ascii="GHEA Grapalat" w:hAnsi="GHEA Grapalat"/>
                <w:sz w:val="22"/>
                <w:szCs w:val="22"/>
                <w:lang w:val="en-US"/>
              </w:rPr>
              <w:tab/>
            </w:r>
            <w:r>
              <w:rPr>
                <w:rFonts w:ascii="GHEA Grapalat" w:hAnsi="GHEA Grapalat"/>
                <w:sz w:val="22"/>
                <w:szCs w:val="22"/>
              </w:rPr>
              <w:t xml:space="preserve">" </w:t>
            </w:r>
            <w:r>
              <w:rPr>
                <w:rFonts w:ascii="GHEA Grapalat" w:hAnsi="GHEA Grapalat"/>
                <w:sz w:val="22"/>
                <w:szCs w:val="22"/>
                <w:lang w:val="en-US"/>
              </w:rPr>
              <w:tab/>
            </w:r>
            <w:r>
              <w:rPr>
                <w:rFonts w:ascii="GHEA Grapalat" w:hAnsi="GHEA Grapalat"/>
                <w:sz w:val="22"/>
                <w:szCs w:val="22"/>
              </w:rPr>
              <w:t>20</w:t>
            </w:r>
            <w:r>
              <w:rPr>
                <w:rFonts w:ascii="GHEA Grapalat" w:hAnsi="GHEA Grapalat"/>
                <w:sz w:val="22"/>
                <w:szCs w:val="22"/>
                <w:lang w:val="en-US"/>
              </w:rPr>
              <w:tab/>
            </w:r>
            <w:r>
              <w:rPr>
                <w:rFonts w:ascii="GHEA Grapalat" w:hAnsi="GHEA Grapalat"/>
                <w:sz w:val="22"/>
                <w:szCs w:val="22"/>
              </w:rPr>
              <w:t>г.</w:t>
            </w:r>
            <w:r>
              <w:rPr>
                <w:rStyle w:val="af6"/>
                <w:rFonts w:ascii="GHEA Grapalat" w:hAnsi="GHEA Grapalat"/>
                <w:sz w:val="22"/>
                <w:szCs w:val="22"/>
              </w:rPr>
              <w:footnoteReference w:customMarkFollows="1" w:id="25"/>
              <w:t>**</w:t>
            </w:r>
          </w:p>
        </w:tc>
      </w:tr>
    </w:tbl>
    <w:p w14:paraId="41D6C4B6" w14:textId="77777777" w:rsidR="00BD56E4" w:rsidRDefault="00BD56E4" w:rsidP="00BD56E4">
      <w:pPr>
        <w:widowControl w:val="0"/>
        <w:spacing w:after="160"/>
        <w:rPr>
          <w:rFonts w:ascii="GHEA Grapalat" w:hAnsi="GHEA Grapalat" w:cs="GHEA Grapalat"/>
          <w:b/>
          <w:sz w:val="22"/>
          <w:szCs w:val="22"/>
        </w:rPr>
      </w:pPr>
    </w:p>
    <w:p w14:paraId="67454B7D" w14:textId="77777777" w:rsidR="00BD56E4" w:rsidRDefault="00BD56E4" w:rsidP="00BD56E4">
      <w:pPr>
        <w:widowControl w:val="0"/>
        <w:jc w:val="both"/>
        <w:rPr>
          <w:rFonts w:ascii="GHEA Grapalat" w:hAnsi="GHEA Grapalat" w:cs="GHEA Grapalat"/>
          <w:sz w:val="22"/>
          <w:szCs w:val="22"/>
          <w:u w:val="single"/>
          <w:vertAlign w:val="subscript"/>
        </w:rPr>
      </w:pPr>
      <w:r>
        <w:rPr>
          <w:rFonts w:ascii="GHEA Grapalat" w:hAnsi="GHEA Grapalat"/>
          <w:sz w:val="22"/>
          <w:szCs w:val="22"/>
        </w:rPr>
        <w:t>_______________________________________________, в лице директора Компании,</w:t>
      </w:r>
    </w:p>
    <w:p w14:paraId="686DDE4A" w14:textId="77777777" w:rsidR="00BD56E4" w:rsidRDefault="00BD56E4" w:rsidP="00BD56E4">
      <w:pPr>
        <w:widowControl w:val="0"/>
        <w:spacing w:after="160"/>
        <w:ind w:left="1843"/>
        <w:jc w:val="both"/>
        <w:rPr>
          <w:rFonts w:ascii="GHEA Grapalat" w:hAnsi="GHEA Grapalat"/>
          <w:sz w:val="22"/>
          <w:szCs w:val="22"/>
          <w:vertAlign w:val="superscript"/>
        </w:rPr>
      </w:pPr>
      <w:r>
        <w:rPr>
          <w:rFonts w:ascii="GHEA Grapalat" w:hAnsi="GHEA Grapalat"/>
          <w:sz w:val="22"/>
          <w:szCs w:val="22"/>
          <w:vertAlign w:val="superscript"/>
        </w:rPr>
        <w:t>наименование Компании</w:t>
      </w:r>
    </w:p>
    <w:p w14:paraId="59F59B97" w14:textId="77777777" w:rsidR="00BD56E4" w:rsidRDefault="00BD56E4" w:rsidP="00BD56E4">
      <w:pPr>
        <w:widowControl w:val="0"/>
        <w:jc w:val="both"/>
        <w:rPr>
          <w:rFonts w:ascii="GHEA Grapalat" w:hAnsi="GHEA Grapalat"/>
          <w:sz w:val="22"/>
          <w:szCs w:val="22"/>
        </w:rPr>
      </w:pPr>
      <w:r>
        <w:rPr>
          <w:rFonts w:ascii="GHEA Grapalat" w:hAnsi="GHEA Grapalat"/>
          <w:sz w:val="22"/>
          <w:szCs w:val="22"/>
        </w:rPr>
        <w:t>_________________________________________________________________________</w:t>
      </w:r>
    </w:p>
    <w:p w14:paraId="3E5EE079" w14:textId="77777777" w:rsidR="00BD56E4" w:rsidRDefault="00BD56E4" w:rsidP="00BD56E4">
      <w:pPr>
        <w:widowControl w:val="0"/>
        <w:spacing w:after="160"/>
        <w:jc w:val="center"/>
        <w:rPr>
          <w:rFonts w:ascii="GHEA Grapalat" w:hAnsi="GHEA Grapalat"/>
          <w:sz w:val="22"/>
          <w:szCs w:val="22"/>
          <w:vertAlign w:val="superscript"/>
        </w:rPr>
      </w:pPr>
      <w:r>
        <w:rPr>
          <w:rFonts w:ascii="GHEA Grapalat" w:hAnsi="GHEA Grapalat"/>
          <w:sz w:val="22"/>
          <w:szCs w:val="22"/>
          <w:vertAlign w:val="superscript"/>
        </w:rPr>
        <w:t>имя, фамилия, паспортные данные директора компании</w:t>
      </w:r>
    </w:p>
    <w:p w14:paraId="58D65C05" w14:textId="77777777" w:rsidR="00BD56E4" w:rsidRDefault="00BD56E4" w:rsidP="00BD56E4">
      <w:pPr>
        <w:widowControl w:val="0"/>
        <w:spacing w:after="160"/>
        <w:jc w:val="both"/>
        <w:rPr>
          <w:rFonts w:ascii="GHEA Grapalat" w:hAnsi="GHEA Grapalat" w:cs="GHEA Grapalat"/>
          <w:sz w:val="22"/>
          <w:szCs w:val="22"/>
        </w:rPr>
      </w:pPr>
      <w:r>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951265" w14:textId="77777777" w:rsidR="00BD56E4" w:rsidRDefault="00BD56E4" w:rsidP="00BD56E4">
      <w:pPr>
        <w:widowControl w:val="0"/>
        <w:spacing w:after="160"/>
        <w:ind w:firstLine="709"/>
        <w:jc w:val="both"/>
        <w:rPr>
          <w:rFonts w:ascii="GHEA Grapalat" w:hAnsi="GHEA Grapalat" w:cs="GHEA Grapalat"/>
          <w:sz w:val="22"/>
          <w:szCs w:val="22"/>
        </w:rPr>
      </w:pPr>
    </w:p>
    <w:p w14:paraId="1BEF79B8" w14:textId="77777777" w:rsidR="00BD56E4" w:rsidRDefault="00BD56E4" w:rsidP="00BD56E4">
      <w:pPr>
        <w:widowControl w:val="0"/>
        <w:spacing w:after="160"/>
        <w:jc w:val="center"/>
        <w:rPr>
          <w:rFonts w:ascii="GHEA Grapalat" w:hAnsi="GHEA Grapalat" w:cs="GHEA Grapalat"/>
          <w:b/>
          <w:bCs/>
          <w:sz w:val="22"/>
          <w:szCs w:val="22"/>
        </w:rPr>
      </w:pPr>
      <w:r>
        <w:rPr>
          <w:rFonts w:ascii="GHEA Grapalat" w:hAnsi="GHEA Grapalat"/>
          <w:b/>
          <w:sz w:val="22"/>
          <w:szCs w:val="22"/>
        </w:rPr>
        <w:t>1. Предмет соглашения</w:t>
      </w:r>
    </w:p>
    <w:p w14:paraId="4D1D5731" w14:textId="77777777" w:rsidR="00BD56E4" w:rsidRDefault="00BD56E4" w:rsidP="00BD56E4">
      <w:pPr>
        <w:widowControl w:val="0"/>
        <w:tabs>
          <w:tab w:val="left" w:pos="567"/>
        </w:tabs>
        <w:jc w:val="both"/>
        <w:rPr>
          <w:rFonts w:ascii="GHEA Grapalat" w:hAnsi="GHEA Grapalat" w:cs="GHEA Grapalat"/>
          <w:spacing w:val="-6"/>
          <w:sz w:val="22"/>
          <w:szCs w:val="22"/>
        </w:rPr>
      </w:pPr>
      <w:r>
        <w:rPr>
          <w:rFonts w:ascii="GHEA Grapalat" w:hAnsi="GHEA Grapalat"/>
          <w:sz w:val="22"/>
          <w:szCs w:val="22"/>
        </w:rPr>
        <w:t>1</w:t>
      </w:r>
      <w:r>
        <w:rPr>
          <w:rFonts w:ascii="GHEA Grapalat" w:hAnsi="GHEA Grapalat"/>
          <w:spacing w:val="-6"/>
          <w:sz w:val="22"/>
          <w:szCs w:val="22"/>
        </w:rPr>
        <w:t>.1.</w:t>
      </w:r>
      <w:r>
        <w:rPr>
          <w:rFonts w:ascii="GHEA Grapalat" w:hAnsi="GHEA Grapalat"/>
          <w:spacing w:val="-6"/>
          <w:sz w:val="22"/>
          <w:szCs w:val="22"/>
        </w:rPr>
        <w:tab/>
        <w:t xml:space="preserve">Компания участвует в организованной ___________________ *(далее — Заказчик) </w:t>
      </w:r>
    </w:p>
    <w:p w14:paraId="79A6DA59" w14:textId="77777777" w:rsidR="00BD56E4" w:rsidRDefault="00BD56E4" w:rsidP="00BD56E4">
      <w:pPr>
        <w:widowControl w:val="0"/>
        <w:tabs>
          <w:tab w:val="left" w:pos="284"/>
        </w:tabs>
        <w:spacing w:after="160"/>
        <w:ind w:left="5245"/>
        <w:jc w:val="both"/>
        <w:rPr>
          <w:rFonts w:ascii="GHEA Grapalat" w:hAnsi="GHEA Grapalat" w:cs="GHEA Grapalat"/>
          <w:sz w:val="22"/>
          <w:szCs w:val="22"/>
        </w:rPr>
      </w:pPr>
      <w:r>
        <w:rPr>
          <w:rFonts w:ascii="GHEA Grapalat" w:hAnsi="GHEA Grapalat"/>
          <w:sz w:val="22"/>
          <w:szCs w:val="22"/>
          <w:vertAlign w:val="superscript"/>
        </w:rPr>
        <w:t>наименование заказчика</w:t>
      </w:r>
    </w:p>
    <w:p w14:paraId="11138996" w14:textId="77777777" w:rsidR="00BD56E4" w:rsidRDefault="00BD56E4" w:rsidP="00BD56E4">
      <w:pPr>
        <w:widowControl w:val="0"/>
        <w:jc w:val="both"/>
        <w:rPr>
          <w:rFonts w:ascii="GHEA Grapalat" w:hAnsi="GHEA Grapalat" w:cs="GHEA Grapalat"/>
          <w:sz w:val="22"/>
          <w:szCs w:val="22"/>
        </w:rPr>
      </w:pPr>
      <w:r>
        <w:rPr>
          <w:rFonts w:ascii="GHEA Grapalat" w:hAnsi="GHEA Grapalat"/>
          <w:sz w:val="22"/>
          <w:szCs w:val="22"/>
        </w:rPr>
        <w:t>процедуре закупок под кодом ____________________________________________ *.</w:t>
      </w:r>
    </w:p>
    <w:p w14:paraId="3591FFB5" w14:textId="77777777" w:rsidR="00BD56E4" w:rsidRDefault="00BD56E4" w:rsidP="00BD56E4">
      <w:pPr>
        <w:widowControl w:val="0"/>
        <w:spacing w:after="160"/>
        <w:ind w:left="5245"/>
        <w:jc w:val="both"/>
        <w:rPr>
          <w:rFonts w:ascii="GHEA Grapalat" w:hAnsi="GHEA Grapalat" w:cs="GHEA Grapalat"/>
          <w:sz w:val="22"/>
          <w:szCs w:val="22"/>
        </w:rPr>
      </w:pPr>
      <w:r>
        <w:rPr>
          <w:rFonts w:ascii="GHEA Grapalat" w:hAnsi="GHEA Grapalat"/>
          <w:sz w:val="22"/>
          <w:szCs w:val="22"/>
          <w:vertAlign w:val="superscript"/>
        </w:rPr>
        <w:t>код процедуры</w:t>
      </w:r>
    </w:p>
    <w:p w14:paraId="3D0B8FC8" w14:textId="77777777" w:rsidR="00BD56E4" w:rsidRDefault="00BD56E4" w:rsidP="00BD56E4">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1.2.</w:t>
      </w:r>
      <w:r>
        <w:rPr>
          <w:rFonts w:ascii="GHEA Grapalat" w:hAnsi="GHEA Grapalat"/>
          <w:sz w:val="22"/>
          <w:szCs w:val="22"/>
        </w:rPr>
        <w:tab/>
      </w:r>
      <w:r>
        <w:rPr>
          <w:rFonts w:ascii="GHEA Grapalat" w:hAnsi="GHEA Grapalat" w:cs="GHEA Grapalat"/>
          <w:sz w:val="22"/>
          <w:szCs w:val="22"/>
        </w:rPr>
        <w:t xml:space="preserve">В качестве участника, </w:t>
      </w:r>
      <w:r>
        <w:rPr>
          <w:rFonts w:ascii="GHEA Grapalat" w:hAnsi="GHEA Grapalat" w:cs="GHEA Grapalat"/>
          <w:sz w:val="22"/>
          <w:szCs w:val="22"/>
          <w:lang w:val="hy-AM"/>
        </w:rPr>
        <w:t>օ</w:t>
      </w:r>
      <w:proofErr w:type="spellStart"/>
      <w:r>
        <w:rPr>
          <w:rFonts w:ascii="GHEA Grapalat" w:hAnsi="GHEA Grapalat" w:cs="GHEA Grapalat"/>
          <w:sz w:val="22"/>
          <w:szCs w:val="22"/>
        </w:rPr>
        <w:t>тобранного</w:t>
      </w:r>
      <w:proofErr w:type="spellEnd"/>
      <w:r>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lang w:val="en-US"/>
        </w:rPr>
        <w:t>K</w:t>
      </w:r>
      <w:proofErr w:type="spellStart"/>
      <w:r>
        <w:rPr>
          <w:rFonts w:ascii="GHEA Grapalat" w:hAnsi="GHEA Grapalat" w:cs="GHEA Grapalat"/>
          <w:sz w:val="22"/>
          <w:szCs w:val="22"/>
        </w:rPr>
        <w:t>омпания</w:t>
      </w:r>
      <w:proofErr w:type="spellEnd"/>
      <w:r>
        <w:rPr>
          <w:rFonts w:ascii="GHEA Grapalat" w:hAnsi="GHEA Grapalat" w:cs="GHEA Grapalat"/>
          <w:sz w:val="22"/>
          <w:szCs w:val="22"/>
        </w:rPr>
        <w:t xml:space="preserve"> </w:t>
      </w:r>
      <w:r>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F97BB00"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1.3.</w:t>
      </w:r>
      <w:r>
        <w:rPr>
          <w:rFonts w:ascii="GHEA Grapalat" w:hAnsi="GHEA Grapalat"/>
          <w:sz w:val="22"/>
          <w:szCs w:val="22"/>
        </w:rPr>
        <w:tab/>
        <w:t>Подписав платежное требование (далее — Требование), прилагаемое к</w:t>
      </w:r>
      <w:r>
        <w:rPr>
          <w:sz w:val="22"/>
          <w:szCs w:val="22"/>
          <w:lang w:val="en-US"/>
        </w:rPr>
        <w:t> </w:t>
      </w:r>
      <w:r>
        <w:rPr>
          <w:rFonts w:ascii="GHEA Grapalat" w:hAnsi="GHEA Grapalat"/>
          <w:sz w:val="22"/>
          <w:szCs w:val="22"/>
        </w:rPr>
        <w:t xml:space="preserve">настоящему Соглашению о неустойке, Компания </w:t>
      </w:r>
      <w:proofErr w:type="spellStart"/>
      <w:r>
        <w:rPr>
          <w:rFonts w:ascii="GHEA Grapalat" w:hAnsi="GHEA Grapalat"/>
          <w:sz w:val="22"/>
          <w:szCs w:val="22"/>
        </w:rPr>
        <w:t>безотзывно</w:t>
      </w:r>
      <w:proofErr w:type="spellEnd"/>
      <w:r>
        <w:rPr>
          <w:rFonts w:ascii="GHEA Grapalat" w:hAnsi="GHEA Grapalat"/>
          <w:sz w:val="22"/>
          <w:szCs w:val="22"/>
        </w:rPr>
        <w:t xml:space="preserve"> соглашается, что: </w:t>
      </w:r>
    </w:p>
    <w:p w14:paraId="7AEDFCE9"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а)</w:t>
      </w:r>
      <w:r>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70C780C"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б)</w:t>
      </w:r>
      <w:r>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4663282"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в)</w:t>
      </w:r>
      <w:r>
        <w:rPr>
          <w:rFonts w:ascii="GHEA Grapalat" w:hAnsi="GHEA Grapalat"/>
          <w:sz w:val="22"/>
          <w:szCs w:val="22"/>
        </w:rPr>
        <w:tab/>
        <w:t>Компания не может письменно или иным способом дать распоряжение Банку-</w:t>
      </w:r>
      <w:r>
        <w:rPr>
          <w:rFonts w:ascii="GHEA Grapalat" w:hAnsi="GHEA Grapalat"/>
          <w:sz w:val="22"/>
          <w:szCs w:val="22"/>
        </w:rPr>
        <w:lastRenderedPageBreak/>
        <w:t>плательщику об отзыве своего акцепта, проставленного под Требованием.</w:t>
      </w:r>
    </w:p>
    <w:p w14:paraId="6FAC905F"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г)</w:t>
      </w:r>
      <w:r>
        <w:rPr>
          <w:rFonts w:ascii="GHEA Grapalat" w:hAnsi="GHEA Grapalat"/>
          <w:sz w:val="22"/>
          <w:szCs w:val="22"/>
        </w:rPr>
        <w:tab/>
        <w:t>Компания подтверждает, что акцептовала Требование в полном размере суммы неустойки.</w:t>
      </w:r>
    </w:p>
    <w:p w14:paraId="4A2B82F9"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д)</w:t>
      </w:r>
      <w:r>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24C6B0B"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1.4.</w:t>
      </w:r>
      <w:r>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lang w:val="en-US"/>
        </w:rPr>
        <w:t> </w:t>
      </w:r>
      <w:r>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8B33DA4"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1.5.</w:t>
      </w:r>
      <w:r>
        <w:rPr>
          <w:rFonts w:ascii="GHEA Grapalat" w:hAnsi="GHEA Grapalat"/>
          <w:sz w:val="22"/>
          <w:szCs w:val="22"/>
        </w:rPr>
        <w:tab/>
        <w:t>Заказчик может представить в Банк-плательщик иные дополнительные документы.</w:t>
      </w:r>
    </w:p>
    <w:p w14:paraId="1F50A2B6"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1.6. Банк не несет какой-либо ответственности за риски (понесенные</w:t>
      </w:r>
      <w:r>
        <w:rPr>
          <w:rFonts w:ascii="Courier New" w:hAnsi="Courier New" w:cs="Courier New"/>
          <w:sz w:val="22"/>
          <w:szCs w:val="22"/>
          <w:lang w:val="en-US"/>
        </w:rPr>
        <w:t> </w:t>
      </w:r>
      <w:r>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lang w:val="en-US"/>
        </w:rPr>
        <w:t> </w:t>
      </w:r>
      <w:r>
        <w:rPr>
          <w:rFonts w:ascii="GHEA Grapalat" w:hAnsi="GHEA Grapalat"/>
          <w:sz w:val="22"/>
          <w:szCs w:val="22"/>
        </w:rPr>
        <w:t>Требовании. Банк не обязан проверять факты нарушения Компанией условий договора.</w:t>
      </w:r>
    </w:p>
    <w:p w14:paraId="737EDA55"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1.7.</w:t>
      </w:r>
      <w:r>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48AF440"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1.8.</w:t>
      </w:r>
      <w:r>
        <w:rPr>
          <w:rFonts w:ascii="GHEA Grapalat" w:hAnsi="GHEA Grapalat"/>
          <w:sz w:val="22"/>
          <w:szCs w:val="22"/>
        </w:rPr>
        <w:tab/>
        <w:t>В случае если в течение десяти рабочих дней после представления в</w:t>
      </w:r>
      <w:r>
        <w:rPr>
          <w:rFonts w:ascii="Courier New" w:hAnsi="Courier New" w:cs="Courier New"/>
          <w:sz w:val="22"/>
          <w:szCs w:val="22"/>
          <w:lang w:val="en-US"/>
        </w:rPr>
        <w:t> </w:t>
      </w:r>
      <w:r>
        <w:rPr>
          <w:rFonts w:ascii="GHEA Grapalat" w:hAnsi="GHEA Grapalat"/>
          <w:sz w:val="22"/>
          <w:szCs w:val="22"/>
        </w:rPr>
        <w:t>Банк настоящего Соглашения и прилагаемого Требования по независящим от</w:t>
      </w:r>
      <w:r>
        <w:rPr>
          <w:rFonts w:ascii="Courier New" w:hAnsi="Courier New" w:cs="Courier New"/>
          <w:sz w:val="22"/>
          <w:szCs w:val="22"/>
          <w:lang w:val="en-US"/>
        </w:rPr>
        <w:t> </w:t>
      </w:r>
      <w:r>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Pr>
          <w:rFonts w:ascii="GHEA Grapalat" w:hAnsi="GHEA Grapalat"/>
          <w:sz w:val="22"/>
          <w:szCs w:val="22"/>
        </w:rPr>
        <w:t>Репортинг</w:t>
      </w:r>
      <w:proofErr w:type="spellEnd"/>
      <w:r>
        <w:rPr>
          <w:rFonts w:ascii="GHEA Grapalat" w:hAnsi="GHEA Grapalat"/>
          <w:sz w:val="22"/>
          <w:szCs w:val="22"/>
        </w:rPr>
        <w:t>" (Кредитное бюро) сведения о Компании в связи с</w:t>
      </w:r>
      <w:r>
        <w:rPr>
          <w:rFonts w:ascii="Courier New" w:hAnsi="Courier New" w:cs="Courier New"/>
          <w:sz w:val="22"/>
          <w:szCs w:val="22"/>
          <w:lang w:val="en-US"/>
        </w:rPr>
        <w:t> </w:t>
      </w:r>
      <w:r>
        <w:rPr>
          <w:rFonts w:ascii="GHEA Grapalat" w:hAnsi="GHEA Grapalat"/>
          <w:sz w:val="22"/>
          <w:szCs w:val="22"/>
        </w:rPr>
        <w:t>неуплатой.</w:t>
      </w:r>
    </w:p>
    <w:p w14:paraId="41C92161" w14:textId="77777777" w:rsidR="00BD56E4" w:rsidRDefault="00BD56E4" w:rsidP="00BD56E4">
      <w:pPr>
        <w:widowControl w:val="0"/>
        <w:spacing w:after="160"/>
        <w:jc w:val="center"/>
        <w:rPr>
          <w:rFonts w:ascii="GHEA Grapalat" w:hAnsi="GHEA Grapalat" w:cs="GHEA Grapalat"/>
          <w:b/>
          <w:bCs/>
          <w:sz w:val="22"/>
          <w:szCs w:val="22"/>
        </w:rPr>
      </w:pPr>
      <w:r>
        <w:rPr>
          <w:rFonts w:ascii="GHEA Grapalat" w:hAnsi="GHEA Grapalat"/>
          <w:b/>
          <w:sz w:val="22"/>
          <w:szCs w:val="22"/>
        </w:rPr>
        <w:t>2. Иные условия</w:t>
      </w:r>
    </w:p>
    <w:p w14:paraId="5C124FD1" w14:textId="77777777" w:rsidR="00BD56E4" w:rsidRDefault="00BD56E4" w:rsidP="00BD56E4">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2.1.</w:t>
      </w:r>
      <w:r>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 xml:space="preserve">двадцатого </w:t>
      </w:r>
      <w:r>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458CED00"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w:t>
      </w:r>
      <w:r>
        <w:rPr>
          <w:rFonts w:ascii="GHEA Grapalat" w:hAnsi="GHEA Grapalat"/>
          <w:sz w:val="22"/>
          <w:szCs w:val="22"/>
        </w:rPr>
        <w:tab/>
        <w:t xml:space="preserve">Представив настоящее Соглашение и прилагаемое Требование в Банк-плательщик: </w:t>
      </w:r>
    </w:p>
    <w:p w14:paraId="4A6CFE4E"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2.2.1.</w:t>
      </w:r>
      <w:r>
        <w:rPr>
          <w:rFonts w:ascii="GHEA Grapalat" w:hAnsi="GHEA Grapalat"/>
          <w:sz w:val="22"/>
          <w:szCs w:val="22"/>
        </w:rPr>
        <w:tab/>
        <w:t>Заказчик подтверждает, что Компания допустила нарушение договорных обязательств, а</w:t>
      </w:r>
    </w:p>
    <w:p w14:paraId="5264BFFD" w14:textId="77777777" w:rsidR="00BD56E4" w:rsidRDefault="00BD56E4" w:rsidP="00BD56E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2.2.2.</w:t>
      </w:r>
      <w:r>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E263BF3" w14:textId="77777777" w:rsidR="00BD56E4" w:rsidRDefault="00BD56E4" w:rsidP="00BD56E4">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2.3.</w:t>
      </w:r>
      <w:r>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BD6E0D3" w14:textId="77777777" w:rsidR="00BD56E4" w:rsidRDefault="00BD56E4" w:rsidP="00BD56E4">
      <w:pPr>
        <w:widowControl w:val="0"/>
        <w:spacing w:after="160"/>
        <w:ind w:firstLine="567"/>
        <w:jc w:val="center"/>
        <w:rPr>
          <w:rFonts w:ascii="GHEA Grapalat" w:hAnsi="GHEA Grapalat"/>
          <w:b/>
          <w:sz w:val="22"/>
          <w:szCs w:val="22"/>
        </w:rPr>
      </w:pPr>
    </w:p>
    <w:p w14:paraId="1D7BC8C2" w14:textId="77777777" w:rsidR="00BD56E4" w:rsidRDefault="00BD56E4" w:rsidP="00BD56E4">
      <w:pPr>
        <w:widowControl w:val="0"/>
        <w:spacing w:after="160"/>
        <w:ind w:firstLine="567"/>
        <w:jc w:val="center"/>
        <w:rPr>
          <w:rFonts w:ascii="GHEA Grapalat" w:hAnsi="GHEA Grapalat"/>
          <w:b/>
          <w:sz w:val="22"/>
          <w:szCs w:val="22"/>
        </w:rPr>
      </w:pPr>
      <w:r>
        <w:rPr>
          <w:rFonts w:ascii="GHEA Grapalat" w:hAnsi="GHEA Grapalat"/>
          <w:b/>
          <w:sz w:val="22"/>
          <w:szCs w:val="22"/>
        </w:rPr>
        <w:t>3. Адрес, банковские реквизиты Компании</w:t>
      </w:r>
    </w:p>
    <w:p w14:paraId="30D1869B" w14:textId="77777777" w:rsidR="00BD56E4" w:rsidRDefault="00BD56E4" w:rsidP="00BD56E4">
      <w:pPr>
        <w:widowControl w:val="0"/>
        <w:jc w:val="both"/>
        <w:rPr>
          <w:rFonts w:ascii="GHEA Grapalat" w:hAnsi="GHEA Grapalat"/>
          <w:sz w:val="22"/>
          <w:szCs w:val="22"/>
        </w:rPr>
      </w:pPr>
      <w:r>
        <w:rPr>
          <w:rFonts w:ascii="GHEA Grapalat" w:hAnsi="GHEA Grapalat"/>
          <w:sz w:val="22"/>
          <w:szCs w:val="22"/>
        </w:rPr>
        <w:lastRenderedPageBreak/>
        <w:t>_______________________________________</w:t>
      </w:r>
    </w:p>
    <w:p w14:paraId="7125B0C3" w14:textId="77777777" w:rsidR="00BD56E4" w:rsidRDefault="00BD56E4" w:rsidP="00BD56E4">
      <w:pPr>
        <w:widowControl w:val="0"/>
        <w:spacing w:after="160"/>
        <w:ind w:right="4250"/>
        <w:jc w:val="center"/>
        <w:rPr>
          <w:rFonts w:ascii="GHEA Grapalat" w:hAnsi="GHEA Grapalat"/>
          <w:sz w:val="22"/>
          <w:szCs w:val="22"/>
        </w:rPr>
      </w:pPr>
      <w:r>
        <w:rPr>
          <w:rFonts w:ascii="GHEA Grapalat" w:hAnsi="GHEA Grapalat"/>
          <w:sz w:val="22"/>
          <w:szCs w:val="22"/>
          <w:vertAlign w:val="superscript"/>
        </w:rPr>
        <w:t>наименование копании</w:t>
      </w:r>
      <w:r>
        <w:rPr>
          <w:rFonts w:ascii="GHEA Grapalat" w:hAnsi="GHEA Grapalat"/>
          <w:sz w:val="22"/>
          <w:szCs w:val="22"/>
        </w:rPr>
        <w:t>______________________________________</w:t>
      </w:r>
    </w:p>
    <w:p w14:paraId="4DFB1B7B" w14:textId="77777777" w:rsidR="00BD56E4" w:rsidRDefault="00BD56E4" w:rsidP="00BD56E4">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адрес компании</w:t>
      </w:r>
    </w:p>
    <w:p w14:paraId="355A143A" w14:textId="77777777" w:rsidR="00BD56E4" w:rsidRDefault="00BD56E4" w:rsidP="00BD56E4">
      <w:pPr>
        <w:widowControl w:val="0"/>
        <w:jc w:val="both"/>
        <w:rPr>
          <w:rFonts w:ascii="GHEA Grapalat" w:hAnsi="GHEA Grapalat"/>
          <w:sz w:val="22"/>
          <w:szCs w:val="22"/>
        </w:rPr>
      </w:pPr>
      <w:r>
        <w:rPr>
          <w:rFonts w:ascii="GHEA Grapalat" w:hAnsi="GHEA Grapalat"/>
          <w:sz w:val="22"/>
          <w:szCs w:val="22"/>
        </w:rPr>
        <w:t>_______________________________________</w:t>
      </w:r>
    </w:p>
    <w:p w14:paraId="5BC6C70A" w14:textId="77777777" w:rsidR="00BD56E4" w:rsidRDefault="00BD56E4" w:rsidP="00BD56E4">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обслуживающего компанию банка</w:t>
      </w:r>
    </w:p>
    <w:p w14:paraId="73CEBFE5" w14:textId="77777777" w:rsidR="00BD56E4" w:rsidRDefault="00BD56E4" w:rsidP="00BD56E4">
      <w:pPr>
        <w:widowControl w:val="0"/>
        <w:spacing w:after="160"/>
        <w:ind w:right="4250"/>
        <w:jc w:val="center"/>
        <w:rPr>
          <w:rFonts w:ascii="GHEA Grapalat" w:hAnsi="GHEA Grapalat"/>
          <w:sz w:val="22"/>
          <w:szCs w:val="22"/>
          <w:vertAlign w:val="superscript"/>
        </w:rPr>
      </w:pPr>
    </w:p>
    <w:p w14:paraId="5DA4984B" w14:textId="77777777" w:rsidR="00BD56E4" w:rsidRDefault="00BD56E4" w:rsidP="00BD56E4">
      <w:pPr>
        <w:widowControl w:val="0"/>
        <w:spacing w:after="160"/>
        <w:ind w:right="4250"/>
        <w:jc w:val="center"/>
        <w:rPr>
          <w:rFonts w:ascii="GHEA Grapalat" w:hAnsi="GHEA Grapalat"/>
          <w:sz w:val="22"/>
          <w:szCs w:val="22"/>
          <w:vertAlign w:val="superscript"/>
        </w:rPr>
      </w:pPr>
    </w:p>
    <w:p w14:paraId="0E7368DD" w14:textId="77777777" w:rsidR="00BD56E4" w:rsidRDefault="00BD56E4" w:rsidP="00BD56E4">
      <w:pPr>
        <w:widowControl w:val="0"/>
        <w:spacing w:after="160"/>
        <w:ind w:right="4250"/>
        <w:jc w:val="center"/>
        <w:rPr>
          <w:rFonts w:ascii="GHEA Grapalat" w:hAnsi="GHEA Grapalat"/>
          <w:sz w:val="22"/>
          <w:szCs w:val="22"/>
          <w:vertAlign w:val="superscript"/>
        </w:rPr>
      </w:pPr>
    </w:p>
    <w:p w14:paraId="7C8AA42C" w14:textId="77777777" w:rsidR="00BD56E4" w:rsidRDefault="00BD56E4" w:rsidP="00BD56E4">
      <w:pPr>
        <w:widowControl w:val="0"/>
        <w:spacing w:after="160"/>
        <w:jc w:val="right"/>
        <w:rPr>
          <w:rFonts w:ascii="GHEA Grapalat" w:hAnsi="GHEA Grapalat"/>
          <w:sz w:val="22"/>
          <w:szCs w:val="22"/>
        </w:rPr>
      </w:pPr>
    </w:p>
    <w:p w14:paraId="6DC92D88" w14:textId="77777777" w:rsidR="00BD56E4" w:rsidRDefault="00BD56E4" w:rsidP="00BD56E4">
      <w:pPr>
        <w:widowControl w:val="0"/>
        <w:spacing w:after="160"/>
        <w:jc w:val="right"/>
        <w:rPr>
          <w:rFonts w:ascii="GHEA Grapalat" w:hAnsi="GHEA Grapalat"/>
          <w:sz w:val="22"/>
          <w:szCs w:val="22"/>
        </w:rPr>
      </w:pPr>
      <w:r>
        <w:rPr>
          <w:rFonts w:ascii="GHEA Grapalat" w:hAnsi="GHEA Grapalat"/>
          <w:sz w:val="22"/>
          <w:szCs w:val="22"/>
        </w:rPr>
        <w:t>М. П.</w:t>
      </w:r>
    </w:p>
    <w:p w14:paraId="59E4BCDB" w14:textId="77777777" w:rsidR="00BD56E4" w:rsidRDefault="00BD56E4" w:rsidP="00BD56E4">
      <w:pPr>
        <w:widowControl w:val="0"/>
        <w:spacing w:after="160"/>
        <w:jc w:val="both"/>
        <w:rPr>
          <w:rFonts w:ascii="GHEA Grapalat" w:hAnsi="GHEA Grapalat"/>
          <w:b/>
        </w:rPr>
      </w:pPr>
      <w:r>
        <w:rPr>
          <w:rFonts w:ascii="GHEA Grapalat" w:hAnsi="GHEA Grapalat"/>
          <w:sz w:val="22"/>
          <w:szCs w:val="22"/>
        </w:rPr>
        <w:t>День/месяц/год</w:t>
      </w:r>
    </w:p>
    <w:p w14:paraId="372E008A" w14:textId="77777777" w:rsidR="00BD56E4" w:rsidRDefault="00BD56E4" w:rsidP="00BD56E4">
      <w:pPr>
        <w:widowControl w:val="0"/>
        <w:tabs>
          <w:tab w:val="left" w:pos="1134"/>
        </w:tabs>
        <w:spacing w:after="160"/>
        <w:ind w:firstLine="567"/>
        <w:jc w:val="both"/>
        <w:rPr>
          <w:rFonts w:ascii="GHEA Grapalat" w:hAnsi="GHEA Grapalat"/>
          <w:sz w:val="22"/>
          <w:szCs w:val="22"/>
          <w:lang w:val="en-US"/>
        </w:rPr>
      </w:pPr>
    </w:p>
    <w:p w14:paraId="7AD785F2" w14:textId="77777777" w:rsidR="00BD56E4" w:rsidRDefault="00BD56E4" w:rsidP="00BD56E4">
      <w:pPr>
        <w:widowControl w:val="0"/>
        <w:tabs>
          <w:tab w:val="left" w:pos="1134"/>
        </w:tabs>
        <w:spacing w:after="160"/>
        <w:ind w:firstLine="567"/>
        <w:jc w:val="both"/>
        <w:rPr>
          <w:rFonts w:ascii="GHEA Grapalat" w:hAnsi="GHEA Grapalat"/>
          <w:sz w:val="22"/>
          <w:szCs w:val="22"/>
          <w:lang w:val="en-US"/>
        </w:rPr>
      </w:pPr>
    </w:p>
    <w:p w14:paraId="393A909F" w14:textId="77777777" w:rsidR="00BD56E4" w:rsidRDefault="00BD56E4" w:rsidP="00BD56E4">
      <w:pPr>
        <w:widowControl w:val="0"/>
        <w:tabs>
          <w:tab w:val="left" w:pos="1134"/>
        </w:tabs>
        <w:spacing w:after="160"/>
        <w:ind w:firstLine="567"/>
        <w:jc w:val="both"/>
        <w:rPr>
          <w:rFonts w:ascii="GHEA Grapalat" w:hAnsi="GHEA Grapalat"/>
          <w:sz w:val="22"/>
          <w:szCs w:val="22"/>
          <w:lang w:val="en-US"/>
        </w:rPr>
      </w:pPr>
    </w:p>
    <w:p w14:paraId="16CAF968" w14:textId="77777777" w:rsidR="00BD56E4" w:rsidRDefault="00BD56E4" w:rsidP="00BD56E4">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4A0" w:firstRow="1" w:lastRow="0" w:firstColumn="1" w:lastColumn="0" w:noHBand="0" w:noVBand="1"/>
      </w:tblPr>
      <w:tblGrid>
        <w:gridCol w:w="5616"/>
        <w:gridCol w:w="5364"/>
      </w:tblGrid>
      <w:tr w:rsidR="00BD56E4" w14:paraId="30EF32E9"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3CED5DD" w14:textId="77777777" w:rsidR="00BD56E4" w:rsidRDefault="00BD56E4">
            <w:pPr>
              <w:widowControl w:val="0"/>
              <w:tabs>
                <w:tab w:val="left" w:pos="3402"/>
              </w:tabs>
              <w:spacing w:after="160"/>
              <w:ind w:left="360"/>
              <w:rPr>
                <w:rFonts w:ascii="GHEA Grapalat" w:hAnsi="GHEA Grapalat" w:cs="Sylfaen"/>
                <w:b/>
                <w:bCs/>
                <w:lang w:val="en-US"/>
              </w:rPr>
            </w:pPr>
            <w:r>
              <w:rPr>
                <w:rFonts w:ascii="GHEA Grapalat" w:hAnsi="GHEA Grapalat"/>
                <w:lang w:val="en-US"/>
              </w:rPr>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BD56E4" w14:paraId="652732C2"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380F440" w14:textId="77777777" w:rsidR="00BD56E4" w:rsidRDefault="00BD56E4">
            <w:pPr>
              <w:widowControl w:val="0"/>
              <w:tabs>
                <w:tab w:val="left" w:pos="855"/>
              </w:tabs>
              <w:spacing w:after="160"/>
              <w:ind w:left="360"/>
              <w:rPr>
                <w:rFonts w:ascii="GHEA Grapalat" w:hAnsi="GHEA Grapalat" w:cs="Sylfaen"/>
              </w:rPr>
            </w:pPr>
            <w:r>
              <w:rPr>
                <w:rFonts w:ascii="GHEA Grapalat" w:hAnsi="GHEA Grapalat"/>
              </w:rPr>
              <w:lastRenderedPageBreak/>
              <w:t>2.</w:t>
            </w:r>
            <w:r>
              <w:rPr>
                <w:rFonts w:ascii="GHEA Grapalat" w:hAnsi="GHEA Grapalat"/>
              </w:rPr>
              <w:tab/>
              <w:t xml:space="preserve">Номер </w:t>
            </w:r>
          </w:p>
        </w:tc>
      </w:tr>
      <w:tr w:rsidR="00BD56E4" w14:paraId="602AE3A2" w14:textId="77777777" w:rsidTr="00BD56E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BD331D1" w14:textId="77777777" w:rsidR="00BD56E4" w:rsidRDefault="00BD56E4">
            <w:pPr>
              <w:widowControl w:val="0"/>
              <w:tabs>
                <w:tab w:val="left" w:pos="3390"/>
              </w:tabs>
              <w:spacing w:after="160"/>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BD56E4" w14:paraId="05E5ED9A" w14:textId="77777777" w:rsidTr="00BD56E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86BAD58" w14:textId="77777777" w:rsidR="00BD56E4" w:rsidRDefault="00BD56E4">
            <w:pPr>
              <w:widowControl w:val="0"/>
              <w:tabs>
                <w:tab w:val="left" w:pos="855"/>
              </w:tabs>
              <w:spacing w:after="160"/>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BD56E4" w14:paraId="7AD304A7" w14:textId="77777777" w:rsidTr="00BD56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0D8DE3F" w14:textId="77777777" w:rsidR="00BD56E4" w:rsidRDefault="00BD56E4">
            <w:pPr>
              <w:widowControl w:val="0"/>
              <w:tabs>
                <w:tab w:val="left" w:pos="855"/>
              </w:tabs>
              <w:spacing w:after="160"/>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BD56E4" w14:paraId="531CE7D4" w14:textId="77777777" w:rsidTr="00BD56E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C667ED8" w14:textId="77777777" w:rsidR="00BD56E4" w:rsidRDefault="00BD56E4">
            <w:pPr>
              <w:widowControl w:val="0"/>
              <w:tabs>
                <w:tab w:val="left" w:pos="855"/>
              </w:tabs>
              <w:spacing w:after="160"/>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BD56E4" w14:paraId="0CC574B5"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6F6952C" w14:textId="77777777" w:rsidR="00BD56E4" w:rsidRDefault="00BD56E4">
            <w:pPr>
              <w:widowControl w:val="0"/>
              <w:tabs>
                <w:tab w:val="left" w:pos="855"/>
              </w:tabs>
              <w:spacing w:after="160"/>
              <w:ind w:left="360"/>
              <w:rPr>
                <w:rFonts w:ascii="GHEA Grapalat" w:hAnsi="GHEA Grapalat"/>
              </w:rPr>
            </w:pPr>
            <w:r>
              <w:rPr>
                <w:rFonts w:ascii="GHEA Grapalat" w:hAnsi="GHEA Grapalat"/>
              </w:rPr>
              <w:t>7.</w:t>
            </w:r>
            <w:r>
              <w:rPr>
                <w:rFonts w:ascii="GHEA Grapalat" w:hAnsi="GHEA Grapalat"/>
              </w:rPr>
              <w:tab/>
              <w:t>УНН плательщика:</w:t>
            </w:r>
          </w:p>
        </w:tc>
      </w:tr>
      <w:tr w:rsidR="00BD56E4" w14:paraId="3A35537F"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E1AEE51" w14:textId="77777777" w:rsidR="00BD56E4" w:rsidRDefault="00BD56E4">
            <w:pPr>
              <w:widowControl w:val="0"/>
              <w:tabs>
                <w:tab w:val="left" w:pos="855"/>
              </w:tabs>
              <w:spacing w:after="160"/>
              <w:ind w:left="360"/>
              <w:rPr>
                <w:rFonts w:ascii="GHEA Grapalat" w:hAnsi="GHEA Grapalat"/>
              </w:rPr>
            </w:pPr>
            <w:r>
              <w:rPr>
                <w:rFonts w:ascii="GHEA Grapalat" w:hAnsi="GHEA Grapalat"/>
              </w:rPr>
              <w:t>8.</w:t>
            </w:r>
            <w:r>
              <w:rPr>
                <w:rFonts w:ascii="GHEA Grapalat" w:hAnsi="GHEA Grapalat"/>
              </w:rPr>
              <w:tab/>
              <w:t>НЗОУ плательщика:</w:t>
            </w:r>
          </w:p>
        </w:tc>
      </w:tr>
      <w:tr w:rsidR="00BD56E4" w14:paraId="2F01DFA0"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AD10036" w14:textId="77777777" w:rsidR="00BD56E4" w:rsidRDefault="00BD56E4">
            <w:pPr>
              <w:widowControl w:val="0"/>
              <w:tabs>
                <w:tab w:val="left" w:pos="855"/>
              </w:tabs>
              <w:spacing w:after="160"/>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p>
        </w:tc>
      </w:tr>
      <w:tr w:rsidR="00BD56E4" w14:paraId="177310C3"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5ECC5F4" w14:textId="77777777" w:rsidR="00BD56E4" w:rsidRDefault="00BD56E4">
            <w:pPr>
              <w:widowControl w:val="0"/>
              <w:tabs>
                <w:tab w:val="left" w:pos="855"/>
              </w:tabs>
              <w:spacing w:after="160"/>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BD56E4" w14:paraId="00AB2845" w14:textId="77777777" w:rsidTr="00BD56E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56CAB4" w14:textId="77777777" w:rsidR="00BD56E4" w:rsidRDefault="00BD56E4">
            <w:pPr>
              <w:widowControl w:val="0"/>
              <w:tabs>
                <w:tab w:val="left" w:pos="855"/>
              </w:tabs>
              <w:spacing w:after="160"/>
              <w:ind w:left="360"/>
              <w:rPr>
                <w:rFonts w:ascii="GHEA Grapalat" w:hAnsi="GHEA Grapalat"/>
              </w:rPr>
            </w:pPr>
            <w:r>
              <w:rPr>
                <w:rFonts w:ascii="GHEA Grapalat" w:hAnsi="GHEA Grapalat"/>
              </w:rPr>
              <w:t>11.</w:t>
            </w:r>
            <w:r>
              <w:rPr>
                <w:rFonts w:ascii="GHEA Grapalat" w:hAnsi="GHEA Grapalat"/>
              </w:rPr>
              <w:tab/>
              <w:t>УНН бенефициара:</w:t>
            </w:r>
          </w:p>
        </w:tc>
      </w:tr>
      <w:tr w:rsidR="00BD56E4" w14:paraId="1AFD581E" w14:textId="77777777" w:rsidTr="00BD56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34A07B" w14:textId="77777777" w:rsidR="00BD56E4" w:rsidRDefault="00BD56E4">
            <w:pPr>
              <w:widowControl w:val="0"/>
              <w:tabs>
                <w:tab w:val="left" w:pos="855"/>
              </w:tabs>
              <w:spacing w:after="160"/>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p>
        </w:tc>
      </w:tr>
      <w:tr w:rsidR="00BD56E4" w14:paraId="626BC23E" w14:textId="77777777" w:rsidTr="00BD56E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42A3624" w14:textId="77777777" w:rsidR="00BD56E4" w:rsidRDefault="00BD56E4">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t>Номер счета бенефициара (</w:t>
            </w:r>
            <w:proofErr w:type="spellStart"/>
            <w:r>
              <w:rPr>
                <w:rFonts w:ascii="GHEA Grapalat" w:hAnsi="GHEA Grapalat"/>
              </w:rPr>
              <w:t>сч</w:t>
            </w:r>
            <w:proofErr w:type="spellEnd"/>
            <w:r>
              <w:rPr>
                <w:rFonts w:ascii="GHEA Grapalat" w:hAnsi="GHEA Grapalat"/>
              </w:rPr>
              <w:t>.№)</w:t>
            </w:r>
          </w:p>
        </w:tc>
      </w:tr>
      <w:tr w:rsidR="00BD56E4" w14:paraId="4F083F4F"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B07A315" w14:textId="77777777" w:rsidR="00BD56E4" w:rsidRDefault="00BD56E4">
            <w:pPr>
              <w:widowControl w:val="0"/>
              <w:tabs>
                <w:tab w:val="left" w:pos="855"/>
              </w:tabs>
              <w:spacing w:after="160"/>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BD56E4" w14:paraId="437AB831"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719C02" w14:textId="77777777" w:rsidR="00BD56E4" w:rsidRDefault="00BD56E4">
            <w:pPr>
              <w:widowControl w:val="0"/>
              <w:tabs>
                <w:tab w:val="left" w:pos="855"/>
              </w:tabs>
              <w:spacing w:after="160"/>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D56E4" w14:paraId="4D165435"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F903DF" w14:textId="77777777" w:rsidR="00BD56E4" w:rsidRDefault="00BD56E4">
            <w:pPr>
              <w:widowControl w:val="0"/>
              <w:tabs>
                <w:tab w:val="left" w:pos="855"/>
              </w:tabs>
              <w:spacing w:after="160"/>
              <w:ind w:left="360"/>
              <w:rPr>
                <w:rFonts w:ascii="GHEA Grapalat" w:hAnsi="GHEA Grapalat"/>
              </w:rPr>
            </w:pPr>
            <w:r>
              <w:rPr>
                <w:rFonts w:ascii="GHEA Grapalat" w:hAnsi="GHEA Grapalat"/>
              </w:rPr>
              <w:t>16.</w:t>
            </w:r>
            <w:r>
              <w:rPr>
                <w:rFonts w:ascii="GHEA Grapalat" w:hAnsi="GHEA Grapalat"/>
              </w:rPr>
              <w:tab/>
              <w:t>Валюта (прописью и по коду):</w:t>
            </w:r>
          </w:p>
        </w:tc>
      </w:tr>
      <w:tr w:rsidR="00BD56E4" w14:paraId="37CA6C31"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CA9590E" w14:textId="77777777" w:rsidR="00BD56E4" w:rsidRDefault="00BD56E4">
            <w:pPr>
              <w:widowControl w:val="0"/>
              <w:tabs>
                <w:tab w:val="left" w:pos="855"/>
              </w:tabs>
              <w:spacing w:after="160"/>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квалификации)</w:t>
            </w:r>
          </w:p>
        </w:tc>
      </w:tr>
      <w:tr w:rsidR="00BD56E4" w14:paraId="42B711E8" w14:textId="77777777" w:rsidTr="00BD56E4">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6BA56240" w14:textId="77777777" w:rsidR="00BD56E4" w:rsidRDefault="00BD56E4">
            <w:pPr>
              <w:widowControl w:val="0"/>
              <w:tabs>
                <w:tab w:val="left" w:pos="855"/>
              </w:tabs>
              <w:spacing w:after="160"/>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56E4" w14:paraId="46F2A0B9" w14:textId="77777777" w:rsidTr="00BD56E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436D76A" w14:textId="77777777" w:rsidR="00BD56E4" w:rsidRDefault="00BD56E4">
            <w:pPr>
              <w:widowControl w:val="0"/>
              <w:tabs>
                <w:tab w:val="left" w:pos="855"/>
              </w:tabs>
              <w:spacing w:after="160"/>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BD56E4" w14:paraId="355FCC76" w14:textId="77777777" w:rsidTr="00BD56E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50CC148" w14:textId="77777777" w:rsidR="00BD56E4" w:rsidRDefault="00BD56E4">
            <w:pPr>
              <w:widowControl w:val="0"/>
              <w:tabs>
                <w:tab w:val="left" w:pos="855"/>
              </w:tabs>
              <w:spacing w:after="160"/>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BD56E4" w14:paraId="2C1A5105" w14:textId="77777777" w:rsidTr="00BD56E4">
        <w:trPr>
          <w:trHeight w:val="3234"/>
        </w:trPr>
        <w:tc>
          <w:tcPr>
            <w:tcW w:w="5616" w:type="dxa"/>
            <w:tcBorders>
              <w:top w:val="nil"/>
              <w:left w:val="single" w:sz="4" w:space="0" w:color="auto"/>
              <w:bottom w:val="single" w:sz="4" w:space="0" w:color="auto"/>
              <w:right w:val="single" w:sz="4" w:space="0" w:color="auto"/>
            </w:tcBorders>
            <w:noWrap/>
            <w:vAlign w:val="bottom"/>
          </w:tcPr>
          <w:p w14:paraId="37339486" w14:textId="77777777" w:rsidR="00BD56E4" w:rsidRDefault="00BD56E4">
            <w:pPr>
              <w:widowControl w:val="0"/>
              <w:tabs>
                <w:tab w:val="left" w:pos="851"/>
              </w:tabs>
              <w:spacing w:after="160"/>
              <w:rPr>
                <w:rFonts w:ascii="GHEA Grapalat" w:hAnsi="GHEA Grapalat" w:cs="Sylfaen"/>
              </w:rPr>
            </w:pPr>
            <w:r>
              <w:rPr>
                <w:rFonts w:ascii="GHEA Grapalat" w:hAnsi="GHEA Grapalat"/>
              </w:rPr>
              <w:t>22.а.</w:t>
            </w:r>
            <w:r>
              <w:rPr>
                <w:rFonts w:ascii="GHEA Grapalat" w:hAnsi="GHEA Grapalat"/>
              </w:rPr>
              <w:tab/>
              <w:t>Подписи бенефициара</w:t>
            </w:r>
          </w:p>
          <w:p w14:paraId="50D5A15C" w14:textId="77777777" w:rsidR="00BD56E4" w:rsidRDefault="00BD56E4">
            <w:pPr>
              <w:widowControl w:val="0"/>
              <w:spacing w:after="160"/>
              <w:rPr>
                <w:rFonts w:ascii="GHEA Grapalat" w:hAnsi="GHEA Grapalat" w:cs="Sylfaen"/>
              </w:rPr>
            </w:pPr>
          </w:p>
          <w:p w14:paraId="2E9C279B" w14:textId="77777777" w:rsidR="00BD56E4" w:rsidRDefault="00BD56E4">
            <w:pPr>
              <w:widowControl w:val="0"/>
              <w:spacing w:after="160"/>
              <w:jc w:val="right"/>
              <w:rPr>
                <w:rFonts w:ascii="GHEA Grapalat" w:hAnsi="GHEA Grapalat" w:cs="Tahoma"/>
              </w:rPr>
            </w:pPr>
            <w:r>
              <w:rPr>
                <w:rFonts w:ascii="GHEA Grapalat" w:hAnsi="GHEA Grapalat"/>
              </w:rPr>
              <w:t>/____________________/</w:t>
            </w:r>
          </w:p>
          <w:p w14:paraId="37A82F57" w14:textId="77777777" w:rsidR="00BD56E4" w:rsidRDefault="00BD56E4">
            <w:pPr>
              <w:widowControl w:val="0"/>
              <w:spacing w:after="160"/>
              <w:rPr>
                <w:rFonts w:ascii="GHEA Grapalat" w:hAnsi="GHEA Grapalat" w:cs="Sylfaen"/>
              </w:rPr>
            </w:pPr>
          </w:p>
          <w:p w14:paraId="4A2CE1C4" w14:textId="77777777" w:rsidR="00BD56E4" w:rsidRDefault="00BD56E4">
            <w:pPr>
              <w:widowControl w:val="0"/>
              <w:spacing w:after="160"/>
              <w:jc w:val="right"/>
              <w:rPr>
                <w:rFonts w:ascii="GHEA Grapalat" w:hAnsi="GHEA Grapalat" w:cs="Sylfaen"/>
              </w:rPr>
            </w:pPr>
            <w:r>
              <w:rPr>
                <w:rFonts w:ascii="GHEA Grapalat" w:hAnsi="GHEA Grapalat"/>
              </w:rPr>
              <w:t>/____________________/</w:t>
            </w:r>
          </w:p>
          <w:p w14:paraId="36DDE8C8" w14:textId="77777777" w:rsidR="00BD56E4" w:rsidRDefault="00BD56E4">
            <w:pPr>
              <w:widowControl w:val="0"/>
              <w:tabs>
                <w:tab w:val="left" w:pos="4545"/>
              </w:tabs>
              <w:spacing w:after="160"/>
              <w:rPr>
                <w:rFonts w:ascii="GHEA Grapalat" w:hAnsi="GHEA Grapalat" w:cs="Sylfaen"/>
              </w:rPr>
            </w:pPr>
            <w:r>
              <w:rPr>
                <w:rFonts w:ascii="GHEA Grapalat" w:hAnsi="GHEA Grapalat"/>
              </w:rPr>
              <w:t>22.б.</w:t>
            </w:r>
            <w:r>
              <w:rPr>
                <w:rFonts w:ascii="GHEA Grapalat" w:hAnsi="GHEA Grapalat"/>
              </w:rPr>
              <w:tab/>
              <w:t>М. П.</w:t>
            </w:r>
          </w:p>
          <w:p w14:paraId="7A380C8E" w14:textId="77777777" w:rsidR="00BD56E4" w:rsidRDefault="00BD56E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346A3DD" w14:textId="77777777" w:rsidR="00BD56E4" w:rsidRDefault="00BD56E4">
            <w:pPr>
              <w:widowControl w:val="0"/>
              <w:tabs>
                <w:tab w:val="left" w:pos="905"/>
              </w:tabs>
              <w:spacing w:after="160"/>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58092DED" w14:textId="77777777" w:rsidR="00BD56E4" w:rsidRDefault="00BD56E4">
            <w:pPr>
              <w:widowControl w:val="0"/>
              <w:spacing w:after="160"/>
              <w:rPr>
                <w:rFonts w:ascii="GHEA Grapalat" w:hAnsi="GHEA Grapalat" w:cs="Sylfaen"/>
              </w:rPr>
            </w:pPr>
          </w:p>
          <w:p w14:paraId="7333B25D" w14:textId="77777777" w:rsidR="00BD56E4" w:rsidRDefault="00BD56E4">
            <w:pPr>
              <w:widowControl w:val="0"/>
              <w:spacing w:after="160"/>
              <w:jc w:val="right"/>
              <w:rPr>
                <w:rFonts w:ascii="GHEA Grapalat" w:hAnsi="GHEA Grapalat" w:cs="Sylfaen"/>
              </w:rPr>
            </w:pPr>
            <w:r>
              <w:rPr>
                <w:rFonts w:ascii="GHEA Grapalat" w:hAnsi="GHEA Grapalat"/>
              </w:rPr>
              <w:t>/____________________/</w:t>
            </w:r>
          </w:p>
          <w:p w14:paraId="214E8EC0" w14:textId="77777777" w:rsidR="00BD56E4" w:rsidRDefault="00BD56E4">
            <w:pPr>
              <w:widowControl w:val="0"/>
              <w:spacing w:after="160"/>
              <w:jc w:val="right"/>
              <w:rPr>
                <w:rFonts w:ascii="GHEA Grapalat" w:hAnsi="GHEA Grapalat" w:cs="Tahoma"/>
              </w:rPr>
            </w:pPr>
          </w:p>
          <w:p w14:paraId="5DC7240E" w14:textId="77777777" w:rsidR="00BD56E4" w:rsidRDefault="00BD56E4">
            <w:pPr>
              <w:widowControl w:val="0"/>
              <w:spacing w:after="160"/>
              <w:jc w:val="right"/>
              <w:rPr>
                <w:rFonts w:ascii="GHEA Grapalat" w:hAnsi="GHEA Grapalat" w:cs="Sylfaen"/>
              </w:rPr>
            </w:pPr>
            <w:r>
              <w:rPr>
                <w:rFonts w:ascii="GHEA Grapalat" w:hAnsi="GHEA Grapalat"/>
              </w:rPr>
              <w:t>/____________________/</w:t>
            </w:r>
          </w:p>
          <w:p w14:paraId="3BBF11CA" w14:textId="77777777" w:rsidR="00BD56E4" w:rsidRDefault="00BD56E4">
            <w:pPr>
              <w:widowControl w:val="0"/>
              <w:tabs>
                <w:tab w:val="left" w:pos="4539"/>
              </w:tabs>
              <w:spacing w:after="160"/>
              <w:rPr>
                <w:rFonts w:ascii="GHEA Grapalat" w:hAnsi="GHEA Grapalat" w:cs="Sylfaen"/>
              </w:rPr>
            </w:pPr>
            <w:r>
              <w:rPr>
                <w:rFonts w:ascii="GHEA Grapalat" w:hAnsi="GHEA Grapalat"/>
              </w:rPr>
              <w:t>21.б.</w:t>
            </w:r>
            <w:r>
              <w:rPr>
                <w:rFonts w:ascii="GHEA Grapalat" w:hAnsi="GHEA Grapalat"/>
              </w:rPr>
              <w:tab/>
              <w:t>М. П.</w:t>
            </w:r>
          </w:p>
        </w:tc>
      </w:tr>
      <w:tr w:rsidR="00BD56E4" w14:paraId="086DC502" w14:textId="77777777" w:rsidTr="00BD56E4">
        <w:trPr>
          <w:trHeight w:val="2194"/>
        </w:trPr>
        <w:tc>
          <w:tcPr>
            <w:tcW w:w="5616" w:type="dxa"/>
            <w:tcBorders>
              <w:top w:val="single" w:sz="4" w:space="0" w:color="auto"/>
              <w:left w:val="single" w:sz="4" w:space="0" w:color="auto"/>
              <w:bottom w:val="nil"/>
              <w:right w:val="single" w:sz="4" w:space="0" w:color="auto"/>
            </w:tcBorders>
            <w:noWrap/>
            <w:vAlign w:val="bottom"/>
          </w:tcPr>
          <w:p w14:paraId="08A2F01B" w14:textId="77777777" w:rsidR="00BD56E4" w:rsidRDefault="00BD56E4">
            <w:pPr>
              <w:widowControl w:val="0"/>
              <w:spacing w:after="160"/>
              <w:rPr>
                <w:rFonts w:ascii="GHEA Grapalat" w:hAnsi="GHEA Grapalat" w:cs="Tahoma"/>
              </w:rPr>
            </w:pPr>
            <w:r>
              <w:rPr>
                <w:rFonts w:ascii="GHEA Grapalat" w:hAnsi="GHEA Grapalat"/>
              </w:rPr>
              <w:lastRenderedPageBreak/>
              <w:t>24.а.</w:t>
            </w:r>
            <w:r>
              <w:rPr>
                <w:rFonts w:ascii="GHEA Grapalat" w:hAnsi="GHEA Grapalat"/>
              </w:rPr>
              <w:tab/>
              <w:t xml:space="preserve"> Обслуживающая бенефициара финансовая организация </w:t>
            </w:r>
          </w:p>
          <w:p w14:paraId="6DE1F3A1" w14:textId="77777777" w:rsidR="00BD56E4" w:rsidRDefault="00BD56E4">
            <w:pPr>
              <w:widowControl w:val="0"/>
              <w:spacing w:after="160"/>
              <w:rPr>
                <w:rFonts w:ascii="GHEA Grapalat" w:hAnsi="GHEA Grapalat"/>
              </w:rPr>
            </w:pPr>
          </w:p>
          <w:p w14:paraId="104C4DB2" w14:textId="77777777" w:rsidR="00BD56E4" w:rsidRDefault="00BD56E4">
            <w:pPr>
              <w:widowControl w:val="0"/>
              <w:jc w:val="right"/>
              <w:rPr>
                <w:rFonts w:ascii="GHEA Grapalat" w:hAnsi="GHEA Grapalat" w:cs="Tahoma"/>
              </w:rPr>
            </w:pPr>
            <w:r>
              <w:rPr>
                <w:rFonts w:ascii="GHEA Grapalat" w:hAnsi="GHEA Grapalat"/>
              </w:rPr>
              <w:t>/____________________/</w:t>
            </w:r>
          </w:p>
          <w:p w14:paraId="5A4D4FD9" w14:textId="77777777" w:rsidR="00BD56E4" w:rsidRDefault="00BD56E4">
            <w:pPr>
              <w:widowControl w:val="0"/>
              <w:spacing w:after="160"/>
              <w:ind w:left="3828" w:right="13"/>
              <w:jc w:val="both"/>
              <w:rPr>
                <w:rFonts w:ascii="GHEA Grapalat" w:hAnsi="GHEA Grapalat" w:cs="Sylfaen"/>
                <w:vertAlign w:val="superscript"/>
              </w:rPr>
            </w:pPr>
            <w:r>
              <w:rPr>
                <w:rFonts w:ascii="GHEA Grapalat" w:hAnsi="GHEA Grapalat"/>
                <w:vertAlign w:val="superscript"/>
              </w:rPr>
              <w:t>подпись/</w:t>
            </w:r>
          </w:p>
          <w:p w14:paraId="62FD1BC9" w14:textId="77777777" w:rsidR="00BD56E4" w:rsidRDefault="00BD56E4">
            <w:pPr>
              <w:widowControl w:val="0"/>
              <w:spacing w:after="160"/>
              <w:rPr>
                <w:rFonts w:ascii="GHEA Grapalat" w:hAnsi="GHEA Grapalat" w:cs="Tahoma"/>
              </w:rPr>
            </w:pPr>
          </w:p>
          <w:p w14:paraId="231FD3B3" w14:textId="77777777" w:rsidR="00BD56E4" w:rsidRDefault="00BD56E4">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1709402A" w14:textId="77777777" w:rsidR="00BD56E4" w:rsidRDefault="00BD56E4">
            <w:pPr>
              <w:widowControl w:val="0"/>
              <w:spacing w:after="16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58EF3F55" w14:textId="77777777" w:rsidR="00BD56E4" w:rsidRDefault="00BD56E4">
            <w:pPr>
              <w:widowControl w:val="0"/>
              <w:spacing w:after="160"/>
              <w:rPr>
                <w:rFonts w:ascii="GHEA Grapalat" w:hAnsi="GHEA Grapalat" w:cs="Tahoma"/>
              </w:rPr>
            </w:pPr>
          </w:p>
          <w:p w14:paraId="6D5D82EF" w14:textId="77777777" w:rsidR="00BD56E4" w:rsidRDefault="00BD56E4">
            <w:pPr>
              <w:widowControl w:val="0"/>
              <w:jc w:val="right"/>
              <w:rPr>
                <w:rFonts w:ascii="GHEA Grapalat" w:hAnsi="GHEA Grapalat" w:cs="Tahoma"/>
              </w:rPr>
            </w:pPr>
            <w:r>
              <w:rPr>
                <w:rFonts w:ascii="GHEA Grapalat" w:hAnsi="GHEA Grapalat"/>
              </w:rPr>
              <w:t>/____________________/</w:t>
            </w:r>
          </w:p>
          <w:p w14:paraId="3774E99C" w14:textId="77777777" w:rsidR="00BD56E4" w:rsidRDefault="00BD56E4">
            <w:pPr>
              <w:widowControl w:val="0"/>
              <w:spacing w:after="160"/>
              <w:ind w:right="983"/>
              <w:jc w:val="right"/>
              <w:rPr>
                <w:rFonts w:ascii="GHEA Grapalat" w:hAnsi="GHEA Grapalat" w:cs="Sylfaen"/>
                <w:vertAlign w:val="superscript"/>
              </w:rPr>
            </w:pPr>
            <w:r>
              <w:rPr>
                <w:rFonts w:ascii="GHEA Grapalat" w:hAnsi="GHEA Grapalat"/>
                <w:vertAlign w:val="superscript"/>
              </w:rPr>
              <w:t>/подпись/</w:t>
            </w:r>
          </w:p>
          <w:p w14:paraId="1B32D6F9" w14:textId="77777777" w:rsidR="00BD56E4" w:rsidRDefault="00BD56E4">
            <w:pPr>
              <w:widowControl w:val="0"/>
              <w:spacing w:after="160"/>
              <w:rPr>
                <w:rFonts w:ascii="GHEA Grapalat" w:hAnsi="GHEA Grapalat" w:cs="Arial"/>
              </w:rPr>
            </w:pPr>
          </w:p>
        </w:tc>
      </w:tr>
      <w:tr w:rsidR="00BD56E4" w14:paraId="797F3407" w14:textId="77777777" w:rsidTr="00BD56E4">
        <w:trPr>
          <w:trHeight w:val="2194"/>
        </w:trPr>
        <w:tc>
          <w:tcPr>
            <w:tcW w:w="5616" w:type="dxa"/>
            <w:tcBorders>
              <w:top w:val="nil"/>
              <w:left w:val="single" w:sz="4" w:space="0" w:color="auto"/>
              <w:bottom w:val="single" w:sz="4" w:space="0" w:color="auto"/>
              <w:right w:val="single" w:sz="4" w:space="0" w:color="auto"/>
            </w:tcBorders>
            <w:noWrap/>
            <w:vAlign w:val="bottom"/>
          </w:tcPr>
          <w:p w14:paraId="762B9A31" w14:textId="77777777" w:rsidR="00BD56E4" w:rsidRDefault="00BD56E4">
            <w:pPr>
              <w:widowControl w:val="0"/>
              <w:tabs>
                <w:tab w:val="left" w:pos="4678"/>
              </w:tabs>
              <w:spacing w:after="160"/>
              <w:rPr>
                <w:rFonts w:ascii="GHEA Grapalat" w:hAnsi="GHEA Grapalat" w:cs="Sylfaen"/>
              </w:rPr>
            </w:pPr>
            <w:r>
              <w:rPr>
                <w:rFonts w:ascii="GHEA Grapalat" w:hAnsi="GHEA Grapalat"/>
              </w:rPr>
              <w:t>24.б.</w:t>
            </w:r>
            <w:r>
              <w:rPr>
                <w:rFonts w:ascii="GHEA Grapalat" w:hAnsi="GHEA Grapalat"/>
              </w:rPr>
              <w:tab/>
              <w:t>М. П.</w:t>
            </w:r>
          </w:p>
          <w:p w14:paraId="01C73A0C" w14:textId="77777777" w:rsidR="00BD56E4" w:rsidRDefault="00BD56E4">
            <w:pPr>
              <w:widowControl w:val="0"/>
              <w:spacing w:after="160"/>
              <w:rPr>
                <w:rFonts w:ascii="GHEA Grapalat" w:hAnsi="GHEA Grapalat" w:cs="Sylfaen"/>
              </w:rPr>
            </w:pPr>
          </w:p>
          <w:p w14:paraId="530A95BB" w14:textId="77777777" w:rsidR="00BD56E4" w:rsidRDefault="00BD56E4">
            <w:pPr>
              <w:widowControl w:val="0"/>
              <w:spacing w:after="16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81F09B1" w14:textId="77777777" w:rsidR="00BD56E4" w:rsidRDefault="00BD56E4">
            <w:pPr>
              <w:widowControl w:val="0"/>
              <w:tabs>
                <w:tab w:val="left" w:pos="4554"/>
              </w:tabs>
              <w:spacing w:after="160"/>
              <w:rPr>
                <w:rFonts w:ascii="GHEA Grapalat" w:hAnsi="GHEA Grapalat" w:cs="Sylfaen"/>
              </w:rPr>
            </w:pPr>
            <w:r>
              <w:rPr>
                <w:rFonts w:ascii="GHEA Grapalat" w:hAnsi="GHEA Grapalat"/>
              </w:rPr>
              <w:t>23.б.</w:t>
            </w:r>
            <w:r>
              <w:rPr>
                <w:rFonts w:ascii="GHEA Grapalat" w:hAnsi="GHEA Grapalat"/>
              </w:rPr>
              <w:tab/>
              <w:t>М. П.</w:t>
            </w:r>
          </w:p>
          <w:p w14:paraId="39C3A537" w14:textId="77777777" w:rsidR="00BD56E4" w:rsidRDefault="00BD56E4">
            <w:pPr>
              <w:widowControl w:val="0"/>
              <w:spacing w:after="160"/>
              <w:rPr>
                <w:rFonts w:ascii="GHEA Grapalat" w:hAnsi="GHEA Grapalat"/>
              </w:rPr>
            </w:pPr>
          </w:p>
          <w:p w14:paraId="21A6079F" w14:textId="77777777" w:rsidR="00BD56E4" w:rsidRDefault="00BD56E4">
            <w:pPr>
              <w:widowControl w:val="0"/>
              <w:spacing w:after="160"/>
              <w:jc w:val="right"/>
              <w:rPr>
                <w:rFonts w:ascii="GHEA Grapalat" w:hAnsi="GHEA Grapalat" w:cs="Sylfaen"/>
              </w:rPr>
            </w:pPr>
            <w:r>
              <w:rPr>
                <w:rFonts w:ascii="GHEA Grapalat" w:hAnsi="GHEA Grapalat"/>
              </w:rPr>
              <w:t>23.в Дата исполнения: "___" ___ 20___г.</w:t>
            </w:r>
          </w:p>
        </w:tc>
      </w:tr>
    </w:tbl>
    <w:p w14:paraId="1FFBE582" w14:textId="77777777" w:rsidR="00BD56E4" w:rsidRDefault="00BD56E4" w:rsidP="00BD56E4">
      <w:pPr>
        <w:widowControl w:val="0"/>
        <w:tabs>
          <w:tab w:val="left" w:pos="1134"/>
        </w:tabs>
        <w:spacing w:after="160"/>
        <w:ind w:firstLine="567"/>
        <w:jc w:val="both"/>
        <w:rPr>
          <w:rFonts w:ascii="GHEA Grapalat" w:hAnsi="GHEA Grapalat"/>
          <w:sz w:val="22"/>
          <w:szCs w:val="22"/>
        </w:rPr>
      </w:pPr>
    </w:p>
    <w:p w14:paraId="1DA07489" w14:textId="77777777" w:rsidR="00BD56E4" w:rsidRDefault="00BD56E4" w:rsidP="00BD56E4">
      <w:pPr>
        <w:widowControl w:val="0"/>
        <w:spacing w:after="160"/>
        <w:jc w:val="center"/>
        <w:rPr>
          <w:rFonts w:ascii="GHEA Grapalat" w:hAnsi="GHEA Grapalat" w:cs="Sylfaen"/>
        </w:rPr>
      </w:pPr>
    </w:p>
    <w:p w14:paraId="2FA36A1C" w14:textId="77777777" w:rsidR="00BD56E4" w:rsidRDefault="00BD56E4" w:rsidP="00BD56E4">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2A92CF" w14:textId="77777777" w:rsidR="00BD56E4" w:rsidRDefault="00BD56E4" w:rsidP="00BD56E4">
      <w:pPr>
        <w:rPr>
          <w:rFonts w:ascii="GHEA Grapalat" w:hAnsi="GHEA Grapalat" w:cs="Sylfaen"/>
        </w:rPr>
      </w:pPr>
      <w:r>
        <w:rPr>
          <w:rFonts w:ascii="GHEA Grapalat" w:hAnsi="GHEA Grapalat" w:cs="Sylfaen"/>
        </w:rPr>
        <w:br w:type="page"/>
      </w:r>
    </w:p>
    <w:p w14:paraId="1B4ED27D" w14:textId="77777777" w:rsidR="00BD56E4" w:rsidRDefault="00BD56E4" w:rsidP="00BD56E4">
      <w:pPr>
        <w:widowControl w:val="0"/>
        <w:spacing w:after="16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D56E4" w14:paraId="0EE9F60A" w14:textId="77777777" w:rsidTr="00BD56E4">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EDBD3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708166A2"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2F4B4BC4"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Наличие указанного поля/</w:t>
            </w:r>
          </w:p>
          <w:p w14:paraId="76A65BDE"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671F404B"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34F265C6"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52371F51"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Сторона,</w:t>
            </w:r>
          </w:p>
          <w:p w14:paraId="27B93DB8"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 xml:space="preserve">заполняющая реквизит </w:t>
            </w:r>
          </w:p>
          <w:p w14:paraId="088186C7"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бенефициар или плательщик</w:t>
            </w:r>
          </w:p>
          <w:p w14:paraId="6C1C25FB"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(в связи с процессом закупки)</w:t>
            </w:r>
          </w:p>
        </w:tc>
      </w:tr>
      <w:tr w:rsidR="00BD56E4" w14:paraId="79427386" w14:textId="77777777" w:rsidTr="00BD56E4">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09087D1"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03B740E2"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2840DD6B"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5B7B1801"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1C54B8CE"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5</w:t>
            </w:r>
          </w:p>
        </w:tc>
      </w:tr>
      <w:tr w:rsidR="00BD56E4" w14:paraId="1ED9946D"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56E0D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0FBF64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0D2537F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7E12E4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4B996C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BD56E4" w14:paraId="5115F0D5"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C1FEE6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100A4A07" w14:textId="77777777" w:rsidR="00BD56E4" w:rsidRDefault="00BD56E4">
            <w:pPr>
              <w:widowControl w:val="0"/>
              <w:spacing w:after="12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75C6A92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537F3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B43BF7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BD56E4" w14:paraId="21496B45"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1C4EDB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AE0C3F4" w14:textId="77777777" w:rsidR="00BD56E4" w:rsidRDefault="00BD56E4">
            <w:pPr>
              <w:widowControl w:val="0"/>
              <w:spacing w:after="12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6BCA10C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2716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0CF5E885" w14:textId="77777777" w:rsidR="00BD56E4" w:rsidRDefault="00BD56E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50E5F73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D56E4" w14:paraId="1FB42CCC"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A506B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0DFE78DD" w14:textId="77777777" w:rsidR="00BD56E4" w:rsidRDefault="00BD56E4">
            <w:pPr>
              <w:widowControl w:val="0"/>
              <w:spacing w:after="12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66F717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C61423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2A3528C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46AC92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40877A3F"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E274E1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24EBF39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AEBDD6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599056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2A70B2C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45BAF19C"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869A9B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89FA6D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FD17C0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28ECE7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7B93632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604EAFC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01267870"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FD3D8F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D37802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3B4A4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9C788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63C9AA5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A99964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4AB2C2DF"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E709F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hideMark/>
          </w:tcPr>
          <w:p w14:paraId="2976728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0142E2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CA10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6DFB8A1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65ECDBA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5FFD2250"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EAC9D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84F0FD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C2025F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85D53A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7F5F7FE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0DBB281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BD56E4" w14:paraId="15E06C10"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1A46D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441D19B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B6FAF3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6A1738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2AD9AB6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7B91727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 заполняется)</w:t>
            </w:r>
          </w:p>
        </w:tc>
      </w:tr>
      <w:tr w:rsidR="00BD56E4" w14:paraId="78EA9ABE"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D9E63F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06E303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E3C388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521DC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144D9A7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002A7C2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BD56E4" w14:paraId="1181E431"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B3F676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A6ED6B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9305E2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F99146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EB06E3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BD56E4" w14:paraId="05F9AAA3"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F1BF0F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2DF7D9F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1870E4D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E06FFD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2D91B3B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49A97BA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BD56E4" w14:paraId="00230121"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13D11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5148F05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63A028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A80516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17BFE49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37B043B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BD56E4" w14:paraId="5C84A78D"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9EEF83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3FB4929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D69BAA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C2B3B5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118F5C4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43D4F9E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 заполняется и не применяется)</w:t>
            </w:r>
          </w:p>
        </w:tc>
      </w:tr>
      <w:tr w:rsidR="00BD56E4" w14:paraId="16F00855"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1CBDB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31A7DC9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0FC774E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BF9F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F122A5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55452413"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17C507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9289A4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55B4ACC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F56281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lastRenderedPageBreak/>
              <w:t>квалификации"</w:t>
            </w:r>
          </w:p>
        </w:tc>
        <w:tc>
          <w:tcPr>
            <w:tcW w:w="2640" w:type="dxa"/>
            <w:tcBorders>
              <w:top w:val="single" w:sz="4" w:space="0" w:color="auto"/>
              <w:left w:val="single" w:sz="4" w:space="0" w:color="auto"/>
              <w:bottom w:val="single" w:sz="4" w:space="0" w:color="auto"/>
              <w:right w:val="single" w:sz="4" w:space="0" w:color="auto"/>
            </w:tcBorders>
            <w:hideMark/>
          </w:tcPr>
          <w:p w14:paraId="774CB83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 xml:space="preserve">заранее заполняется бенефициаром — по </w:t>
            </w:r>
            <w:r>
              <w:rPr>
                <w:rFonts w:ascii="GHEA Grapalat" w:hAnsi="GHEA Grapalat"/>
                <w:sz w:val="18"/>
                <w:szCs w:val="18"/>
              </w:rPr>
              <w:lastRenderedPageBreak/>
              <w:t>приглашению</w:t>
            </w:r>
          </w:p>
        </w:tc>
      </w:tr>
      <w:tr w:rsidR="00BD56E4" w14:paraId="17825570"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885C8F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hideMark/>
          </w:tcPr>
          <w:p w14:paraId="1F7C74D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049A46C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99F36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061B3EE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5E48521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w:t>
            </w:r>
          </w:p>
        </w:tc>
      </w:tr>
      <w:tr w:rsidR="00BD56E4" w14:paraId="638FF1B7"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1460A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ECDFFD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FDD25C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1FF76E6" w14:textId="77777777" w:rsidR="00BD56E4" w:rsidRDefault="00BD56E4">
            <w:pPr>
              <w:widowControl w:val="0"/>
              <w:spacing w:after="120"/>
              <w:jc w:val="center"/>
              <w:rPr>
                <w:rFonts w:ascii="GHEA Grapalat" w:hAnsi="GHEA Grapalat" w:cs="Sylfaen"/>
                <w:sz w:val="18"/>
                <w:szCs w:val="18"/>
              </w:rPr>
            </w:pPr>
            <w:r>
              <w:rPr>
                <w:rFonts w:ascii="GHEA Grapalat" w:hAnsi="GHEA Grapalat"/>
                <w:sz w:val="18"/>
                <w:szCs w:val="18"/>
              </w:rPr>
              <w:t xml:space="preserve">обязательно </w:t>
            </w:r>
          </w:p>
          <w:p w14:paraId="1081182B" w14:textId="77777777" w:rsidR="00BD56E4" w:rsidRDefault="00BD56E4">
            <w:pPr>
              <w:widowControl w:val="0"/>
              <w:spacing w:after="12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платеж", </w:t>
            </w:r>
          </w:p>
          <w:p w14:paraId="4388EF7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77571A1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заранее заполняется бенефициаром </w:t>
            </w:r>
          </w:p>
        </w:tc>
      </w:tr>
      <w:tr w:rsidR="00BD56E4" w14:paraId="39C03D71"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438D6E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3399BC4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2BD7DD0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34675F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1127345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8105B6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69052A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w:t>
            </w:r>
          </w:p>
        </w:tc>
      </w:tr>
      <w:tr w:rsidR="00BD56E4" w14:paraId="1C40F9BA"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01F14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28928A8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D97DC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BA936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12B6CAE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9923DD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4A5AE64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BD56E4" w14:paraId="32774FE1"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3B9167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6E9E6D3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ED0254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33EAD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3CC51B3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при наличии печати, когда </w:t>
            </w:r>
            <w:r>
              <w:rPr>
                <w:rFonts w:ascii="GHEA Grapalat" w:hAnsi="GHEA Grapalat"/>
                <w:sz w:val="18"/>
                <w:szCs w:val="18"/>
              </w:rPr>
              <w:lastRenderedPageBreak/>
              <w:t>плательщик представляет Требование в бумажной форме</w:t>
            </w:r>
          </w:p>
          <w:p w14:paraId="70B1D00A" w14:textId="77777777" w:rsidR="00BD56E4" w:rsidRDefault="00BD56E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7086FF4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 xml:space="preserve">скрепляется печатью плательщика </w:t>
            </w:r>
          </w:p>
          <w:p w14:paraId="05FC132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при представлении в бумажной форме</w:t>
            </w:r>
          </w:p>
        </w:tc>
      </w:tr>
      <w:tr w:rsidR="00BD56E4" w14:paraId="0D39D35E"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640319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hideMark/>
          </w:tcPr>
          <w:p w14:paraId="07BC742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3C102B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E92EF3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65EEFF2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1CC002D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подписывается бенефициаром</w:t>
            </w:r>
          </w:p>
        </w:tc>
      </w:tr>
      <w:tr w:rsidR="00BD56E4" w14:paraId="2E743D2E"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6E67C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6C904B0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69C4B6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0576D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1DAE3BB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40362BE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79402FB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BD56E4" w14:paraId="3453D976"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C5BC72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27F515C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050C2D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54E91C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223AA46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C20558" w14:textId="77777777" w:rsidR="00BD56E4" w:rsidRDefault="00BD56E4">
            <w:pPr>
              <w:widowControl w:val="0"/>
              <w:spacing w:after="120"/>
              <w:jc w:val="center"/>
              <w:rPr>
                <w:rFonts w:ascii="GHEA Grapalat" w:hAnsi="GHEA Grapalat"/>
                <w:sz w:val="18"/>
                <w:szCs w:val="18"/>
              </w:rPr>
            </w:pPr>
          </w:p>
        </w:tc>
      </w:tr>
      <w:tr w:rsidR="00BD56E4" w14:paraId="4CBCD8C5"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CA4B3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5EB3BA5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300195F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7E4160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142ED65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E113AE" w14:textId="77777777" w:rsidR="00BD56E4" w:rsidRDefault="00BD56E4">
            <w:pPr>
              <w:widowControl w:val="0"/>
              <w:spacing w:after="120"/>
              <w:jc w:val="center"/>
              <w:rPr>
                <w:rFonts w:ascii="GHEA Grapalat" w:hAnsi="GHEA Grapalat"/>
                <w:sz w:val="18"/>
                <w:szCs w:val="18"/>
              </w:rPr>
            </w:pPr>
          </w:p>
        </w:tc>
      </w:tr>
      <w:tr w:rsidR="00BD56E4" w14:paraId="7F3923A0"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3D4E04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8ABB33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E0644A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183A88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52E6482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6A973E" w14:textId="77777777" w:rsidR="00BD56E4" w:rsidRDefault="00BD56E4">
            <w:pPr>
              <w:widowControl w:val="0"/>
              <w:spacing w:after="120"/>
              <w:jc w:val="center"/>
              <w:rPr>
                <w:rFonts w:ascii="GHEA Grapalat" w:hAnsi="GHEA Grapalat"/>
                <w:sz w:val="18"/>
                <w:szCs w:val="18"/>
              </w:rPr>
            </w:pPr>
          </w:p>
        </w:tc>
      </w:tr>
      <w:tr w:rsidR="00BD56E4" w14:paraId="5CA0B185"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E18A5D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229FE92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BBF424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35F370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16CDC94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B061B1" w14:textId="77777777" w:rsidR="00BD56E4" w:rsidRDefault="00BD56E4">
            <w:pPr>
              <w:widowControl w:val="0"/>
              <w:spacing w:after="120"/>
              <w:jc w:val="center"/>
              <w:rPr>
                <w:rFonts w:ascii="GHEA Grapalat" w:hAnsi="GHEA Grapalat"/>
                <w:sz w:val="18"/>
                <w:szCs w:val="18"/>
              </w:rPr>
            </w:pPr>
          </w:p>
        </w:tc>
      </w:tr>
      <w:tr w:rsidR="00BD56E4" w14:paraId="1557A8C0"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BC71CA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40A2E44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441C0E5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35F39A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7733CD4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9560DAF" w14:textId="77777777" w:rsidR="00BD56E4" w:rsidRDefault="00BD56E4">
            <w:pPr>
              <w:widowControl w:val="0"/>
              <w:spacing w:after="120"/>
              <w:jc w:val="center"/>
              <w:rPr>
                <w:rFonts w:ascii="GHEA Grapalat" w:hAnsi="GHEA Grapalat"/>
                <w:sz w:val="18"/>
                <w:szCs w:val="18"/>
              </w:rPr>
            </w:pPr>
          </w:p>
        </w:tc>
      </w:tr>
      <w:tr w:rsidR="00BD56E4" w14:paraId="501320B4"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EF18DB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hideMark/>
          </w:tcPr>
          <w:p w14:paraId="73D76A2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2A0FE92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F70639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55A9A3A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F8D513" w14:textId="77777777" w:rsidR="00BD56E4" w:rsidRDefault="00BD56E4">
            <w:pPr>
              <w:widowControl w:val="0"/>
              <w:spacing w:after="120"/>
              <w:jc w:val="center"/>
              <w:rPr>
                <w:rFonts w:ascii="GHEA Grapalat" w:hAnsi="GHEA Grapalat"/>
                <w:sz w:val="18"/>
                <w:szCs w:val="18"/>
              </w:rPr>
            </w:pPr>
          </w:p>
        </w:tc>
      </w:tr>
    </w:tbl>
    <w:p w14:paraId="08DA7B53" w14:textId="77777777" w:rsidR="00BD56E4" w:rsidRDefault="00BD56E4" w:rsidP="00BD56E4">
      <w:pPr>
        <w:widowControl w:val="0"/>
        <w:spacing w:after="160"/>
        <w:ind w:left="567" w:right="565"/>
        <w:jc w:val="center"/>
        <w:rPr>
          <w:rFonts w:ascii="GHEA Grapalat" w:hAnsi="GHEA Grapalat"/>
          <w:b/>
        </w:rPr>
      </w:pPr>
    </w:p>
    <w:p w14:paraId="40B9E223" w14:textId="77777777" w:rsidR="00BD56E4" w:rsidRDefault="00BD56E4" w:rsidP="00BD56E4">
      <w:pPr>
        <w:widowControl w:val="0"/>
        <w:spacing w:after="160"/>
        <w:ind w:left="567" w:right="565"/>
        <w:jc w:val="center"/>
        <w:rPr>
          <w:rFonts w:ascii="GHEA Grapalat" w:hAnsi="GHEA Grapalat"/>
          <w:b/>
        </w:rPr>
      </w:pPr>
    </w:p>
    <w:p w14:paraId="36254164" w14:textId="77777777" w:rsidR="00BD56E4" w:rsidRDefault="00BD56E4" w:rsidP="00BD56E4">
      <w:pPr>
        <w:widowControl w:val="0"/>
        <w:spacing w:after="160"/>
        <w:ind w:left="567" w:right="565"/>
        <w:jc w:val="center"/>
        <w:rPr>
          <w:rFonts w:ascii="GHEA Grapalat" w:hAnsi="GHEA Grapalat"/>
          <w:b/>
        </w:rPr>
      </w:pPr>
    </w:p>
    <w:p w14:paraId="4E4A69A7" w14:textId="77777777" w:rsidR="00BD56E4" w:rsidRDefault="00BD56E4" w:rsidP="00BD56E4">
      <w:pPr>
        <w:widowControl w:val="0"/>
        <w:spacing w:after="160"/>
        <w:ind w:left="567" w:right="565"/>
        <w:jc w:val="center"/>
        <w:rPr>
          <w:rFonts w:ascii="GHEA Grapalat" w:hAnsi="GHEA Grapalat"/>
          <w:b/>
        </w:rPr>
      </w:pPr>
    </w:p>
    <w:p w14:paraId="17C3FAB8" w14:textId="77777777" w:rsidR="00BD56E4" w:rsidRDefault="00BD56E4" w:rsidP="00BD56E4">
      <w:pPr>
        <w:widowControl w:val="0"/>
        <w:spacing w:after="160"/>
        <w:ind w:left="567" w:right="565"/>
        <w:jc w:val="center"/>
        <w:rPr>
          <w:rFonts w:ascii="GHEA Grapalat" w:hAnsi="GHEA Grapalat"/>
          <w:b/>
        </w:rPr>
      </w:pPr>
    </w:p>
    <w:p w14:paraId="54763085" w14:textId="77777777" w:rsidR="00BD56E4" w:rsidRDefault="00BD56E4" w:rsidP="00BD56E4">
      <w:pPr>
        <w:widowControl w:val="0"/>
        <w:spacing w:after="160"/>
        <w:ind w:left="567" w:right="565"/>
        <w:jc w:val="center"/>
        <w:rPr>
          <w:rFonts w:ascii="GHEA Grapalat" w:hAnsi="GHEA Grapalat"/>
          <w:b/>
        </w:rPr>
      </w:pPr>
    </w:p>
    <w:p w14:paraId="553049B0" w14:textId="77777777" w:rsidR="00BD56E4" w:rsidRDefault="00BD56E4" w:rsidP="00BD56E4">
      <w:pPr>
        <w:widowControl w:val="0"/>
        <w:spacing w:after="160"/>
        <w:ind w:firstLine="567"/>
        <w:jc w:val="right"/>
        <w:rPr>
          <w:rFonts w:ascii="GHEA Grapalat" w:hAnsi="GHEA Grapalat"/>
          <w:b/>
        </w:rPr>
      </w:pPr>
    </w:p>
    <w:p w14:paraId="3887C9F1" w14:textId="77777777" w:rsidR="00BD56E4" w:rsidRDefault="00BD56E4" w:rsidP="00BD56E4">
      <w:pPr>
        <w:widowControl w:val="0"/>
        <w:spacing w:after="160"/>
        <w:ind w:firstLine="567"/>
        <w:jc w:val="right"/>
        <w:rPr>
          <w:rFonts w:ascii="GHEA Grapalat" w:hAnsi="GHEA Grapalat"/>
          <w:b/>
        </w:rPr>
      </w:pPr>
    </w:p>
    <w:p w14:paraId="4C5AF6B2" w14:textId="77777777" w:rsidR="00BD56E4" w:rsidRDefault="00BD56E4" w:rsidP="00BD56E4">
      <w:pPr>
        <w:widowControl w:val="0"/>
        <w:spacing w:after="160"/>
        <w:ind w:firstLine="567"/>
        <w:jc w:val="right"/>
        <w:rPr>
          <w:rFonts w:ascii="GHEA Grapalat" w:hAnsi="GHEA Grapalat"/>
          <w:b/>
        </w:rPr>
      </w:pPr>
    </w:p>
    <w:p w14:paraId="58B6E3D4" w14:textId="77777777" w:rsidR="00BD56E4" w:rsidRDefault="00BD56E4" w:rsidP="00BD56E4">
      <w:pPr>
        <w:widowControl w:val="0"/>
        <w:spacing w:after="160"/>
        <w:ind w:firstLine="567"/>
        <w:jc w:val="right"/>
        <w:rPr>
          <w:rFonts w:ascii="GHEA Grapalat" w:hAnsi="GHEA Grapalat"/>
          <w:b/>
        </w:rPr>
      </w:pPr>
    </w:p>
    <w:p w14:paraId="7B4F1BB2" w14:textId="77777777" w:rsidR="00BD56E4" w:rsidRDefault="00BD56E4" w:rsidP="00BD56E4">
      <w:pPr>
        <w:widowControl w:val="0"/>
        <w:spacing w:after="160"/>
        <w:ind w:firstLine="567"/>
        <w:jc w:val="right"/>
        <w:rPr>
          <w:rFonts w:ascii="GHEA Grapalat" w:hAnsi="GHEA Grapalat"/>
          <w:b/>
        </w:rPr>
      </w:pPr>
    </w:p>
    <w:p w14:paraId="24E67A25" w14:textId="77777777" w:rsidR="00BD56E4" w:rsidRDefault="00BD56E4" w:rsidP="00BD56E4">
      <w:pPr>
        <w:widowControl w:val="0"/>
        <w:spacing w:after="160"/>
        <w:ind w:firstLine="567"/>
        <w:jc w:val="right"/>
        <w:rPr>
          <w:rFonts w:ascii="GHEA Grapalat" w:hAnsi="GHEA Grapalat"/>
          <w:b/>
        </w:rPr>
      </w:pPr>
    </w:p>
    <w:p w14:paraId="38E8A84C" w14:textId="77777777" w:rsidR="00BD56E4" w:rsidRDefault="00BD56E4" w:rsidP="00BD56E4">
      <w:pPr>
        <w:widowControl w:val="0"/>
        <w:spacing w:after="160"/>
        <w:ind w:firstLine="567"/>
        <w:jc w:val="right"/>
        <w:rPr>
          <w:rFonts w:ascii="GHEA Grapalat" w:hAnsi="GHEA Grapalat"/>
          <w:b/>
        </w:rPr>
      </w:pPr>
    </w:p>
    <w:p w14:paraId="508D30B1" w14:textId="77777777" w:rsidR="00BD56E4" w:rsidRDefault="00BD56E4" w:rsidP="00BD56E4">
      <w:pPr>
        <w:widowControl w:val="0"/>
        <w:spacing w:after="160"/>
        <w:ind w:firstLine="567"/>
        <w:jc w:val="right"/>
        <w:rPr>
          <w:rFonts w:ascii="GHEA Grapalat" w:hAnsi="GHEA Grapalat"/>
          <w:b/>
        </w:rPr>
      </w:pPr>
    </w:p>
    <w:p w14:paraId="5391E246" w14:textId="77777777" w:rsidR="00BD56E4" w:rsidRDefault="00BD56E4" w:rsidP="00BD56E4">
      <w:pPr>
        <w:widowControl w:val="0"/>
        <w:spacing w:after="160"/>
        <w:ind w:firstLine="567"/>
        <w:jc w:val="right"/>
        <w:rPr>
          <w:rFonts w:ascii="GHEA Grapalat" w:hAnsi="GHEA Grapalat"/>
          <w:b/>
        </w:rPr>
      </w:pPr>
    </w:p>
    <w:p w14:paraId="1EA26775" w14:textId="77777777" w:rsidR="00BD56E4" w:rsidRDefault="00BD56E4" w:rsidP="00BD56E4">
      <w:pPr>
        <w:widowControl w:val="0"/>
        <w:spacing w:after="160"/>
        <w:ind w:firstLine="567"/>
        <w:jc w:val="right"/>
        <w:rPr>
          <w:rFonts w:ascii="GHEA Grapalat" w:hAnsi="GHEA Grapalat"/>
          <w:b/>
        </w:rPr>
      </w:pPr>
    </w:p>
    <w:p w14:paraId="5767A6AE" w14:textId="77777777" w:rsidR="00BD56E4" w:rsidRDefault="00BD56E4" w:rsidP="00BD56E4">
      <w:pPr>
        <w:widowControl w:val="0"/>
        <w:spacing w:after="160"/>
        <w:ind w:firstLine="567"/>
        <w:jc w:val="right"/>
        <w:rPr>
          <w:rFonts w:ascii="GHEA Grapalat" w:hAnsi="GHEA Grapalat"/>
          <w:b/>
        </w:rPr>
      </w:pPr>
    </w:p>
    <w:p w14:paraId="3E723D60" w14:textId="77777777" w:rsidR="00BD56E4" w:rsidRDefault="00BD56E4" w:rsidP="00BD56E4">
      <w:pPr>
        <w:widowControl w:val="0"/>
        <w:spacing w:after="160"/>
        <w:ind w:firstLine="567"/>
        <w:jc w:val="right"/>
        <w:rPr>
          <w:rFonts w:ascii="GHEA Grapalat" w:hAnsi="GHEA Grapalat"/>
          <w:b/>
        </w:rPr>
      </w:pPr>
    </w:p>
    <w:p w14:paraId="3FA94F63" w14:textId="77777777" w:rsidR="00BD56E4" w:rsidRDefault="00BD56E4" w:rsidP="00BD56E4">
      <w:pPr>
        <w:widowControl w:val="0"/>
        <w:spacing w:after="160"/>
        <w:ind w:firstLine="567"/>
        <w:jc w:val="right"/>
        <w:rPr>
          <w:rFonts w:ascii="GHEA Grapalat" w:hAnsi="GHEA Grapalat" w:cs="Arial"/>
          <w:b/>
        </w:rPr>
      </w:pPr>
      <w:r>
        <w:rPr>
          <w:rFonts w:ascii="GHEA Grapalat" w:hAnsi="GHEA Grapalat"/>
          <w:b/>
        </w:rPr>
        <w:t>Приложение № 5</w:t>
      </w:r>
    </w:p>
    <w:p w14:paraId="5D5755B1" w14:textId="41D39350" w:rsidR="00BD56E4" w:rsidRDefault="00BD56E4" w:rsidP="00BD56E4">
      <w:pPr>
        <w:pStyle w:val="af4"/>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lastRenderedPageBreak/>
        <w:t>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b/>
        </w:rPr>
        <w:t>"</w:t>
      </w:r>
      <w:r>
        <w:rPr>
          <w:rStyle w:val="af6"/>
          <w:rFonts w:ascii="GHEA Grapalat" w:hAnsi="GHEA Grapalat"/>
          <w:b/>
        </w:rPr>
        <w:footnoteReference w:customMarkFollows="1" w:id="26"/>
        <w:t>*</w:t>
      </w:r>
    </w:p>
    <w:p w14:paraId="7A7F4123" w14:textId="77777777" w:rsidR="00BD56E4" w:rsidRDefault="00BD56E4" w:rsidP="00BD56E4">
      <w:pPr>
        <w:widowControl w:val="0"/>
        <w:spacing w:after="160"/>
        <w:ind w:left="567" w:right="565"/>
        <w:jc w:val="center"/>
        <w:rPr>
          <w:rFonts w:ascii="GHEA Grapalat" w:hAnsi="GHEA Grapalat"/>
          <w:b/>
        </w:rPr>
      </w:pPr>
    </w:p>
    <w:p w14:paraId="7EF2D3BF" w14:textId="77777777" w:rsidR="00BD56E4" w:rsidRDefault="00BD56E4" w:rsidP="00BD56E4">
      <w:pPr>
        <w:pStyle w:val="af4"/>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44B2464A" w14:textId="77777777" w:rsidR="00BD56E4" w:rsidRDefault="00BD56E4" w:rsidP="00BD56E4">
      <w:pPr>
        <w:widowControl w:val="0"/>
        <w:spacing w:after="160"/>
        <w:ind w:left="567" w:right="565"/>
        <w:jc w:val="center"/>
        <w:rPr>
          <w:rFonts w:ascii="GHEA Grapalat" w:hAnsi="GHEA Grapalat"/>
          <w:b/>
        </w:rPr>
      </w:pPr>
      <w:r>
        <w:rPr>
          <w:rFonts w:ascii="GHEA Grapalat" w:hAnsi="GHEA Grapalat"/>
          <w:b/>
        </w:rPr>
        <w:t>(обеспечение договора)</w:t>
      </w:r>
    </w:p>
    <w:p w14:paraId="063F6120" w14:textId="77777777" w:rsidR="00BD56E4" w:rsidRDefault="00BD56E4" w:rsidP="00BD56E4">
      <w:pPr>
        <w:widowControl w:val="0"/>
        <w:spacing w:after="160"/>
        <w:ind w:left="567" w:right="565"/>
        <w:jc w:val="center"/>
        <w:rPr>
          <w:rFonts w:ascii="GHEA Grapalat" w:hAnsi="GHEA Grapalat"/>
          <w:b/>
        </w:rPr>
      </w:pPr>
    </w:p>
    <w:p w14:paraId="487DACBE" w14:textId="77777777" w:rsidR="00BD56E4" w:rsidRDefault="00BD56E4" w:rsidP="00BD56E4">
      <w:pPr>
        <w:pStyle w:val="af4"/>
        <w:shd w:val="clear" w:color="auto" w:fill="FFFFFF"/>
        <w:jc w:val="both"/>
        <w:rPr>
          <w:rStyle w:val="af5"/>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Pr>
          <w:rFonts w:eastAsiaTheme="minorHAnsi" w:cstheme="minorBidi"/>
        </w:rPr>
        <w:t>N</w:t>
      </w:r>
      <w:r>
        <w:rPr>
          <w:rFonts w:eastAsiaTheme="minorHAnsi" w:cstheme="minorBidi"/>
          <w:lang w:val="hy-AM"/>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rPr>
        <w:t xml:space="preserve">   </w:t>
      </w:r>
      <w:r>
        <w:rPr>
          <w:rFonts w:ascii="GHEA Grapalat" w:eastAsiaTheme="minorHAnsi" w:hAnsi="GHEA Grapalat" w:cstheme="minorBidi"/>
        </w:rPr>
        <w:t>заключаемым</w:t>
      </w:r>
      <w:r>
        <w:rPr>
          <w:rStyle w:val="af5"/>
          <w:rFonts w:ascii="GHEA Grapalat" w:hAnsi="GHEA Grapalat"/>
          <w:sz w:val="22"/>
          <w:szCs w:val="22"/>
        </w:rPr>
        <w:t xml:space="preserve">  </w:t>
      </w:r>
      <w:r>
        <w:rPr>
          <w:rFonts w:ascii="GHEA Grapalat" w:eastAsiaTheme="minorHAnsi" w:hAnsi="GHEA Grapalat" w:cstheme="minorBidi"/>
          <w:bCs/>
        </w:rPr>
        <w:t>между</w:t>
      </w:r>
    </w:p>
    <w:p w14:paraId="1858BDA2" w14:textId="77777777" w:rsidR="00BD56E4" w:rsidRDefault="00BD56E4" w:rsidP="00BD56E4">
      <w:pPr>
        <w:pStyle w:val="af4"/>
        <w:shd w:val="clear" w:color="auto" w:fill="FFFFFF"/>
        <w:jc w:val="both"/>
        <w:rPr>
          <w:rStyle w:val="af5"/>
          <w:rFonts w:ascii="GHEA Grapalat" w:hAnsi="GHEA Grapalat"/>
          <w:b w:val="0"/>
          <w:bCs w:val="0"/>
          <w:sz w:val="20"/>
          <w:szCs w:val="20"/>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rPr>
        <w:t xml:space="preserve">      номер заключаемого договора</w:t>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p>
    <w:p w14:paraId="1F6FA3B4" w14:textId="77777777" w:rsidR="00BD56E4" w:rsidRDefault="00BD56E4" w:rsidP="00BD56E4">
      <w:pPr>
        <w:pStyle w:val="af4"/>
        <w:shd w:val="clear" w:color="auto" w:fill="FFFFFF"/>
        <w:ind w:left="-142"/>
        <w:rPr>
          <w:rStyle w:val="af5"/>
          <w:rFonts w:ascii="GHEA Grapalat" w:hAnsi="GHEA Grapalat"/>
          <w:b w:val="0"/>
          <w:bCs w:val="0"/>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af5"/>
          <w:rFonts w:ascii="GHEA Grapalat" w:hAnsi="GHEA Grapalat"/>
          <w:sz w:val="20"/>
          <w:szCs w:val="20"/>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rPr>
        <w:t>____</w:t>
      </w:r>
      <w:r>
        <w:rPr>
          <w:rFonts w:eastAsiaTheme="minorHAnsi" w:cstheme="minorBidi"/>
        </w:rPr>
        <w:t xml:space="preserve">    </w:t>
      </w:r>
    </w:p>
    <w:p w14:paraId="18E7FE8B" w14:textId="77777777" w:rsidR="00BD56E4" w:rsidRDefault="00BD56E4" w:rsidP="00BD56E4">
      <w:pPr>
        <w:pStyle w:val="af4"/>
        <w:shd w:val="clear" w:color="auto" w:fill="FFFFFF"/>
        <w:ind w:left="-142"/>
        <w:rPr>
          <w:rStyle w:val="af5"/>
          <w:rFonts w:ascii="GHEA Grapalat" w:hAnsi="GHEA Grapalat"/>
          <w:b w:val="0"/>
          <w:sz w:val="18"/>
          <w:szCs w:val="18"/>
        </w:rPr>
      </w:pPr>
      <w:r>
        <w:rPr>
          <w:rStyle w:val="af5"/>
          <w:rFonts w:ascii="GHEA Grapalat" w:hAnsi="GHEA Grapalat"/>
          <w:sz w:val="18"/>
          <w:szCs w:val="18"/>
        </w:rPr>
        <w:t>наименование заказчика</w:t>
      </w:r>
      <w:r>
        <w:rPr>
          <w:rStyle w:val="af5"/>
          <w:rFonts w:ascii="GHEA Grapalat" w:hAnsi="GHEA Grapalat"/>
          <w:sz w:val="20"/>
          <w:szCs w:val="20"/>
        </w:rPr>
        <w:t xml:space="preserve">                                            наименование отобранного участника</w:t>
      </w:r>
    </w:p>
    <w:p w14:paraId="171CDF48" w14:textId="77777777" w:rsidR="00BD56E4" w:rsidRDefault="00BD56E4" w:rsidP="00BD56E4">
      <w:pPr>
        <w:pStyle w:val="af4"/>
        <w:shd w:val="clear" w:color="auto" w:fill="FFFFFF"/>
        <w:ind w:left="-142"/>
        <w:rPr>
          <w:rFonts w:cs="Sylfaen"/>
          <w:vertAlign w:val="superscript"/>
          <w:lang w:val="hy-AM"/>
        </w:rPr>
      </w:pPr>
      <w:r>
        <w:rPr>
          <w:rStyle w:val="af5"/>
          <w:rFonts w:ascii="GHEA Grapalat" w:hAnsi="GHEA Grapalat"/>
          <w:sz w:val="20"/>
          <w:szCs w:val="20"/>
        </w:rPr>
        <w:t xml:space="preserve">                                                                </w:t>
      </w:r>
      <w:r>
        <w:rPr>
          <w:rStyle w:val="af5"/>
          <w:rFonts w:ascii="GHEA Grapalat" w:hAnsi="GHEA Grapalat"/>
          <w:sz w:val="20"/>
          <w:szCs w:val="20"/>
          <w:lang w:val="hy-AM"/>
        </w:rPr>
        <w:tab/>
      </w:r>
    </w:p>
    <w:p w14:paraId="49AE9D41" w14:textId="77777777" w:rsidR="00BD56E4" w:rsidRDefault="00BD56E4" w:rsidP="00BD56E4">
      <w:pPr>
        <w:pStyle w:val="af4"/>
        <w:shd w:val="clear" w:color="auto" w:fill="FFFFFF"/>
        <w:jc w:val="both"/>
        <w:rPr>
          <w:rFonts w:ascii="GHEA Grapalat" w:hAnsi="GHEA Grapalat"/>
          <w:sz w:val="20"/>
          <w:szCs w:val="20"/>
          <w:lang w:val="hy-AM"/>
        </w:rPr>
      </w:pPr>
      <w:r>
        <w:rPr>
          <w:rFonts w:eastAsiaTheme="minorHAnsi" w:cstheme="minorBidi"/>
        </w:rPr>
        <w:t>(</w:t>
      </w:r>
      <w:r>
        <w:rPr>
          <w:rFonts w:ascii="GHEA Grapalat" w:eastAsiaTheme="minorHAnsi" w:hAnsi="GHEA Grapalat" w:cstheme="minorBidi"/>
        </w:rPr>
        <w:t>далее-принципал).</w:t>
      </w:r>
    </w:p>
    <w:p w14:paraId="4AD3A71F" w14:textId="77777777" w:rsidR="00BD56E4" w:rsidRDefault="00BD56E4" w:rsidP="00BD56E4">
      <w:pPr>
        <w:pStyle w:val="af4"/>
        <w:shd w:val="clear" w:color="auto" w:fill="FFFFFF"/>
        <w:ind w:firstLine="375"/>
        <w:jc w:val="both"/>
        <w:rPr>
          <w:rFonts w:ascii="GHEA Grapalat" w:eastAsiaTheme="minorHAnsi" w:hAnsi="GHEA Grapalat" w:cstheme="minorBidi"/>
        </w:rPr>
      </w:pPr>
      <w:r>
        <w:rPr>
          <w:rStyle w:val="af5"/>
          <w:rFonts w:ascii="GHEA Grapalat" w:hAnsi="GHEA Grapalat"/>
          <w:sz w:val="20"/>
          <w:szCs w:val="20"/>
          <w:lang w:val="hy-AM"/>
        </w:rPr>
        <w:tab/>
      </w:r>
      <w:r>
        <w:rPr>
          <w:rStyle w:val="af5"/>
          <w:rFonts w:ascii="GHEA Grapalat" w:hAnsi="GHEA Grapalat"/>
          <w:sz w:val="20"/>
          <w:szCs w:val="20"/>
          <w:lang w:val="hy-AM"/>
        </w:rPr>
        <w:tab/>
      </w:r>
      <w:r>
        <w:rPr>
          <w:rFonts w:eastAsiaTheme="minorHAnsi" w:cstheme="minorBidi"/>
          <w:lang w:val="hy-AM"/>
        </w:rPr>
        <w:t xml:space="preserve"> </w:t>
      </w:r>
    </w:p>
    <w:p w14:paraId="34BF284E" w14:textId="77777777" w:rsidR="00BD56E4" w:rsidRDefault="00BD56E4" w:rsidP="00BD56E4">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2479FC39" w14:textId="77777777" w:rsidR="00BD56E4" w:rsidRDefault="00BD56E4" w:rsidP="00BD56E4">
      <w:pPr>
        <w:pStyle w:val="af4"/>
        <w:shd w:val="clear" w:color="auto" w:fill="FFFFFF"/>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76CDDFE9" w14:textId="77777777" w:rsidR="00BD56E4" w:rsidRDefault="00BD56E4" w:rsidP="00BD56E4">
      <w:pPr>
        <w:pStyle w:val="af4"/>
        <w:shd w:val="clear" w:color="auto" w:fill="FFFFFF"/>
        <w:jc w:val="both"/>
        <w:rPr>
          <w:rFonts w:ascii="GHEA Grapalat" w:eastAsiaTheme="minorHAnsi" w:hAnsi="GHEA Grapalat" w:cstheme="minorBidi"/>
        </w:rPr>
      </w:pPr>
    </w:p>
    <w:p w14:paraId="5313D93E"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B81F312" w14:textId="77777777" w:rsidR="00BD56E4" w:rsidRDefault="00BD56E4" w:rsidP="00BD56E4">
      <w:pPr>
        <w:pStyle w:val="af4"/>
        <w:shd w:val="clear" w:color="auto" w:fill="FFFFFF"/>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0356C153"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32434114"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59247162"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661EA3A0" w14:textId="77777777" w:rsidR="00BD56E4" w:rsidRDefault="00BD56E4" w:rsidP="00BD56E4">
      <w:pPr>
        <w:pStyle w:val="af4"/>
        <w:shd w:val="clear" w:color="auto" w:fill="FFFFFF"/>
        <w:ind w:firstLine="375"/>
        <w:jc w:val="both"/>
        <w:rPr>
          <w:rStyle w:val="af5"/>
          <w:b w:val="0"/>
          <w:bCs w:val="0"/>
          <w:sz w:val="20"/>
          <w:szCs w:val="20"/>
        </w:rPr>
      </w:pPr>
      <w:r>
        <w:rPr>
          <w:rStyle w:val="af5"/>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407827F6" w14:textId="77777777" w:rsidR="00BD56E4" w:rsidRDefault="00BD56E4" w:rsidP="00BD56E4">
      <w:pPr>
        <w:pStyle w:val="af4"/>
        <w:shd w:val="clear" w:color="auto" w:fill="FFFFFF"/>
        <w:ind w:firstLine="375"/>
        <w:jc w:val="both"/>
        <w:rPr>
          <w:rStyle w:val="af5"/>
          <w:rFonts w:ascii="GHEA Grapalat" w:hAnsi="GHEA Grapalat"/>
          <w:b w:val="0"/>
          <w:bCs w:val="0"/>
          <w:sz w:val="20"/>
          <w:szCs w:val="20"/>
        </w:rPr>
      </w:pPr>
    </w:p>
    <w:p w14:paraId="5CA1E55A" w14:textId="77777777" w:rsidR="00BD56E4" w:rsidRDefault="00BD56E4" w:rsidP="00BD56E4">
      <w:pPr>
        <w:pStyle w:val="af4"/>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9E8977E"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5. Гарантия действует с момента выпуска и в силе со дня вступления в силу договора N________________________ заключаемого  между  бенефициаром и</w:t>
      </w:r>
      <w:del w:id="14" w:author="Inesa Kocharyan" w:date="2023-07-07T17:32:00Z">
        <w:r>
          <w:rPr>
            <w:rFonts w:ascii="GHEA Grapalat" w:eastAsiaTheme="minorHAnsi" w:hAnsi="GHEA Grapalat" w:cstheme="minorBidi"/>
          </w:rPr>
          <w:delText xml:space="preserve"> </w:delText>
        </w:r>
      </w:del>
      <w:r>
        <w:rPr>
          <w:rFonts w:ascii="GHEA Grapalat" w:eastAsiaTheme="minorHAnsi" w:hAnsi="GHEA Grapalat" w:cstheme="minorBidi"/>
        </w:rPr>
        <w:t xml:space="preserve">    </w:t>
      </w:r>
    </w:p>
    <w:p w14:paraId="7B08A8E4"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w:t>
      </w:r>
      <w:proofErr w:type="spellStart"/>
      <w:r>
        <w:rPr>
          <w:rFonts w:ascii="GHEA Grapalat" w:eastAsiaTheme="minorHAnsi" w:hAnsi="GHEA Grapalat" w:cstheme="minorBidi"/>
          <w:sz w:val="18"/>
          <w:szCs w:val="18"/>
        </w:rPr>
        <w:t>договара</w:t>
      </w:r>
      <w:proofErr w:type="spellEnd"/>
    </w:p>
    <w:p w14:paraId="16443728" w14:textId="77777777" w:rsidR="00BD56E4" w:rsidRDefault="00BD56E4" w:rsidP="00BD56E4">
      <w:pPr>
        <w:pStyle w:val="af4"/>
        <w:shd w:val="clear" w:color="auto" w:fill="FFFFFF"/>
        <w:ind w:firstLine="374"/>
        <w:jc w:val="both"/>
        <w:rPr>
          <w:rFonts w:ascii="GHEA Grapalat" w:eastAsiaTheme="minorHAnsi" w:hAnsi="GHEA Grapalat" w:cstheme="minorBidi"/>
        </w:rPr>
      </w:pPr>
    </w:p>
    <w:p w14:paraId="5204A49D" w14:textId="77777777" w:rsidR="00BD56E4" w:rsidRDefault="00BD56E4" w:rsidP="00BD56E4">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172C05E3" w14:textId="77777777" w:rsidR="00BD56E4" w:rsidRDefault="00BD56E4" w:rsidP="00BD56E4">
      <w:pPr>
        <w:pStyle w:val="af4"/>
        <w:shd w:val="clear" w:color="auto" w:fill="FFFFFF"/>
        <w:jc w:val="both"/>
        <w:rPr>
          <w:rFonts w:ascii="GHEA Grapalat" w:eastAsiaTheme="minorHAnsi" w:hAnsi="GHEA Grapalat" w:cstheme="minorBidi"/>
          <w:sz w:val="18"/>
          <w:szCs w:val="18"/>
          <w:lang w:val="hy-AM"/>
        </w:rPr>
      </w:pPr>
    </w:p>
    <w:p w14:paraId="0EEA89B1" w14:textId="77777777" w:rsidR="00BD56E4" w:rsidRDefault="00BD56E4" w:rsidP="00BD56E4">
      <w:pPr>
        <w:pStyle w:val="af4"/>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выполнения работ</w:t>
      </w:r>
      <w:r>
        <w:rPr>
          <w:rFonts w:ascii="GHEA Grapalat" w:hAnsi="GHEA Grapalat"/>
          <w:sz w:val="16"/>
          <w:szCs w:val="16"/>
        </w:rPr>
        <w:t>, предусмотренный заключаемым договором, включая гарантийный срок</w:t>
      </w:r>
    </w:p>
    <w:p w14:paraId="56B115EE"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14:paraId="62A32200" w14:textId="77777777" w:rsidR="00BD56E4" w:rsidRDefault="00BD56E4" w:rsidP="00BD56E4">
      <w:pPr>
        <w:pStyle w:val="af4"/>
        <w:shd w:val="clear" w:color="auto" w:fill="FFFFFF"/>
        <w:jc w:val="both"/>
        <w:rPr>
          <w:rFonts w:ascii="GHEA Grapalat" w:eastAsiaTheme="minorHAnsi" w:hAnsi="GHEA Grapalat" w:cstheme="minorBidi"/>
        </w:rPr>
      </w:pPr>
      <w:r>
        <w:rPr>
          <w:rStyle w:val="af5"/>
          <w:sz w:val="20"/>
          <w:szCs w:val="20"/>
        </w:rPr>
        <w:t xml:space="preserve">                                                                                        адрес эл. почты секретаря</w:t>
      </w:r>
    </w:p>
    <w:p w14:paraId="275C5256"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1BCF7C25" w14:textId="77777777" w:rsidR="00BD56E4" w:rsidRDefault="00BD56E4" w:rsidP="00BD56E4">
      <w:pPr>
        <w:pStyle w:val="af4"/>
        <w:shd w:val="clear" w:color="auto" w:fill="FFFFFF"/>
        <w:jc w:val="both"/>
        <w:rPr>
          <w:rFonts w:ascii="GHEA Grapalat" w:eastAsiaTheme="minorHAnsi" w:hAnsi="GHEA Grapalat" w:cstheme="minorBidi"/>
        </w:rPr>
      </w:pPr>
    </w:p>
    <w:p w14:paraId="01DA5530"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002B954"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738C8968"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71804CF8"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14:paraId="6215BF67"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775CAF40"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39BC2C7A"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Pr>
            <w:rStyle w:val="a9"/>
            <w:rFonts w:ascii="GHEA Grapalat" w:hAnsi="GHEA Grapalat"/>
            <w:sz w:val="20"/>
            <w:szCs w:val="20"/>
            <w:lang w:val="hy-AM"/>
          </w:rPr>
          <w:t>www.procurement.am</w:t>
        </w:r>
      </w:hyperlink>
      <w:r>
        <w:rPr>
          <w:rFonts w:ascii="GHEA Grapalat" w:eastAsiaTheme="minorHAnsi" w:hAnsi="GHEA Grapalat" w:cstheme="minorBidi"/>
        </w:rPr>
        <w:t xml:space="preserve"> .</w:t>
      </w:r>
    </w:p>
    <w:p w14:paraId="03031279"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27E870BE"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B39F920"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1A1711C6"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0211A7E9"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A6333FD"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4ACE6068" w14:textId="77777777" w:rsidR="00BD56E4" w:rsidRDefault="00BD56E4" w:rsidP="00BD56E4">
      <w:pPr>
        <w:pStyle w:val="af4"/>
        <w:shd w:val="clear" w:color="auto" w:fill="FFFFFF"/>
        <w:ind w:firstLine="375"/>
        <w:rPr>
          <w:rFonts w:ascii="GHEA Grapalat" w:eastAsiaTheme="minorHAnsi" w:hAnsi="GHEA Grapalat" w:cstheme="minorBidi"/>
        </w:rPr>
      </w:pPr>
    </w:p>
    <w:p w14:paraId="6A554B1F"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52FE031"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B8A245"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36358A"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60B0CE5D" w14:textId="77777777" w:rsidR="00BD56E4" w:rsidRDefault="00BD56E4" w:rsidP="00BD56E4">
      <w:pPr>
        <w:pStyle w:val="af4"/>
        <w:shd w:val="clear" w:color="auto" w:fill="FFFFFF"/>
        <w:ind w:firstLine="375"/>
        <w:jc w:val="both"/>
        <w:rPr>
          <w:rFonts w:ascii="GHEA Grapalat" w:hAnsi="GHEA Grapalat"/>
          <w:sz w:val="20"/>
          <w:szCs w:val="20"/>
        </w:rPr>
      </w:pPr>
    </w:p>
    <w:p w14:paraId="79E9C0D0" w14:textId="77777777" w:rsidR="00BD56E4" w:rsidRDefault="00BD56E4" w:rsidP="00BD56E4">
      <w:pPr>
        <w:pStyle w:val="af4"/>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1796F582" w14:textId="77777777" w:rsidR="00BD56E4" w:rsidRDefault="00BD56E4" w:rsidP="00BD56E4">
      <w:pPr>
        <w:pStyle w:val="af4"/>
        <w:shd w:val="clear" w:color="auto" w:fill="FFFFFF"/>
        <w:ind w:firstLine="375"/>
        <w:jc w:val="both"/>
        <w:rPr>
          <w:rFonts w:ascii="GHEA Grapalat" w:hAnsi="GHEA Grapalat"/>
          <w:sz w:val="20"/>
          <w:szCs w:val="20"/>
          <w:lang w:val="hy-AM"/>
        </w:rPr>
      </w:pPr>
    </w:p>
    <w:p w14:paraId="15553F24" w14:textId="77777777" w:rsidR="00BD56E4" w:rsidRDefault="00BD56E4" w:rsidP="00BD56E4">
      <w:pPr>
        <w:pStyle w:val="af4"/>
        <w:shd w:val="clear" w:color="auto" w:fill="FFFFFF"/>
        <w:ind w:firstLine="375"/>
        <w:jc w:val="both"/>
        <w:rPr>
          <w:rFonts w:ascii="GHEA Grapalat" w:hAnsi="GHEA Grapalat"/>
          <w:sz w:val="20"/>
          <w:szCs w:val="20"/>
          <w:lang w:val="hy-AM"/>
        </w:rPr>
      </w:pPr>
    </w:p>
    <w:p w14:paraId="0264036D" w14:textId="77777777" w:rsidR="00BD56E4" w:rsidRDefault="00BD56E4" w:rsidP="00BD56E4">
      <w:pPr>
        <w:pStyle w:val="af4"/>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51E41AAE" w14:textId="77777777" w:rsidR="00BD56E4" w:rsidRDefault="00BD56E4" w:rsidP="00BD56E4">
      <w:pPr>
        <w:pStyle w:val="af4"/>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36E053E4" w14:textId="77777777" w:rsidR="00BD56E4" w:rsidRDefault="00BD56E4" w:rsidP="00BD56E4">
      <w:pPr>
        <w:pStyle w:val="af4"/>
        <w:shd w:val="clear" w:color="auto" w:fill="FFFFFF"/>
        <w:ind w:firstLine="375"/>
        <w:jc w:val="both"/>
        <w:rPr>
          <w:rFonts w:ascii="GHEA Grapalat" w:eastAsiaTheme="minorHAnsi" w:hAnsi="GHEA Grapalat" w:cstheme="minorBidi"/>
          <w:lang w:val="hy-AM"/>
        </w:rPr>
      </w:pPr>
    </w:p>
    <w:p w14:paraId="56FF11AA" w14:textId="77777777" w:rsidR="00BD56E4" w:rsidRDefault="00BD56E4" w:rsidP="00BD56E4">
      <w:pPr>
        <w:widowControl w:val="0"/>
        <w:spacing w:after="160"/>
        <w:jc w:val="right"/>
        <w:rPr>
          <w:rFonts w:ascii="GHEA Grapalat" w:hAnsi="GHEA Grapalat"/>
          <w:i/>
        </w:rPr>
      </w:pPr>
    </w:p>
    <w:p w14:paraId="12559DAC" w14:textId="77777777" w:rsidR="00BD56E4" w:rsidRDefault="00BD56E4" w:rsidP="00BD56E4">
      <w:pPr>
        <w:widowControl w:val="0"/>
        <w:spacing w:after="160"/>
        <w:jc w:val="right"/>
        <w:rPr>
          <w:rFonts w:ascii="GHEA Grapalat" w:hAnsi="GHEA Grapalat"/>
          <w:i/>
        </w:rPr>
      </w:pPr>
    </w:p>
    <w:p w14:paraId="798E8D12" w14:textId="77777777" w:rsidR="00BD56E4" w:rsidRDefault="00BD56E4" w:rsidP="00BD56E4">
      <w:pPr>
        <w:widowControl w:val="0"/>
        <w:spacing w:after="160"/>
        <w:jc w:val="right"/>
        <w:rPr>
          <w:rFonts w:ascii="GHEA Grapalat" w:hAnsi="GHEA Grapalat"/>
          <w:i/>
        </w:rPr>
      </w:pPr>
    </w:p>
    <w:p w14:paraId="6CC6F794" w14:textId="77777777" w:rsidR="00BD56E4" w:rsidRDefault="00BD56E4" w:rsidP="00BD56E4">
      <w:pPr>
        <w:widowControl w:val="0"/>
        <w:spacing w:after="160"/>
        <w:jc w:val="right"/>
        <w:rPr>
          <w:rFonts w:ascii="GHEA Grapalat" w:hAnsi="GHEA Grapalat"/>
          <w:i/>
        </w:rPr>
      </w:pPr>
    </w:p>
    <w:p w14:paraId="2814D557" w14:textId="77777777" w:rsidR="00BD56E4" w:rsidRDefault="00BD56E4" w:rsidP="00BD56E4">
      <w:pPr>
        <w:widowControl w:val="0"/>
        <w:spacing w:after="160"/>
        <w:jc w:val="right"/>
        <w:rPr>
          <w:rFonts w:ascii="GHEA Grapalat" w:hAnsi="GHEA Grapalat"/>
          <w:i/>
        </w:rPr>
      </w:pPr>
    </w:p>
    <w:p w14:paraId="424925B9" w14:textId="77777777" w:rsidR="00BD56E4" w:rsidRDefault="00BD56E4" w:rsidP="00BD56E4">
      <w:pPr>
        <w:widowControl w:val="0"/>
        <w:spacing w:after="160"/>
        <w:jc w:val="right"/>
        <w:rPr>
          <w:rFonts w:ascii="GHEA Grapalat" w:hAnsi="GHEA Grapalat"/>
          <w:i/>
        </w:rPr>
      </w:pPr>
    </w:p>
    <w:p w14:paraId="0B39101D" w14:textId="77777777" w:rsidR="00BD56E4" w:rsidRDefault="00BD56E4" w:rsidP="00BD56E4">
      <w:pPr>
        <w:widowControl w:val="0"/>
        <w:spacing w:after="160"/>
        <w:jc w:val="right"/>
        <w:rPr>
          <w:rFonts w:ascii="GHEA Grapalat" w:hAnsi="GHEA Grapalat"/>
          <w:i/>
        </w:rPr>
      </w:pPr>
    </w:p>
    <w:p w14:paraId="272BDD36" w14:textId="77777777" w:rsidR="00BD56E4" w:rsidRDefault="00BD56E4" w:rsidP="00BD56E4">
      <w:pPr>
        <w:widowControl w:val="0"/>
        <w:spacing w:after="160"/>
        <w:jc w:val="right"/>
        <w:rPr>
          <w:rFonts w:ascii="GHEA Grapalat" w:hAnsi="GHEA Grapalat"/>
          <w:i/>
        </w:rPr>
      </w:pPr>
    </w:p>
    <w:p w14:paraId="58D22EB1" w14:textId="77777777" w:rsidR="00BD56E4" w:rsidRDefault="00BD56E4" w:rsidP="00BD56E4">
      <w:pPr>
        <w:widowControl w:val="0"/>
        <w:spacing w:after="160"/>
        <w:jc w:val="right"/>
        <w:rPr>
          <w:rFonts w:ascii="GHEA Grapalat" w:hAnsi="GHEA Grapalat"/>
          <w:i/>
        </w:rPr>
      </w:pPr>
    </w:p>
    <w:p w14:paraId="1256207C" w14:textId="77777777" w:rsidR="00BD56E4" w:rsidRDefault="00BD56E4" w:rsidP="00BD56E4">
      <w:pPr>
        <w:widowControl w:val="0"/>
        <w:spacing w:after="160"/>
        <w:jc w:val="right"/>
        <w:rPr>
          <w:rFonts w:ascii="GHEA Grapalat" w:hAnsi="GHEA Grapalat"/>
          <w:i/>
        </w:rPr>
      </w:pPr>
    </w:p>
    <w:p w14:paraId="0D28E2E8" w14:textId="77777777" w:rsidR="00BD56E4" w:rsidRDefault="00BD56E4" w:rsidP="00BD56E4">
      <w:pPr>
        <w:widowControl w:val="0"/>
        <w:spacing w:after="160"/>
        <w:jc w:val="right"/>
        <w:rPr>
          <w:rFonts w:ascii="GHEA Grapalat" w:hAnsi="GHEA Grapalat" w:cs="GHEA Grapalat"/>
          <w:i/>
        </w:rPr>
      </w:pPr>
      <w:r>
        <w:rPr>
          <w:rFonts w:ascii="GHEA Grapalat" w:hAnsi="GHEA Grapalat"/>
          <w:i/>
        </w:rPr>
        <w:t>Приложение № 5.1</w:t>
      </w:r>
    </w:p>
    <w:p w14:paraId="7495980C" w14:textId="7DA0834D" w:rsidR="00BD56E4" w:rsidRDefault="00BD56E4" w:rsidP="00BD56E4">
      <w:pPr>
        <w:widowControl w:val="0"/>
        <w:spacing w:after="160"/>
        <w:jc w:val="right"/>
        <w:rPr>
          <w:rFonts w:ascii="GHEA Grapalat" w:hAnsi="GHEA Grapalat" w:cs="GHEA Grapalat"/>
          <w:i/>
        </w:rPr>
      </w:pPr>
      <w:r>
        <w:rPr>
          <w:rFonts w:ascii="GHEA Grapalat" w:hAnsi="GHEA Grapalat"/>
          <w:i/>
        </w:rPr>
        <w:t>к Приглашению на открытый конкурс</w:t>
      </w:r>
      <w:r>
        <w:rPr>
          <w:rFonts w:ascii="GHEA Grapalat" w:hAnsi="GHEA Grapalat"/>
          <w:i/>
        </w:rPr>
        <w:br/>
        <w:t>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i/>
        </w:rPr>
        <w:t>"</w:t>
      </w:r>
      <w:r>
        <w:rPr>
          <w:rStyle w:val="af6"/>
          <w:rFonts w:ascii="GHEA Grapalat" w:hAnsi="GHEA Grapalat"/>
          <w:i/>
        </w:rPr>
        <w:footnoteReference w:customMarkFollows="1" w:id="27"/>
        <w:t>*</w:t>
      </w:r>
    </w:p>
    <w:p w14:paraId="29F70649" w14:textId="77777777" w:rsidR="00BD56E4" w:rsidRDefault="00BD56E4" w:rsidP="00BD56E4">
      <w:pPr>
        <w:widowControl w:val="0"/>
        <w:spacing w:after="160"/>
        <w:jc w:val="center"/>
        <w:rPr>
          <w:rFonts w:ascii="GHEA Grapalat" w:hAnsi="GHEA Grapalat"/>
          <w:b/>
        </w:rPr>
      </w:pPr>
    </w:p>
    <w:p w14:paraId="04B8F72A" w14:textId="77777777" w:rsidR="00BD56E4" w:rsidRDefault="00BD56E4" w:rsidP="00BD56E4">
      <w:pPr>
        <w:widowControl w:val="0"/>
        <w:spacing w:after="160"/>
        <w:jc w:val="center"/>
        <w:rPr>
          <w:rFonts w:ascii="GHEA Grapalat" w:hAnsi="GHEA Grapalat" w:cs="GHEA Grapalat"/>
          <w:b/>
        </w:rPr>
      </w:pPr>
      <w:r>
        <w:rPr>
          <w:rFonts w:ascii="GHEA Grapalat" w:hAnsi="GHEA Grapalat"/>
          <w:b/>
        </w:rPr>
        <w:t xml:space="preserve">СОГЛАШЕНИЕ О НЕУСТОЙКЕ </w:t>
      </w:r>
    </w:p>
    <w:p w14:paraId="46EEB52A" w14:textId="77777777" w:rsidR="00BD56E4" w:rsidRDefault="00BD56E4" w:rsidP="00BD56E4">
      <w:pPr>
        <w:widowControl w:val="0"/>
        <w:spacing w:after="160"/>
        <w:jc w:val="center"/>
        <w:rPr>
          <w:rFonts w:ascii="GHEA Grapalat" w:hAnsi="GHEA Grapalat" w:cs="GHEA Grapalat"/>
          <w:b/>
        </w:rPr>
      </w:pPr>
      <w:r>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D56E4" w14:paraId="56B69FE7" w14:textId="77777777" w:rsidTr="00BD56E4">
        <w:tc>
          <w:tcPr>
            <w:tcW w:w="4786" w:type="dxa"/>
            <w:hideMark/>
          </w:tcPr>
          <w:p w14:paraId="4EA8DADB" w14:textId="77777777" w:rsidR="00BD56E4" w:rsidRDefault="00BD56E4">
            <w:pPr>
              <w:widowControl w:val="0"/>
              <w:spacing w:after="160"/>
              <w:rPr>
                <w:rFonts w:ascii="GHEA Grapalat" w:hAnsi="GHEA Grapalat" w:cs="GHEA Grapalat"/>
                <w:b/>
                <w:lang w:val="en-US"/>
              </w:rPr>
            </w:pPr>
            <w:r>
              <w:rPr>
                <w:rFonts w:ascii="GHEA Grapalat" w:hAnsi="GHEA Grapalat"/>
              </w:rPr>
              <w:t>г. Ереван</w:t>
            </w:r>
          </w:p>
        </w:tc>
        <w:tc>
          <w:tcPr>
            <w:tcW w:w="4500" w:type="dxa"/>
            <w:hideMark/>
          </w:tcPr>
          <w:p w14:paraId="3EE0F227" w14:textId="77777777" w:rsidR="00BD56E4" w:rsidRDefault="00BD56E4">
            <w:pPr>
              <w:widowControl w:val="0"/>
              <w:spacing w:after="16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r>
              <w:rPr>
                <w:rStyle w:val="af6"/>
                <w:rFonts w:ascii="GHEA Grapalat" w:hAnsi="GHEA Grapalat"/>
              </w:rPr>
              <w:footnoteReference w:customMarkFollows="1" w:id="28"/>
              <w:t>**</w:t>
            </w:r>
          </w:p>
        </w:tc>
      </w:tr>
    </w:tbl>
    <w:p w14:paraId="372143AD" w14:textId="77777777" w:rsidR="00BD56E4" w:rsidRDefault="00BD56E4" w:rsidP="00BD56E4">
      <w:pPr>
        <w:widowControl w:val="0"/>
        <w:spacing w:after="160"/>
        <w:rPr>
          <w:rFonts w:ascii="GHEA Grapalat" w:hAnsi="GHEA Grapalat" w:cs="GHEA Grapalat"/>
          <w:b/>
        </w:rPr>
      </w:pPr>
    </w:p>
    <w:p w14:paraId="122E06C3" w14:textId="77777777" w:rsidR="00BD56E4" w:rsidRDefault="00BD56E4" w:rsidP="00BD56E4">
      <w:pPr>
        <w:widowControl w:val="0"/>
        <w:jc w:val="both"/>
        <w:rPr>
          <w:rFonts w:ascii="GHEA Grapalat" w:hAnsi="GHEA Grapalat" w:cs="GHEA Grapalat"/>
          <w:u w:val="single"/>
          <w:vertAlign w:val="subscript"/>
        </w:rPr>
      </w:pPr>
      <w:r>
        <w:rPr>
          <w:rFonts w:ascii="GHEA Grapalat" w:hAnsi="GHEA Grapalat"/>
        </w:rPr>
        <w:t>_______________________________________________, в лице директора Компании,</w:t>
      </w:r>
    </w:p>
    <w:p w14:paraId="0AC62230" w14:textId="77777777" w:rsidR="00BD56E4" w:rsidRDefault="00BD56E4" w:rsidP="00BD56E4">
      <w:pPr>
        <w:widowControl w:val="0"/>
        <w:spacing w:after="160"/>
        <w:ind w:left="1843"/>
        <w:jc w:val="both"/>
        <w:rPr>
          <w:rFonts w:ascii="GHEA Grapalat" w:hAnsi="GHEA Grapalat"/>
          <w:vertAlign w:val="superscript"/>
          <w:lang w:val="en-US"/>
        </w:rPr>
      </w:pPr>
      <w:r>
        <w:rPr>
          <w:rFonts w:ascii="GHEA Grapalat" w:hAnsi="GHEA Grapalat"/>
          <w:vertAlign w:val="superscript"/>
        </w:rPr>
        <w:t>наименование Компании</w:t>
      </w:r>
    </w:p>
    <w:p w14:paraId="6E1A3984" w14:textId="77777777" w:rsidR="00BD56E4" w:rsidRDefault="00BD56E4" w:rsidP="00BD56E4">
      <w:pPr>
        <w:widowControl w:val="0"/>
        <w:jc w:val="both"/>
        <w:rPr>
          <w:rFonts w:ascii="GHEA Grapalat" w:hAnsi="GHEA Grapalat"/>
          <w:lang w:val="en-US"/>
        </w:rPr>
      </w:pPr>
      <w:r>
        <w:rPr>
          <w:rFonts w:ascii="GHEA Grapalat" w:hAnsi="GHEA Grapalat"/>
          <w:lang w:val="en-US"/>
        </w:rPr>
        <w:t>_________________________________________________________________________</w:t>
      </w:r>
    </w:p>
    <w:p w14:paraId="7F1D71FD" w14:textId="77777777" w:rsidR="00BD56E4" w:rsidRDefault="00BD56E4" w:rsidP="00BD56E4">
      <w:pPr>
        <w:widowControl w:val="0"/>
        <w:spacing w:after="16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14:paraId="27AAECA0" w14:textId="77777777" w:rsidR="00BD56E4" w:rsidRDefault="00BD56E4" w:rsidP="00BD56E4">
      <w:pPr>
        <w:widowControl w:val="0"/>
        <w:spacing w:after="160"/>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3447763" w14:textId="77777777" w:rsidR="00BD56E4" w:rsidRDefault="00BD56E4" w:rsidP="00BD56E4">
      <w:pPr>
        <w:widowControl w:val="0"/>
        <w:spacing w:after="160"/>
        <w:jc w:val="center"/>
        <w:rPr>
          <w:rFonts w:ascii="GHEA Grapalat" w:hAnsi="GHEA Grapalat" w:cs="GHEA Grapalat"/>
          <w:b/>
          <w:bCs/>
        </w:rPr>
      </w:pPr>
      <w:r>
        <w:rPr>
          <w:rFonts w:ascii="GHEA Grapalat" w:hAnsi="GHEA Grapalat"/>
          <w:b/>
        </w:rPr>
        <w:t>1. Предмет соглашения</w:t>
      </w:r>
    </w:p>
    <w:p w14:paraId="54A4F2D2" w14:textId="77777777" w:rsidR="00BD56E4" w:rsidRDefault="00BD56E4" w:rsidP="00BD56E4">
      <w:pPr>
        <w:widowControl w:val="0"/>
        <w:tabs>
          <w:tab w:val="left" w:pos="567"/>
        </w:tabs>
        <w:jc w:val="both"/>
        <w:rPr>
          <w:rFonts w:ascii="GHEA Grapalat" w:hAnsi="GHEA Grapalat" w:cs="GHEA Grapalat"/>
          <w:spacing w:val="-6"/>
        </w:rPr>
      </w:pPr>
      <w:r>
        <w:rPr>
          <w:rFonts w:ascii="GHEA Grapalat" w:hAnsi="GHEA Grapalat"/>
        </w:rPr>
        <w:t>1</w:t>
      </w:r>
      <w:r>
        <w:rPr>
          <w:rFonts w:ascii="GHEA Grapalat" w:hAnsi="GHEA Grapalat"/>
          <w:spacing w:val="-6"/>
        </w:rPr>
        <w:t>.1.</w:t>
      </w:r>
      <w:r>
        <w:rPr>
          <w:rFonts w:ascii="GHEA Grapalat" w:hAnsi="GHEA Grapalat"/>
          <w:spacing w:val="-6"/>
        </w:rPr>
        <w:tab/>
        <w:t xml:space="preserve">Компания участвует в организованной ___________________ *(далее — Заказчик) </w:t>
      </w:r>
    </w:p>
    <w:p w14:paraId="570444AB" w14:textId="77777777" w:rsidR="00BD56E4" w:rsidRDefault="00BD56E4" w:rsidP="00BD56E4">
      <w:pPr>
        <w:widowControl w:val="0"/>
        <w:tabs>
          <w:tab w:val="left" w:pos="284"/>
        </w:tabs>
        <w:spacing w:after="160"/>
        <w:ind w:left="5245"/>
        <w:jc w:val="both"/>
        <w:rPr>
          <w:rFonts w:ascii="GHEA Grapalat" w:hAnsi="GHEA Grapalat" w:cs="GHEA Grapalat"/>
        </w:rPr>
      </w:pPr>
      <w:r>
        <w:rPr>
          <w:rFonts w:ascii="GHEA Grapalat" w:hAnsi="GHEA Grapalat"/>
          <w:vertAlign w:val="superscript"/>
        </w:rPr>
        <w:t>наименование заказчика</w:t>
      </w:r>
    </w:p>
    <w:p w14:paraId="59CB40EA" w14:textId="77777777" w:rsidR="00BD56E4" w:rsidRDefault="00BD56E4" w:rsidP="00BD56E4">
      <w:pPr>
        <w:widowControl w:val="0"/>
        <w:jc w:val="both"/>
        <w:rPr>
          <w:rFonts w:ascii="GHEA Grapalat" w:hAnsi="GHEA Grapalat" w:cs="GHEA Grapalat"/>
        </w:rPr>
      </w:pPr>
      <w:r>
        <w:rPr>
          <w:rFonts w:ascii="GHEA Grapalat" w:hAnsi="GHEA Grapalat"/>
        </w:rPr>
        <w:t>процедуре закупок под кодом ____________________________________________ *.</w:t>
      </w:r>
    </w:p>
    <w:p w14:paraId="65864751" w14:textId="77777777" w:rsidR="00BD56E4" w:rsidRDefault="00BD56E4" w:rsidP="00BD56E4">
      <w:pPr>
        <w:widowControl w:val="0"/>
        <w:spacing w:after="160"/>
        <w:ind w:left="5245"/>
        <w:jc w:val="both"/>
        <w:rPr>
          <w:rFonts w:ascii="GHEA Grapalat" w:hAnsi="GHEA Grapalat" w:cs="GHEA Grapalat"/>
        </w:rPr>
      </w:pPr>
      <w:r>
        <w:rPr>
          <w:rFonts w:ascii="GHEA Grapalat" w:hAnsi="GHEA Grapalat"/>
          <w:vertAlign w:val="superscript"/>
        </w:rPr>
        <w:t>код процедуры</w:t>
      </w:r>
    </w:p>
    <w:p w14:paraId="6B6AE75C"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1.2.</w:t>
      </w:r>
      <w:r>
        <w:rPr>
          <w:rFonts w:ascii="GHEA Grapalat" w:hAnsi="GHEA Grapalat"/>
        </w:rPr>
        <w:tab/>
        <w:t>В качестве обеспечения исполнения договора, заключаемого в</w:t>
      </w:r>
      <w:r>
        <w:rPr>
          <w:rFonts w:ascii="Courier New" w:hAnsi="Courier New" w:cs="Courier New"/>
          <w:lang w:val="en-US"/>
        </w:rPr>
        <w:t>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F3A94B4"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lastRenderedPageBreak/>
        <w:t>1.3.</w:t>
      </w:r>
      <w:r>
        <w:rPr>
          <w:rFonts w:ascii="GHEA Grapalat" w:hAnsi="GHEA Grapalat"/>
        </w:rPr>
        <w:tab/>
        <w:t>Подписав платежное требование (далее — Требование), прилагаемое к</w:t>
      </w:r>
      <w:r>
        <w:rPr>
          <w:lang w:val="en-US"/>
        </w:rPr>
        <w:t> </w:t>
      </w:r>
      <w:r>
        <w:rPr>
          <w:rFonts w:ascii="GHEA Grapalat" w:hAnsi="GHEA Grapalat"/>
        </w:rPr>
        <w:t xml:space="preserve">настоящему Соглашению о неустойке, Компания </w:t>
      </w:r>
      <w:proofErr w:type="spellStart"/>
      <w:r>
        <w:rPr>
          <w:rFonts w:ascii="GHEA Grapalat" w:hAnsi="GHEA Grapalat"/>
        </w:rPr>
        <w:t>безотзывно</w:t>
      </w:r>
      <w:proofErr w:type="spellEnd"/>
      <w:r>
        <w:rPr>
          <w:rFonts w:ascii="GHEA Grapalat" w:hAnsi="GHEA Grapalat"/>
        </w:rPr>
        <w:t xml:space="preserve"> соглашается, что: </w:t>
      </w:r>
    </w:p>
    <w:p w14:paraId="0567A6F8"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47D2905"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09B961D"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BDA7C39"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14:paraId="37DC7E8F"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F00FE3"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lang w:val="en-US"/>
        </w:rPr>
        <w:t>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49E4C6F"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1.5.</w:t>
      </w:r>
      <w:r>
        <w:rPr>
          <w:rFonts w:ascii="GHEA Grapalat" w:hAnsi="GHEA Grapalat"/>
        </w:rPr>
        <w:tab/>
        <w:t>Заказчик может представить в Банк-плательщик иные дополнительные документы.</w:t>
      </w:r>
    </w:p>
    <w:p w14:paraId="37E7176A"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1.6. Банк не несет какой-либо ответственности за риски (понесенные</w:t>
      </w:r>
      <w:r>
        <w:rPr>
          <w:rFonts w:ascii="Courier New" w:hAnsi="Courier New" w:cs="Courier New"/>
          <w:lang w:val="en-US"/>
        </w:rPr>
        <w:t>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lang w:val="en-US"/>
        </w:rPr>
        <w:t> </w:t>
      </w:r>
      <w:r>
        <w:rPr>
          <w:rFonts w:ascii="GHEA Grapalat" w:hAnsi="GHEA Grapalat"/>
        </w:rPr>
        <w:t>Требовании. Банк не обязан проверять факты нарушения Компанией условий договора.</w:t>
      </w:r>
    </w:p>
    <w:p w14:paraId="377A1639"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1B364F1"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1.8.</w:t>
      </w:r>
      <w:r>
        <w:rPr>
          <w:rFonts w:ascii="GHEA Grapalat" w:hAnsi="GHEA Grapalat"/>
        </w:rPr>
        <w:tab/>
        <w:t>В случае если в течение десяти рабочих дней после представления в</w:t>
      </w:r>
      <w:r>
        <w:rPr>
          <w:rFonts w:ascii="Courier New" w:hAnsi="Courier New" w:cs="Courier New"/>
          <w:lang w:val="en-US"/>
        </w:rPr>
        <w:t> </w:t>
      </w:r>
      <w:r>
        <w:rPr>
          <w:rFonts w:ascii="GHEA Grapalat" w:hAnsi="GHEA Grapalat"/>
        </w:rPr>
        <w:t>Банк настоящего Соглашения и прилагаемого Требования по независящим от</w:t>
      </w:r>
      <w:r>
        <w:rPr>
          <w:rFonts w:ascii="Courier New" w:hAnsi="Courier New" w:cs="Courier New"/>
          <w:lang w:val="en-US"/>
        </w:rPr>
        <w:t> </w:t>
      </w:r>
      <w:r>
        <w:rPr>
          <w:rFonts w:ascii="GHEA Grapalat" w:hAnsi="GHEA Grapalat"/>
        </w:rPr>
        <w:t xml:space="preserve">Банка причинам Заказчику не выплачивается сумма, Заказчик передает в ЗАО "АКРА Кредит </w:t>
      </w:r>
      <w:proofErr w:type="spellStart"/>
      <w:r>
        <w:rPr>
          <w:rFonts w:ascii="GHEA Grapalat" w:hAnsi="GHEA Grapalat"/>
        </w:rPr>
        <w:t>Репортинг</w:t>
      </w:r>
      <w:proofErr w:type="spellEnd"/>
      <w:r>
        <w:rPr>
          <w:rFonts w:ascii="GHEA Grapalat" w:hAnsi="GHEA Grapalat"/>
        </w:rPr>
        <w:t>" (Кредитное бюро) сведения о Компании в связи с</w:t>
      </w:r>
      <w:r>
        <w:rPr>
          <w:rFonts w:ascii="Courier New" w:hAnsi="Courier New" w:cs="Courier New"/>
          <w:lang w:val="en-US"/>
        </w:rPr>
        <w:t> </w:t>
      </w:r>
      <w:r>
        <w:rPr>
          <w:rFonts w:ascii="GHEA Grapalat" w:hAnsi="GHEA Grapalat"/>
        </w:rPr>
        <w:t>неуплатой.</w:t>
      </w:r>
    </w:p>
    <w:p w14:paraId="3A346265" w14:textId="77777777" w:rsidR="00BD56E4" w:rsidRDefault="00BD56E4" w:rsidP="00BD56E4">
      <w:pPr>
        <w:widowControl w:val="0"/>
        <w:spacing w:after="160"/>
        <w:jc w:val="center"/>
        <w:rPr>
          <w:rFonts w:ascii="GHEA Grapalat" w:hAnsi="GHEA Grapalat" w:cs="GHEA Grapalat"/>
          <w:b/>
          <w:bCs/>
        </w:rPr>
      </w:pPr>
      <w:r>
        <w:rPr>
          <w:rFonts w:ascii="GHEA Grapalat" w:hAnsi="GHEA Grapalat"/>
          <w:b/>
        </w:rPr>
        <w:lastRenderedPageBreak/>
        <w:t>2. Иные условия</w:t>
      </w:r>
    </w:p>
    <w:p w14:paraId="06AF854D"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6998ED3"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14:paraId="1C0902CE"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14:paraId="20BD5D9F" w14:textId="77777777" w:rsidR="00BD56E4" w:rsidRDefault="00BD56E4" w:rsidP="00BD56E4">
      <w:pPr>
        <w:widowControl w:val="0"/>
        <w:tabs>
          <w:tab w:val="left" w:pos="1134"/>
        </w:tabs>
        <w:spacing w:after="160"/>
        <w:ind w:firstLine="567"/>
        <w:jc w:val="both"/>
        <w:rPr>
          <w:rFonts w:ascii="GHEA Grapalat" w:hAnsi="GHEA Grapalat" w:cs="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BBD6CDD" w14:textId="77777777" w:rsidR="00BD56E4" w:rsidRDefault="00BD56E4" w:rsidP="00BD56E4">
      <w:pPr>
        <w:widowControl w:val="0"/>
        <w:tabs>
          <w:tab w:val="left" w:pos="1134"/>
        </w:tabs>
        <w:spacing w:after="160"/>
        <w:ind w:firstLine="567"/>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D06146E" w14:textId="77777777" w:rsidR="00BD56E4" w:rsidRDefault="00BD56E4" w:rsidP="00BD56E4">
      <w:pPr>
        <w:widowControl w:val="0"/>
        <w:spacing w:after="160"/>
        <w:ind w:firstLine="567"/>
        <w:jc w:val="center"/>
        <w:rPr>
          <w:rFonts w:ascii="GHEA Grapalat" w:hAnsi="GHEA Grapalat"/>
          <w:b/>
        </w:rPr>
      </w:pPr>
      <w:r>
        <w:rPr>
          <w:rFonts w:ascii="GHEA Grapalat" w:hAnsi="GHEA Grapalat"/>
          <w:b/>
        </w:rPr>
        <w:t>3. Адрес, банковские реквизиты Компании</w:t>
      </w:r>
    </w:p>
    <w:p w14:paraId="7D4A9800" w14:textId="77777777" w:rsidR="00BD56E4" w:rsidRDefault="00BD56E4" w:rsidP="00BD56E4">
      <w:pPr>
        <w:widowControl w:val="0"/>
        <w:jc w:val="both"/>
        <w:rPr>
          <w:rFonts w:ascii="GHEA Grapalat" w:hAnsi="GHEA Grapalat"/>
        </w:rPr>
      </w:pPr>
      <w:r>
        <w:rPr>
          <w:rFonts w:ascii="GHEA Grapalat" w:hAnsi="GHEA Grapalat"/>
        </w:rPr>
        <w:t>_______________________________________</w:t>
      </w:r>
    </w:p>
    <w:p w14:paraId="31B62240" w14:textId="77777777" w:rsidR="00BD56E4" w:rsidRDefault="00BD56E4" w:rsidP="00BD56E4">
      <w:pPr>
        <w:widowControl w:val="0"/>
        <w:spacing w:after="160"/>
        <w:ind w:right="4250"/>
        <w:jc w:val="center"/>
        <w:rPr>
          <w:rFonts w:ascii="GHEA Grapalat" w:hAnsi="GHEA Grapalat"/>
          <w:vertAlign w:val="superscript"/>
        </w:rPr>
      </w:pPr>
      <w:r>
        <w:rPr>
          <w:rFonts w:ascii="GHEA Grapalat" w:hAnsi="GHEA Grapalat"/>
          <w:vertAlign w:val="superscript"/>
        </w:rPr>
        <w:t>наименование компании</w:t>
      </w:r>
    </w:p>
    <w:p w14:paraId="334CBA9B" w14:textId="77777777" w:rsidR="00BD56E4" w:rsidRDefault="00BD56E4" w:rsidP="00BD56E4">
      <w:pPr>
        <w:widowControl w:val="0"/>
        <w:jc w:val="both"/>
        <w:rPr>
          <w:rFonts w:ascii="GHEA Grapalat" w:hAnsi="GHEA Grapalat"/>
        </w:rPr>
      </w:pPr>
      <w:r>
        <w:rPr>
          <w:rFonts w:ascii="GHEA Grapalat" w:hAnsi="GHEA Grapalat"/>
        </w:rPr>
        <w:t>_______________________________________</w:t>
      </w:r>
    </w:p>
    <w:p w14:paraId="219F9F7B" w14:textId="77777777" w:rsidR="00BD56E4" w:rsidRDefault="00BD56E4" w:rsidP="00BD56E4">
      <w:pPr>
        <w:widowControl w:val="0"/>
        <w:spacing w:after="160"/>
        <w:ind w:right="4250"/>
        <w:jc w:val="center"/>
        <w:rPr>
          <w:rFonts w:ascii="GHEA Grapalat" w:hAnsi="GHEA Grapalat"/>
          <w:vertAlign w:val="superscript"/>
        </w:rPr>
      </w:pPr>
      <w:r>
        <w:rPr>
          <w:rFonts w:ascii="GHEA Grapalat" w:hAnsi="GHEA Grapalat"/>
          <w:vertAlign w:val="superscript"/>
        </w:rPr>
        <w:t>адрес компании</w:t>
      </w:r>
    </w:p>
    <w:p w14:paraId="03B5FCFE" w14:textId="77777777" w:rsidR="00BD56E4" w:rsidRDefault="00BD56E4" w:rsidP="00BD56E4">
      <w:pPr>
        <w:widowControl w:val="0"/>
        <w:jc w:val="both"/>
        <w:rPr>
          <w:rFonts w:ascii="GHEA Grapalat" w:hAnsi="GHEA Grapalat"/>
        </w:rPr>
      </w:pPr>
      <w:r>
        <w:rPr>
          <w:rFonts w:ascii="GHEA Grapalat" w:hAnsi="GHEA Grapalat"/>
        </w:rPr>
        <w:t>_______________________________________</w:t>
      </w:r>
    </w:p>
    <w:p w14:paraId="77B73E70" w14:textId="77777777" w:rsidR="00BD56E4" w:rsidRDefault="00BD56E4" w:rsidP="00BD56E4">
      <w:pPr>
        <w:widowControl w:val="0"/>
        <w:spacing w:after="160"/>
        <w:ind w:right="425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14:paraId="4BE3484C" w14:textId="77777777" w:rsidR="00BD56E4" w:rsidRDefault="00BD56E4" w:rsidP="00BD56E4">
      <w:pPr>
        <w:widowControl w:val="0"/>
        <w:jc w:val="both"/>
        <w:rPr>
          <w:rFonts w:ascii="GHEA Grapalat" w:hAnsi="GHEA Grapalat"/>
        </w:rPr>
      </w:pPr>
      <w:r>
        <w:rPr>
          <w:rFonts w:ascii="GHEA Grapalat" w:hAnsi="GHEA Grapalat"/>
        </w:rPr>
        <w:t>_______________________________________</w:t>
      </w:r>
    </w:p>
    <w:p w14:paraId="69595DF4" w14:textId="77777777" w:rsidR="00BD56E4" w:rsidRDefault="00BD56E4" w:rsidP="00BD56E4">
      <w:pPr>
        <w:widowControl w:val="0"/>
        <w:spacing w:after="160"/>
        <w:ind w:right="4250"/>
        <w:jc w:val="center"/>
        <w:rPr>
          <w:rFonts w:ascii="GHEA Grapalat" w:hAnsi="GHEA Grapalat"/>
          <w:vertAlign w:val="superscript"/>
        </w:rPr>
      </w:pPr>
      <w:r>
        <w:rPr>
          <w:rFonts w:ascii="GHEA Grapalat" w:hAnsi="GHEA Grapalat"/>
          <w:vertAlign w:val="superscript"/>
        </w:rPr>
        <w:t>номер банковского счета компании</w:t>
      </w:r>
    </w:p>
    <w:p w14:paraId="24764B62" w14:textId="77777777" w:rsidR="00BD56E4" w:rsidRDefault="00BD56E4" w:rsidP="00BD56E4">
      <w:pPr>
        <w:widowControl w:val="0"/>
        <w:jc w:val="both"/>
        <w:rPr>
          <w:rFonts w:ascii="GHEA Grapalat" w:hAnsi="GHEA Grapalat"/>
        </w:rPr>
      </w:pPr>
      <w:r>
        <w:rPr>
          <w:rFonts w:ascii="GHEA Grapalat" w:hAnsi="GHEA Grapalat"/>
        </w:rPr>
        <w:t>_______________________________________</w:t>
      </w:r>
    </w:p>
    <w:p w14:paraId="6936BE19" w14:textId="77777777" w:rsidR="00BD56E4" w:rsidRDefault="00BD56E4" w:rsidP="00BD56E4">
      <w:pPr>
        <w:widowControl w:val="0"/>
        <w:spacing w:after="160"/>
        <w:ind w:right="425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14:paraId="7427BA91" w14:textId="77777777" w:rsidR="00BD56E4" w:rsidRDefault="00BD56E4" w:rsidP="00BD56E4">
      <w:pPr>
        <w:widowControl w:val="0"/>
        <w:jc w:val="both"/>
        <w:rPr>
          <w:rFonts w:ascii="GHEA Grapalat" w:hAnsi="GHEA Grapalat"/>
        </w:rPr>
      </w:pPr>
      <w:r>
        <w:rPr>
          <w:rFonts w:ascii="GHEA Grapalat" w:hAnsi="GHEA Grapalat"/>
        </w:rPr>
        <w:t>_______________________________________</w:t>
      </w:r>
    </w:p>
    <w:p w14:paraId="332D45B0" w14:textId="77777777" w:rsidR="00BD56E4" w:rsidRDefault="00BD56E4" w:rsidP="00BD56E4">
      <w:pPr>
        <w:widowControl w:val="0"/>
        <w:spacing w:after="16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6AD731E6" w14:textId="77777777" w:rsidR="00BD56E4" w:rsidRDefault="00BD56E4" w:rsidP="00BD56E4">
      <w:pPr>
        <w:widowControl w:val="0"/>
        <w:spacing w:after="160"/>
        <w:rPr>
          <w:rFonts w:ascii="GHEA Grapalat" w:hAnsi="GHEA Grapalat"/>
        </w:rPr>
      </w:pPr>
      <w:r>
        <w:rPr>
          <w:rFonts w:ascii="GHEA Grapalat" w:hAnsi="GHEA Grapalat"/>
        </w:rPr>
        <w:t>День/месяц/год                                                                                    М. П.</w:t>
      </w:r>
    </w:p>
    <w:tbl>
      <w:tblPr>
        <w:tblpPr w:leftFromText="180" w:rightFromText="180" w:vertAnchor="page" w:horzAnchor="margin" w:tblpXSpec="center" w:tblpY="1754"/>
        <w:tblW w:w="10980" w:type="dxa"/>
        <w:tblLook w:val="04A0" w:firstRow="1" w:lastRow="0" w:firstColumn="1" w:lastColumn="0" w:noHBand="0" w:noVBand="1"/>
      </w:tblPr>
      <w:tblGrid>
        <w:gridCol w:w="5616"/>
        <w:gridCol w:w="5364"/>
      </w:tblGrid>
      <w:tr w:rsidR="00BD56E4" w14:paraId="553ADA92"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A230E6" w14:textId="77777777" w:rsidR="00BD56E4" w:rsidRDefault="00BD56E4">
            <w:pPr>
              <w:widowControl w:val="0"/>
              <w:tabs>
                <w:tab w:val="left" w:pos="3402"/>
              </w:tabs>
              <w:spacing w:after="160"/>
              <w:ind w:left="360"/>
              <w:rPr>
                <w:rFonts w:ascii="GHEA Grapalat" w:hAnsi="GHEA Grapalat" w:cs="Sylfaen"/>
                <w:b/>
                <w:bCs/>
                <w:lang w:val="en-US"/>
              </w:rPr>
            </w:pPr>
            <w:r>
              <w:rPr>
                <w:rFonts w:ascii="GHEA Grapalat" w:hAnsi="GHEA Grapalat"/>
                <w:lang w:val="en-US"/>
              </w:rPr>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BD56E4" w14:paraId="2183F171"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DFE5E9" w14:textId="77777777" w:rsidR="00BD56E4" w:rsidRDefault="00BD56E4">
            <w:pPr>
              <w:widowControl w:val="0"/>
              <w:tabs>
                <w:tab w:val="left" w:pos="855"/>
              </w:tabs>
              <w:spacing w:after="160"/>
              <w:ind w:left="360"/>
              <w:rPr>
                <w:rFonts w:ascii="GHEA Grapalat" w:hAnsi="GHEA Grapalat" w:cs="Sylfaen"/>
              </w:rPr>
            </w:pPr>
            <w:r>
              <w:rPr>
                <w:rFonts w:ascii="GHEA Grapalat" w:hAnsi="GHEA Grapalat"/>
              </w:rPr>
              <w:lastRenderedPageBreak/>
              <w:t>2.</w:t>
            </w:r>
            <w:r>
              <w:rPr>
                <w:rFonts w:ascii="GHEA Grapalat" w:hAnsi="GHEA Grapalat"/>
              </w:rPr>
              <w:tab/>
              <w:t xml:space="preserve">Номер </w:t>
            </w:r>
          </w:p>
        </w:tc>
      </w:tr>
      <w:tr w:rsidR="00BD56E4" w14:paraId="63568123" w14:textId="77777777" w:rsidTr="00BD56E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DD22EB3" w14:textId="77777777" w:rsidR="00BD56E4" w:rsidRDefault="00BD56E4">
            <w:pPr>
              <w:widowControl w:val="0"/>
              <w:tabs>
                <w:tab w:val="left" w:pos="3390"/>
              </w:tabs>
              <w:spacing w:after="160"/>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BD56E4" w14:paraId="3C672F02" w14:textId="77777777" w:rsidTr="00BD56E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A4FC14" w14:textId="77777777" w:rsidR="00BD56E4" w:rsidRDefault="00BD56E4">
            <w:pPr>
              <w:widowControl w:val="0"/>
              <w:tabs>
                <w:tab w:val="left" w:pos="855"/>
              </w:tabs>
              <w:spacing w:after="160"/>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BD56E4" w14:paraId="0C363905" w14:textId="77777777" w:rsidTr="00BD56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D832BDA" w14:textId="77777777" w:rsidR="00BD56E4" w:rsidRDefault="00BD56E4">
            <w:pPr>
              <w:widowControl w:val="0"/>
              <w:tabs>
                <w:tab w:val="left" w:pos="855"/>
              </w:tabs>
              <w:spacing w:after="160"/>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BD56E4" w14:paraId="11AC4E54" w14:textId="77777777" w:rsidTr="00BD56E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61ABC" w14:textId="77777777" w:rsidR="00BD56E4" w:rsidRDefault="00BD56E4">
            <w:pPr>
              <w:widowControl w:val="0"/>
              <w:tabs>
                <w:tab w:val="left" w:pos="855"/>
              </w:tabs>
              <w:spacing w:after="160"/>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BD56E4" w14:paraId="7E92E85C"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A45B08E" w14:textId="77777777" w:rsidR="00BD56E4" w:rsidRDefault="00BD56E4">
            <w:pPr>
              <w:widowControl w:val="0"/>
              <w:tabs>
                <w:tab w:val="left" w:pos="855"/>
              </w:tabs>
              <w:spacing w:after="160"/>
              <w:ind w:left="360"/>
              <w:rPr>
                <w:rFonts w:ascii="GHEA Grapalat" w:hAnsi="GHEA Grapalat"/>
              </w:rPr>
            </w:pPr>
            <w:r>
              <w:rPr>
                <w:rFonts w:ascii="GHEA Grapalat" w:hAnsi="GHEA Grapalat"/>
              </w:rPr>
              <w:t>7.</w:t>
            </w:r>
            <w:r>
              <w:rPr>
                <w:rFonts w:ascii="GHEA Grapalat" w:hAnsi="GHEA Grapalat"/>
              </w:rPr>
              <w:tab/>
              <w:t>УНН плательщика:</w:t>
            </w:r>
          </w:p>
        </w:tc>
      </w:tr>
      <w:tr w:rsidR="00BD56E4" w14:paraId="5DC30885"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E91B23" w14:textId="77777777" w:rsidR="00BD56E4" w:rsidRDefault="00BD56E4">
            <w:pPr>
              <w:widowControl w:val="0"/>
              <w:tabs>
                <w:tab w:val="left" w:pos="855"/>
              </w:tabs>
              <w:spacing w:after="160"/>
              <w:ind w:left="360"/>
              <w:rPr>
                <w:rFonts w:ascii="GHEA Grapalat" w:hAnsi="GHEA Grapalat"/>
              </w:rPr>
            </w:pPr>
            <w:r>
              <w:rPr>
                <w:rFonts w:ascii="GHEA Grapalat" w:hAnsi="GHEA Grapalat"/>
              </w:rPr>
              <w:t>8.</w:t>
            </w:r>
            <w:r>
              <w:rPr>
                <w:rFonts w:ascii="GHEA Grapalat" w:hAnsi="GHEA Grapalat"/>
              </w:rPr>
              <w:tab/>
              <w:t>НЗОУ плательщика:</w:t>
            </w:r>
          </w:p>
        </w:tc>
      </w:tr>
      <w:tr w:rsidR="00BD56E4" w14:paraId="6AC83141"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2ACB5B" w14:textId="77777777" w:rsidR="00BD56E4" w:rsidRDefault="00BD56E4">
            <w:pPr>
              <w:widowControl w:val="0"/>
              <w:tabs>
                <w:tab w:val="left" w:pos="855"/>
              </w:tabs>
              <w:spacing w:after="160"/>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p>
        </w:tc>
      </w:tr>
      <w:tr w:rsidR="00BD56E4" w14:paraId="04CFA5FD" w14:textId="77777777" w:rsidTr="00BD56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168A98" w14:textId="77777777" w:rsidR="00BD56E4" w:rsidRDefault="00BD56E4">
            <w:pPr>
              <w:widowControl w:val="0"/>
              <w:tabs>
                <w:tab w:val="left" w:pos="855"/>
              </w:tabs>
              <w:spacing w:after="160"/>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BD56E4" w14:paraId="306F4913" w14:textId="77777777" w:rsidTr="00BD56E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D1F9A4D" w14:textId="77777777" w:rsidR="00BD56E4" w:rsidRDefault="00BD56E4">
            <w:pPr>
              <w:widowControl w:val="0"/>
              <w:tabs>
                <w:tab w:val="left" w:pos="855"/>
              </w:tabs>
              <w:spacing w:after="160"/>
              <w:ind w:left="360"/>
              <w:rPr>
                <w:rFonts w:ascii="GHEA Grapalat" w:hAnsi="GHEA Grapalat"/>
              </w:rPr>
            </w:pPr>
            <w:r>
              <w:rPr>
                <w:rFonts w:ascii="GHEA Grapalat" w:hAnsi="GHEA Grapalat"/>
              </w:rPr>
              <w:t>11.</w:t>
            </w:r>
            <w:r>
              <w:rPr>
                <w:rFonts w:ascii="GHEA Grapalat" w:hAnsi="GHEA Grapalat"/>
              </w:rPr>
              <w:tab/>
              <w:t>УНН бенефициара:</w:t>
            </w:r>
          </w:p>
        </w:tc>
      </w:tr>
      <w:tr w:rsidR="00BD56E4" w14:paraId="6B072BC5" w14:textId="77777777" w:rsidTr="00BD56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8533438" w14:textId="77777777" w:rsidR="00BD56E4" w:rsidRDefault="00BD56E4">
            <w:pPr>
              <w:widowControl w:val="0"/>
              <w:tabs>
                <w:tab w:val="left" w:pos="855"/>
              </w:tabs>
              <w:spacing w:after="160"/>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p>
        </w:tc>
      </w:tr>
      <w:tr w:rsidR="00BD56E4" w14:paraId="31F108EF" w14:textId="77777777" w:rsidTr="00BD56E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D272632" w14:textId="77777777" w:rsidR="00BD56E4" w:rsidRDefault="00BD56E4">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t>Номер счета бенефициара (</w:t>
            </w:r>
            <w:proofErr w:type="spellStart"/>
            <w:r>
              <w:rPr>
                <w:rFonts w:ascii="GHEA Grapalat" w:hAnsi="GHEA Grapalat"/>
              </w:rPr>
              <w:t>сч</w:t>
            </w:r>
            <w:proofErr w:type="spellEnd"/>
            <w:r>
              <w:rPr>
                <w:rFonts w:ascii="GHEA Grapalat" w:hAnsi="GHEA Grapalat"/>
              </w:rPr>
              <w:t>.№)</w:t>
            </w:r>
          </w:p>
        </w:tc>
      </w:tr>
      <w:tr w:rsidR="00BD56E4" w14:paraId="5240A315"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6F07838" w14:textId="77777777" w:rsidR="00BD56E4" w:rsidRDefault="00BD56E4">
            <w:pPr>
              <w:widowControl w:val="0"/>
              <w:tabs>
                <w:tab w:val="left" w:pos="855"/>
              </w:tabs>
              <w:spacing w:after="160"/>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BD56E4" w14:paraId="39585158"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BD32F3" w14:textId="77777777" w:rsidR="00BD56E4" w:rsidRDefault="00BD56E4">
            <w:pPr>
              <w:widowControl w:val="0"/>
              <w:tabs>
                <w:tab w:val="left" w:pos="855"/>
              </w:tabs>
              <w:spacing w:after="160"/>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D56E4" w14:paraId="7A525269"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C35783C" w14:textId="77777777" w:rsidR="00BD56E4" w:rsidRDefault="00BD56E4">
            <w:pPr>
              <w:widowControl w:val="0"/>
              <w:tabs>
                <w:tab w:val="left" w:pos="855"/>
              </w:tabs>
              <w:spacing w:after="160"/>
              <w:ind w:left="360"/>
              <w:rPr>
                <w:rFonts w:ascii="GHEA Grapalat" w:hAnsi="GHEA Grapalat"/>
              </w:rPr>
            </w:pPr>
            <w:r>
              <w:rPr>
                <w:rFonts w:ascii="GHEA Grapalat" w:hAnsi="GHEA Grapalat"/>
              </w:rPr>
              <w:t>16.</w:t>
            </w:r>
            <w:r>
              <w:rPr>
                <w:rFonts w:ascii="GHEA Grapalat" w:hAnsi="GHEA Grapalat"/>
              </w:rPr>
              <w:tab/>
              <w:t>Валюта (прописью и по коду):</w:t>
            </w:r>
          </w:p>
        </w:tc>
      </w:tr>
      <w:tr w:rsidR="00BD56E4" w14:paraId="3751397F" w14:textId="77777777" w:rsidTr="00BD56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3308453" w14:textId="77777777" w:rsidR="00BD56E4" w:rsidRDefault="00BD56E4">
            <w:pPr>
              <w:widowControl w:val="0"/>
              <w:tabs>
                <w:tab w:val="left" w:pos="855"/>
              </w:tabs>
              <w:spacing w:after="160"/>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исполнения договора)</w:t>
            </w:r>
          </w:p>
        </w:tc>
      </w:tr>
      <w:tr w:rsidR="00BD56E4" w14:paraId="1D63EDDE" w14:textId="77777777" w:rsidTr="00BD56E4">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421792B4" w14:textId="77777777" w:rsidR="00BD56E4" w:rsidRDefault="00BD56E4">
            <w:pPr>
              <w:widowControl w:val="0"/>
              <w:tabs>
                <w:tab w:val="left" w:pos="855"/>
              </w:tabs>
              <w:spacing w:after="160"/>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56E4" w14:paraId="7AA6A2EC" w14:textId="77777777" w:rsidTr="00BD56E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A91566" w14:textId="77777777" w:rsidR="00BD56E4" w:rsidRDefault="00BD56E4">
            <w:pPr>
              <w:widowControl w:val="0"/>
              <w:tabs>
                <w:tab w:val="left" w:pos="855"/>
              </w:tabs>
              <w:spacing w:after="160"/>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BD56E4" w14:paraId="59396CEE" w14:textId="77777777" w:rsidTr="00BD56E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5C532C4" w14:textId="77777777" w:rsidR="00BD56E4" w:rsidRDefault="00BD56E4">
            <w:pPr>
              <w:widowControl w:val="0"/>
              <w:tabs>
                <w:tab w:val="left" w:pos="855"/>
              </w:tabs>
              <w:spacing w:after="160"/>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BD56E4" w14:paraId="32336ACD" w14:textId="77777777" w:rsidTr="00BD56E4">
        <w:trPr>
          <w:trHeight w:val="2194"/>
        </w:trPr>
        <w:tc>
          <w:tcPr>
            <w:tcW w:w="5616" w:type="dxa"/>
            <w:tcBorders>
              <w:top w:val="nil"/>
              <w:left w:val="single" w:sz="4" w:space="0" w:color="auto"/>
              <w:bottom w:val="single" w:sz="4" w:space="0" w:color="auto"/>
              <w:right w:val="single" w:sz="4" w:space="0" w:color="auto"/>
            </w:tcBorders>
            <w:noWrap/>
            <w:vAlign w:val="bottom"/>
          </w:tcPr>
          <w:p w14:paraId="0B14DD9A" w14:textId="77777777" w:rsidR="00BD56E4" w:rsidRDefault="00BD56E4">
            <w:pPr>
              <w:widowControl w:val="0"/>
              <w:tabs>
                <w:tab w:val="left" w:pos="851"/>
              </w:tabs>
              <w:spacing w:after="160"/>
              <w:rPr>
                <w:rFonts w:ascii="GHEA Grapalat" w:hAnsi="GHEA Grapalat" w:cs="Sylfaen"/>
              </w:rPr>
            </w:pPr>
            <w:r>
              <w:rPr>
                <w:rFonts w:ascii="GHEA Grapalat" w:hAnsi="GHEA Grapalat"/>
              </w:rPr>
              <w:t>22.а.</w:t>
            </w:r>
            <w:r>
              <w:rPr>
                <w:rFonts w:ascii="GHEA Grapalat" w:hAnsi="GHEA Grapalat"/>
              </w:rPr>
              <w:tab/>
              <w:t>Подписи бенефициара</w:t>
            </w:r>
          </w:p>
          <w:p w14:paraId="3A860914" w14:textId="77777777" w:rsidR="00BD56E4" w:rsidRDefault="00BD56E4">
            <w:pPr>
              <w:widowControl w:val="0"/>
              <w:spacing w:after="160"/>
              <w:rPr>
                <w:rFonts w:ascii="GHEA Grapalat" w:hAnsi="GHEA Grapalat" w:cs="Sylfaen"/>
              </w:rPr>
            </w:pPr>
          </w:p>
          <w:p w14:paraId="43171D95" w14:textId="77777777" w:rsidR="00BD56E4" w:rsidRDefault="00BD56E4">
            <w:pPr>
              <w:widowControl w:val="0"/>
              <w:spacing w:after="160"/>
              <w:jc w:val="right"/>
              <w:rPr>
                <w:rFonts w:ascii="GHEA Grapalat" w:hAnsi="GHEA Grapalat" w:cs="Tahoma"/>
              </w:rPr>
            </w:pPr>
            <w:r>
              <w:rPr>
                <w:rFonts w:ascii="GHEA Grapalat" w:hAnsi="GHEA Grapalat"/>
              </w:rPr>
              <w:t>/____________________/</w:t>
            </w:r>
          </w:p>
          <w:p w14:paraId="68D6A462" w14:textId="77777777" w:rsidR="00BD56E4" w:rsidRDefault="00BD56E4">
            <w:pPr>
              <w:widowControl w:val="0"/>
              <w:spacing w:after="160"/>
              <w:rPr>
                <w:rFonts w:ascii="GHEA Grapalat" w:hAnsi="GHEA Grapalat" w:cs="Sylfaen"/>
              </w:rPr>
            </w:pPr>
          </w:p>
          <w:p w14:paraId="0D6D39D8" w14:textId="77777777" w:rsidR="00BD56E4" w:rsidRDefault="00BD56E4">
            <w:pPr>
              <w:widowControl w:val="0"/>
              <w:spacing w:after="160"/>
              <w:jc w:val="right"/>
              <w:rPr>
                <w:rFonts w:ascii="GHEA Grapalat" w:hAnsi="GHEA Grapalat" w:cs="Sylfaen"/>
              </w:rPr>
            </w:pPr>
            <w:r>
              <w:rPr>
                <w:rFonts w:ascii="GHEA Grapalat" w:hAnsi="GHEA Grapalat"/>
              </w:rPr>
              <w:t>/____________________/</w:t>
            </w:r>
          </w:p>
          <w:p w14:paraId="3250B8B6" w14:textId="77777777" w:rsidR="00BD56E4" w:rsidRDefault="00BD56E4">
            <w:pPr>
              <w:widowControl w:val="0"/>
              <w:spacing w:after="160"/>
              <w:rPr>
                <w:rFonts w:ascii="GHEA Grapalat" w:hAnsi="GHEA Grapalat" w:cs="Sylfaen"/>
              </w:rPr>
            </w:pPr>
          </w:p>
          <w:p w14:paraId="5DCADC28" w14:textId="77777777" w:rsidR="00BD56E4" w:rsidRDefault="00BD56E4">
            <w:pPr>
              <w:widowControl w:val="0"/>
              <w:tabs>
                <w:tab w:val="left" w:pos="4545"/>
              </w:tabs>
              <w:spacing w:after="160"/>
              <w:rPr>
                <w:rFonts w:ascii="GHEA Grapalat" w:hAnsi="GHEA Grapalat" w:cs="Sylfaen"/>
              </w:rPr>
            </w:pPr>
            <w:r>
              <w:rPr>
                <w:rFonts w:ascii="GHEA Grapalat" w:hAnsi="GHEA Grapalat"/>
              </w:rPr>
              <w:t>22.б.</w:t>
            </w:r>
            <w:r>
              <w:rPr>
                <w:rFonts w:ascii="GHEA Grapalat" w:hAnsi="GHEA Grapalat"/>
              </w:rPr>
              <w:tab/>
              <w:t>М. П.</w:t>
            </w:r>
          </w:p>
          <w:p w14:paraId="4A6CD3A8" w14:textId="77777777" w:rsidR="00BD56E4" w:rsidRDefault="00BD56E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C00A7CD" w14:textId="77777777" w:rsidR="00BD56E4" w:rsidRDefault="00BD56E4">
            <w:pPr>
              <w:widowControl w:val="0"/>
              <w:tabs>
                <w:tab w:val="left" w:pos="905"/>
              </w:tabs>
              <w:spacing w:after="160"/>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50324029" w14:textId="77777777" w:rsidR="00BD56E4" w:rsidRDefault="00BD56E4">
            <w:pPr>
              <w:widowControl w:val="0"/>
              <w:spacing w:after="160"/>
              <w:rPr>
                <w:rFonts w:ascii="GHEA Grapalat" w:hAnsi="GHEA Grapalat" w:cs="Sylfaen"/>
              </w:rPr>
            </w:pPr>
          </w:p>
          <w:p w14:paraId="32D432D2" w14:textId="77777777" w:rsidR="00BD56E4" w:rsidRDefault="00BD56E4">
            <w:pPr>
              <w:widowControl w:val="0"/>
              <w:spacing w:after="160"/>
              <w:jc w:val="right"/>
              <w:rPr>
                <w:rFonts w:ascii="GHEA Grapalat" w:hAnsi="GHEA Grapalat" w:cs="Sylfaen"/>
              </w:rPr>
            </w:pPr>
            <w:r>
              <w:rPr>
                <w:rFonts w:ascii="GHEA Grapalat" w:hAnsi="GHEA Grapalat"/>
              </w:rPr>
              <w:t>/____________________/</w:t>
            </w:r>
          </w:p>
          <w:p w14:paraId="11AE7889" w14:textId="77777777" w:rsidR="00BD56E4" w:rsidRDefault="00BD56E4">
            <w:pPr>
              <w:widowControl w:val="0"/>
              <w:spacing w:after="160"/>
              <w:jc w:val="right"/>
              <w:rPr>
                <w:rFonts w:ascii="GHEA Grapalat" w:hAnsi="GHEA Grapalat" w:cs="Tahoma"/>
              </w:rPr>
            </w:pPr>
          </w:p>
          <w:p w14:paraId="6D52D5DE" w14:textId="77777777" w:rsidR="00BD56E4" w:rsidRDefault="00BD56E4">
            <w:pPr>
              <w:widowControl w:val="0"/>
              <w:spacing w:after="160"/>
              <w:jc w:val="right"/>
              <w:rPr>
                <w:rFonts w:ascii="GHEA Grapalat" w:hAnsi="GHEA Grapalat" w:cs="Sylfaen"/>
              </w:rPr>
            </w:pPr>
            <w:r>
              <w:rPr>
                <w:rFonts w:ascii="GHEA Grapalat" w:hAnsi="GHEA Grapalat"/>
              </w:rPr>
              <w:t>/____________________/</w:t>
            </w:r>
          </w:p>
          <w:p w14:paraId="1DE38509" w14:textId="77777777" w:rsidR="00BD56E4" w:rsidRDefault="00BD56E4">
            <w:pPr>
              <w:widowControl w:val="0"/>
              <w:spacing w:after="160"/>
              <w:rPr>
                <w:rFonts w:ascii="GHEA Grapalat" w:hAnsi="GHEA Grapalat" w:cs="Sylfaen"/>
              </w:rPr>
            </w:pPr>
          </w:p>
          <w:p w14:paraId="3C736696" w14:textId="77777777" w:rsidR="00BD56E4" w:rsidRDefault="00BD56E4">
            <w:pPr>
              <w:widowControl w:val="0"/>
              <w:tabs>
                <w:tab w:val="left" w:pos="4539"/>
              </w:tabs>
              <w:spacing w:after="160"/>
              <w:rPr>
                <w:rFonts w:ascii="GHEA Grapalat" w:hAnsi="GHEA Grapalat" w:cs="Sylfaen"/>
              </w:rPr>
            </w:pPr>
            <w:r>
              <w:rPr>
                <w:rFonts w:ascii="GHEA Grapalat" w:hAnsi="GHEA Grapalat"/>
              </w:rPr>
              <w:t>21.б.</w:t>
            </w:r>
            <w:r>
              <w:rPr>
                <w:rFonts w:ascii="GHEA Grapalat" w:hAnsi="GHEA Grapalat"/>
              </w:rPr>
              <w:tab/>
              <w:t>М. П.</w:t>
            </w:r>
          </w:p>
        </w:tc>
      </w:tr>
      <w:tr w:rsidR="00BD56E4" w14:paraId="04B68D46" w14:textId="77777777" w:rsidTr="00BD56E4">
        <w:trPr>
          <w:trHeight w:val="2194"/>
        </w:trPr>
        <w:tc>
          <w:tcPr>
            <w:tcW w:w="5616" w:type="dxa"/>
            <w:tcBorders>
              <w:top w:val="single" w:sz="4" w:space="0" w:color="auto"/>
              <w:left w:val="single" w:sz="4" w:space="0" w:color="auto"/>
              <w:bottom w:val="nil"/>
              <w:right w:val="single" w:sz="4" w:space="0" w:color="auto"/>
            </w:tcBorders>
            <w:noWrap/>
            <w:vAlign w:val="bottom"/>
          </w:tcPr>
          <w:p w14:paraId="7994F9EF" w14:textId="77777777" w:rsidR="00BD56E4" w:rsidRDefault="00BD56E4">
            <w:pPr>
              <w:widowControl w:val="0"/>
              <w:spacing w:after="160"/>
              <w:rPr>
                <w:rFonts w:ascii="GHEA Grapalat" w:hAnsi="GHEA Grapalat" w:cs="Tahoma"/>
              </w:rPr>
            </w:pPr>
            <w:r>
              <w:rPr>
                <w:rFonts w:ascii="GHEA Grapalat" w:hAnsi="GHEA Grapalat"/>
              </w:rPr>
              <w:lastRenderedPageBreak/>
              <w:t>24.а.</w:t>
            </w:r>
            <w:r>
              <w:rPr>
                <w:rFonts w:ascii="GHEA Grapalat" w:hAnsi="GHEA Grapalat"/>
              </w:rPr>
              <w:tab/>
              <w:t xml:space="preserve"> Обслуживающая бенефициара финансовая организация </w:t>
            </w:r>
          </w:p>
          <w:p w14:paraId="63454041" w14:textId="77777777" w:rsidR="00BD56E4" w:rsidRDefault="00BD56E4">
            <w:pPr>
              <w:widowControl w:val="0"/>
              <w:spacing w:after="160"/>
              <w:rPr>
                <w:rFonts w:ascii="GHEA Grapalat" w:hAnsi="GHEA Grapalat"/>
              </w:rPr>
            </w:pPr>
          </w:p>
          <w:p w14:paraId="72BEF652" w14:textId="77777777" w:rsidR="00BD56E4" w:rsidRDefault="00BD56E4">
            <w:pPr>
              <w:widowControl w:val="0"/>
              <w:jc w:val="right"/>
              <w:rPr>
                <w:rFonts w:ascii="GHEA Grapalat" w:hAnsi="GHEA Grapalat" w:cs="Tahoma"/>
              </w:rPr>
            </w:pPr>
            <w:r>
              <w:rPr>
                <w:rFonts w:ascii="GHEA Grapalat" w:hAnsi="GHEA Grapalat"/>
              </w:rPr>
              <w:t>/____________________/</w:t>
            </w:r>
          </w:p>
          <w:p w14:paraId="22FC9988" w14:textId="77777777" w:rsidR="00BD56E4" w:rsidRDefault="00BD56E4">
            <w:pPr>
              <w:widowControl w:val="0"/>
              <w:spacing w:after="160"/>
              <w:ind w:left="3828" w:right="13"/>
              <w:jc w:val="both"/>
              <w:rPr>
                <w:rFonts w:ascii="GHEA Grapalat" w:hAnsi="GHEA Grapalat" w:cs="Sylfaen"/>
                <w:vertAlign w:val="superscript"/>
              </w:rPr>
            </w:pPr>
            <w:r>
              <w:rPr>
                <w:rFonts w:ascii="GHEA Grapalat" w:hAnsi="GHEA Grapalat"/>
                <w:vertAlign w:val="superscript"/>
              </w:rPr>
              <w:t>подпись/</w:t>
            </w:r>
          </w:p>
          <w:p w14:paraId="4F9AC60E" w14:textId="77777777" w:rsidR="00BD56E4" w:rsidRDefault="00BD56E4">
            <w:pPr>
              <w:widowControl w:val="0"/>
              <w:spacing w:after="160"/>
              <w:rPr>
                <w:rFonts w:ascii="GHEA Grapalat" w:hAnsi="GHEA Grapalat" w:cs="Tahoma"/>
              </w:rPr>
            </w:pPr>
          </w:p>
          <w:p w14:paraId="7FACE425" w14:textId="77777777" w:rsidR="00BD56E4" w:rsidRDefault="00BD56E4">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26B95036" w14:textId="77777777" w:rsidR="00BD56E4" w:rsidRDefault="00BD56E4">
            <w:pPr>
              <w:widowControl w:val="0"/>
              <w:spacing w:after="16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2E46E955" w14:textId="77777777" w:rsidR="00BD56E4" w:rsidRDefault="00BD56E4">
            <w:pPr>
              <w:widowControl w:val="0"/>
              <w:spacing w:after="160"/>
              <w:rPr>
                <w:rFonts w:ascii="GHEA Grapalat" w:hAnsi="GHEA Grapalat" w:cs="Tahoma"/>
              </w:rPr>
            </w:pPr>
          </w:p>
          <w:p w14:paraId="717220D1" w14:textId="77777777" w:rsidR="00BD56E4" w:rsidRDefault="00BD56E4">
            <w:pPr>
              <w:widowControl w:val="0"/>
              <w:jc w:val="right"/>
              <w:rPr>
                <w:rFonts w:ascii="GHEA Grapalat" w:hAnsi="GHEA Grapalat" w:cs="Tahoma"/>
              </w:rPr>
            </w:pPr>
            <w:r>
              <w:rPr>
                <w:rFonts w:ascii="GHEA Grapalat" w:hAnsi="GHEA Grapalat"/>
              </w:rPr>
              <w:t>/____________________/</w:t>
            </w:r>
          </w:p>
          <w:p w14:paraId="4261E1F2" w14:textId="77777777" w:rsidR="00BD56E4" w:rsidRDefault="00BD56E4">
            <w:pPr>
              <w:widowControl w:val="0"/>
              <w:spacing w:after="160"/>
              <w:ind w:right="983"/>
              <w:jc w:val="right"/>
              <w:rPr>
                <w:rFonts w:ascii="GHEA Grapalat" w:hAnsi="GHEA Grapalat" w:cs="Sylfaen"/>
                <w:vertAlign w:val="superscript"/>
              </w:rPr>
            </w:pPr>
            <w:r>
              <w:rPr>
                <w:rFonts w:ascii="GHEA Grapalat" w:hAnsi="GHEA Grapalat"/>
                <w:vertAlign w:val="superscript"/>
              </w:rPr>
              <w:t>/подпись/</w:t>
            </w:r>
          </w:p>
          <w:p w14:paraId="4025C9AB" w14:textId="77777777" w:rsidR="00BD56E4" w:rsidRDefault="00BD56E4">
            <w:pPr>
              <w:widowControl w:val="0"/>
              <w:spacing w:after="160"/>
              <w:rPr>
                <w:rFonts w:ascii="GHEA Grapalat" w:hAnsi="GHEA Grapalat" w:cs="Arial"/>
              </w:rPr>
            </w:pPr>
          </w:p>
        </w:tc>
      </w:tr>
      <w:tr w:rsidR="00BD56E4" w14:paraId="6FC885E5" w14:textId="77777777" w:rsidTr="00BD56E4">
        <w:trPr>
          <w:trHeight w:val="2194"/>
        </w:trPr>
        <w:tc>
          <w:tcPr>
            <w:tcW w:w="5616" w:type="dxa"/>
            <w:tcBorders>
              <w:top w:val="nil"/>
              <w:left w:val="single" w:sz="4" w:space="0" w:color="auto"/>
              <w:bottom w:val="single" w:sz="4" w:space="0" w:color="auto"/>
              <w:right w:val="single" w:sz="4" w:space="0" w:color="auto"/>
            </w:tcBorders>
            <w:noWrap/>
            <w:vAlign w:val="bottom"/>
          </w:tcPr>
          <w:p w14:paraId="6A567C56" w14:textId="77777777" w:rsidR="00BD56E4" w:rsidRDefault="00BD56E4">
            <w:pPr>
              <w:widowControl w:val="0"/>
              <w:tabs>
                <w:tab w:val="left" w:pos="4678"/>
              </w:tabs>
              <w:spacing w:after="160"/>
              <w:rPr>
                <w:rFonts w:ascii="GHEA Grapalat" w:hAnsi="GHEA Grapalat" w:cs="Sylfaen"/>
              </w:rPr>
            </w:pPr>
            <w:r>
              <w:rPr>
                <w:rFonts w:ascii="GHEA Grapalat" w:hAnsi="GHEA Grapalat"/>
              </w:rPr>
              <w:t>24.б.</w:t>
            </w:r>
            <w:r>
              <w:rPr>
                <w:rFonts w:ascii="GHEA Grapalat" w:hAnsi="GHEA Grapalat"/>
              </w:rPr>
              <w:tab/>
              <w:t>М. П.</w:t>
            </w:r>
          </w:p>
          <w:p w14:paraId="12ECDB24" w14:textId="77777777" w:rsidR="00BD56E4" w:rsidRDefault="00BD56E4">
            <w:pPr>
              <w:widowControl w:val="0"/>
              <w:spacing w:after="160"/>
              <w:rPr>
                <w:rFonts w:ascii="GHEA Grapalat" w:hAnsi="GHEA Grapalat" w:cs="Sylfaen"/>
              </w:rPr>
            </w:pPr>
          </w:p>
          <w:p w14:paraId="239FBD23" w14:textId="77777777" w:rsidR="00BD56E4" w:rsidRDefault="00BD56E4">
            <w:pPr>
              <w:widowControl w:val="0"/>
              <w:spacing w:after="16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2279F03" w14:textId="77777777" w:rsidR="00BD56E4" w:rsidRDefault="00BD56E4">
            <w:pPr>
              <w:widowControl w:val="0"/>
              <w:tabs>
                <w:tab w:val="left" w:pos="4554"/>
              </w:tabs>
              <w:spacing w:after="160"/>
              <w:rPr>
                <w:rFonts w:ascii="GHEA Grapalat" w:hAnsi="GHEA Grapalat" w:cs="Sylfaen"/>
              </w:rPr>
            </w:pPr>
            <w:r>
              <w:rPr>
                <w:rFonts w:ascii="GHEA Grapalat" w:hAnsi="GHEA Grapalat"/>
              </w:rPr>
              <w:t>23.б.</w:t>
            </w:r>
            <w:r>
              <w:rPr>
                <w:rFonts w:ascii="GHEA Grapalat" w:hAnsi="GHEA Grapalat"/>
              </w:rPr>
              <w:tab/>
              <w:t>М. П.</w:t>
            </w:r>
          </w:p>
          <w:p w14:paraId="050C11E2" w14:textId="77777777" w:rsidR="00BD56E4" w:rsidRDefault="00BD56E4">
            <w:pPr>
              <w:widowControl w:val="0"/>
              <w:spacing w:after="160"/>
              <w:rPr>
                <w:rFonts w:ascii="GHEA Grapalat" w:hAnsi="GHEA Grapalat"/>
              </w:rPr>
            </w:pPr>
          </w:p>
          <w:p w14:paraId="3B16ABC5" w14:textId="77777777" w:rsidR="00BD56E4" w:rsidRDefault="00BD56E4">
            <w:pPr>
              <w:widowControl w:val="0"/>
              <w:spacing w:after="160"/>
              <w:jc w:val="right"/>
              <w:rPr>
                <w:rFonts w:ascii="GHEA Grapalat" w:hAnsi="GHEA Grapalat" w:cs="Sylfaen"/>
              </w:rPr>
            </w:pPr>
            <w:r>
              <w:rPr>
                <w:rFonts w:ascii="GHEA Grapalat" w:hAnsi="GHEA Grapalat"/>
              </w:rPr>
              <w:t>23.в Дата исполнения: "___" ___ 20___г.</w:t>
            </w:r>
          </w:p>
        </w:tc>
      </w:tr>
    </w:tbl>
    <w:p w14:paraId="7AC5A084" w14:textId="77777777" w:rsidR="00BD56E4" w:rsidRDefault="00BD56E4" w:rsidP="00BD56E4">
      <w:pPr>
        <w:widowControl w:val="0"/>
        <w:spacing w:after="160"/>
        <w:jc w:val="center"/>
        <w:rPr>
          <w:rFonts w:ascii="GHEA Grapalat" w:hAnsi="GHEA Grapalat" w:cs="Sylfaen"/>
        </w:rPr>
      </w:pPr>
    </w:p>
    <w:p w14:paraId="0AABF1C0" w14:textId="77777777" w:rsidR="00BD56E4" w:rsidRDefault="00BD56E4" w:rsidP="00BD56E4">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16607BA" w14:textId="77777777" w:rsidR="00BD56E4" w:rsidRDefault="00BD56E4" w:rsidP="00BD56E4">
      <w:pPr>
        <w:rPr>
          <w:rFonts w:ascii="GHEA Grapalat" w:hAnsi="GHEA Grapalat" w:cs="Sylfaen"/>
        </w:rPr>
      </w:pPr>
      <w:r>
        <w:rPr>
          <w:rFonts w:ascii="GHEA Grapalat" w:hAnsi="GHEA Grapalat" w:cs="Sylfaen"/>
        </w:rPr>
        <w:br w:type="page"/>
      </w:r>
    </w:p>
    <w:p w14:paraId="42432E28" w14:textId="77777777" w:rsidR="00BD56E4" w:rsidRDefault="00BD56E4" w:rsidP="00BD56E4">
      <w:pPr>
        <w:widowControl w:val="0"/>
        <w:spacing w:after="16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D56E4" w14:paraId="75528F08" w14:textId="77777777" w:rsidTr="00BD56E4">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64E883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DCCFA41"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2BA959A5"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Наличие указанного поля/</w:t>
            </w:r>
          </w:p>
          <w:p w14:paraId="1AE0D41A"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3E35B606"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2D94D015"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40FF8F8B"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Сторона,</w:t>
            </w:r>
          </w:p>
          <w:p w14:paraId="2732A023"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 xml:space="preserve">заполняющая реквизит </w:t>
            </w:r>
          </w:p>
          <w:p w14:paraId="5C3633FB"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бенефициар или плательщик</w:t>
            </w:r>
          </w:p>
          <w:p w14:paraId="26751926"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(в связи с процессом закупки)</w:t>
            </w:r>
          </w:p>
        </w:tc>
      </w:tr>
      <w:tr w:rsidR="00BD56E4" w14:paraId="43048BA2" w14:textId="77777777" w:rsidTr="00BD56E4">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462A00"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DC64B31"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B3F871E"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5F2F6E73"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39AD28D7" w14:textId="77777777" w:rsidR="00BD56E4" w:rsidRDefault="00BD56E4">
            <w:pPr>
              <w:widowControl w:val="0"/>
              <w:spacing w:after="120"/>
              <w:jc w:val="center"/>
              <w:rPr>
                <w:rFonts w:ascii="GHEA Grapalat" w:hAnsi="GHEA Grapalat"/>
                <w:b/>
                <w:sz w:val="18"/>
                <w:szCs w:val="18"/>
              </w:rPr>
            </w:pPr>
            <w:r>
              <w:rPr>
                <w:rFonts w:ascii="GHEA Grapalat" w:hAnsi="GHEA Grapalat"/>
                <w:b/>
                <w:sz w:val="18"/>
                <w:szCs w:val="18"/>
              </w:rPr>
              <w:t>5</w:t>
            </w:r>
          </w:p>
        </w:tc>
      </w:tr>
      <w:tr w:rsidR="00BD56E4" w14:paraId="72996A61"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6DA34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291E14C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020F769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645ABC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9DC46E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BD56E4" w14:paraId="4922A603"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92F03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5A174EAB" w14:textId="77777777" w:rsidR="00BD56E4" w:rsidRDefault="00BD56E4">
            <w:pPr>
              <w:widowControl w:val="0"/>
              <w:spacing w:after="12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4B31CF4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0EA1A3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FFC324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BD56E4" w14:paraId="70502DA1"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147AC7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45B00FDF" w14:textId="77777777" w:rsidR="00BD56E4" w:rsidRDefault="00BD56E4">
            <w:pPr>
              <w:widowControl w:val="0"/>
              <w:spacing w:after="12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0E5DB22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881B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7EE46958" w14:textId="77777777" w:rsidR="00BD56E4" w:rsidRDefault="00BD56E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1BAA537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D56E4" w14:paraId="603CADBA"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EF364E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6A7410F2" w14:textId="77777777" w:rsidR="00BD56E4" w:rsidRDefault="00BD56E4">
            <w:pPr>
              <w:widowControl w:val="0"/>
              <w:spacing w:after="12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1BAF1E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DDEFA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0C40766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00AFA9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4CBF978A"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E192D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72CBD70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10581A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B4C00F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4DCD018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4A10C064"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D2575A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511E7BE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985163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1B294D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5B042FC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4AA8D56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5FAFBCBF"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FB1979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5B115ED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4700FA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A14962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22D19AB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28D63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639C3201"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3E8DC6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hideMark/>
          </w:tcPr>
          <w:p w14:paraId="475B4BC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47709B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5BC144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0B6207F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4AD835F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6AD0A614"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A373D4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37DD9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E3C8DE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41C723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6255A02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09ED2C7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BD56E4" w14:paraId="5CE4A047"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8031F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0E09D5B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A592A3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9B5848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03AA154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2EFDE27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 заполняется)</w:t>
            </w:r>
          </w:p>
        </w:tc>
      </w:tr>
      <w:tr w:rsidR="00BD56E4" w14:paraId="674BA578"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9E5A97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0AA34D1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5D145C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86F5FC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23BB1A4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BEB273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BD56E4" w14:paraId="2171EA65"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C17D38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191B6B5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4BF2AFE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852A74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5E731E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BD56E4" w14:paraId="20F577F3"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A39F41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0C56EB0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D844ED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7D1E81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2AC0E38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44E504C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BD56E4" w14:paraId="59B9F812"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407727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2CBEA96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297699E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5FB34E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5129FAD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5288809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BD56E4" w14:paraId="326A07B3"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E6EB4D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081D527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67F139F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C4A261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33A49E1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4D50DE3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 заполняется и не применяется)</w:t>
            </w:r>
          </w:p>
        </w:tc>
      </w:tr>
      <w:tr w:rsidR="00BD56E4" w14:paraId="62F6FDB3"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8B6337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70E078F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6E8CE8A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EC5472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614659F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rsidR="00BD56E4" w14:paraId="658D7B4F"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6F9E1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D11691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FF99E2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6350F3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В обязательном порядке заполняются слова "для обеспечения исполнения </w:t>
            </w:r>
            <w:r>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hideMark/>
          </w:tcPr>
          <w:p w14:paraId="6C96858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 xml:space="preserve">заранее заполняется бенефициаром — по </w:t>
            </w:r>
            <w:r>
              <w:rPr>
                <w:rFonts w:ascii="GHEA Grapalat" w:hAnsi="GHEA Grapalat"/>
                <w:sz w:val="18"/>
                <w:szCs w:val="18"/>
              </w:rPr>
              <w:lastRenderedPageBreak/>
              <w:t>приглашению</w:t>
            </w:r>
          </w:p>
        </w:tc>
      </w:tr>
      <w:tr w:rsidR="00BD56E4" w14:paraId="271F0AE4"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FC07BD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hideMark/>
          </w:tcPr>
          <w:p w14:paraId="165C91E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856CCE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4FF55F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4290D5F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496E4A2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w:t>
            </w:r>
          </w:p>
        </w:tc>
      </w:tr>
      <w:tr w:rsidR="00BD56E4" w14:paraId="00CE1A91"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CF18F1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0A0A488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478D5CA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52844F1" w14:textId="77777777" w:rsidR="00BD56E4" w:rsidRDefault="00BD56E4">
            <w:pPr>
              <w:widowControl w:val="0"/>
              <w:spacing w:after="120"/>
              <w:jc w:val="center"/>
              <w:rPr>
                <w:rFonts w:ascii="GHEA Grapalat" w:hAnsi="GHEA Grapalat" w:cs="Sylfaen"/>
                <w:sz w:val="18"/>
                <w:szCs w:val="18"/>
              </w:rPr>
            </w:pPr>
            <w:r>
              <w:rPr>
                <w:rFonts w:ascii="GHEA Grapalat" w:hAnsi="GHEA Grapalat"/>
                <w:sz w:val="18"/>
                <w:szCs w:val="18"/>
              </w:rPr>
              <w:t xml:space="preserve">обязательно </w:t>
            </w:r>
          </w:p>
          <w:p w14:paraId="44E995F6" w14:textId="77777777" w:rsidR="00BD56E4" w:rsidRDefault="00BD56E4">
            <w:pPr>
              <w:widowControl w:val="0"/>
              <w:spacing w:after="12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платеж", </w:t>
            </w:r>
          </w:p>
          <w:p w14:paraId="502AD1F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15C6A5A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заранее заполняется бенефициаром </w:t>
            </w:r>
          </w:p>
        </w:tc>
      </w:tr>
      <w:tr w:rsidR="00BD56E4" w14:paraId="720D158B"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DDDDBC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4346515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7BAB645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3694A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3DF2E74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AA033D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5EF181C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w:t>
            </w:r>
          </w:p>
        </w:tc>
      </w:tr>
      <w:tr w:rsidR="00BD56E4" w14:paraId="26E426D9"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007CA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5CBB79A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F37955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26862D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69A4120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5654FE3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15A99C7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BD56E4" w14:paraId="435647C6"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30D5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05140A3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CD8B59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C863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6B75530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при наличии печати, когда </w:t>
            </w:r>
            <w:r>
              <w:rPr>
                <w:rFonts w:ascii="GHEA Grapalat" w:hAnsi="GHEA Grapalat"/>
                <w:sz w:val="18"/>
                <w:szCs w:val="18"/>
              </w:rPr>
              <w:lastRenderedPageBreak/>
              <w:t>плательщик представляет Требование в бумажной форме</w:t>
            </w:r>
          </w:p>
          <w:p w14:paraId="0EFF2117" w14:textId="77777777" w:rsidR="00BD56E4" w:rsidRDefault="00BD56E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CA5386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 xml:space="preserve">скрепляется печатью плательщика </w:t>
            </w:r>
          </w:p>
          <w:p w14:paraId="1971F1C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при представлении в бумажной форме</w:t>
            </w:r>
          </w:p>
        </w:tc>
      </w:tr>
      <w:tr w:rsidR="00BD56E4" w14:paraId="2F019B56"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0C4BE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hideMark/>
          </w:tcPr>
          <w:p w14:paraId="52C88FA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33B85A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D835A4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432AD39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5D054A5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подписывается бенефициаром</w:t>
            </w:r>
          </w:p>
        </w:tc>
      </w:tr>
      <w:tr w:rsidR="00BD56E4" w14:paraId="37C028F3"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B100C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007746D5"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AE514F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161714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52430B8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711F15D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50967981"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BD56E4" w14:paraId="6C00EFC9"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EFB902"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44996D8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4D0C7C4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309C47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58C37E1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C94FA2" w14:textId="77777777" w:rsidR="00BD56E4" w:rsidRDefault="00BD56E4">
            <w:pPr>
              <w:widowControl w:val="0"/>
              <w:spacing w:after="120"/>
              <w:jc w:val="center"/>
              <w:rPr>
                <w:rFonts w:ascii="GHEA Grapalat" w:hAnsi="GHEA Grapalat"/>
                <w:sz w:val="18"/>
                <w:szCs w:val="18"/>
              </w:rPr>
            </w:pPr>
          </w:p>
        </w:tc>
      </w:tr>
      <w:tr w:rsidR="00BD56E4" w14:paraId="6BD2925D"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AFBEE7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DF88CE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3343020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CB21E5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4842A7E0"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2F2606" w14:textId="77777777" w:rsidR="00BD56E4" w:rsidRDefault="00BD56E4">
            <w:pPr>
              <w:widowControl w:val="0"/>
              <w:spacing w:after="120"/>
              <w:jc w:val="center"/>
              <w:rPr>
                <w:rFonts w:ascii="GHEA Grapalat" w:hAnsi="GHEA Grapalat"/>
                <w:sz w:val="18"/>
                <w:szCs w:val="18"/>
              </w:rPr>
            </w:pPr>
          </w:p>
        </w:tc>
      </w:tr>
      <w:tr w:rsidR="00BD56E4" w14:paraId="71F596A7"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845DFF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7BAEBD7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A71574"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9EF0F56"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p w14:paraId="032C040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AA33358" w14:textId="77777777" w:rsidR="00BD56E4" w:rsidRDefault="00BD56E4">
            <w:pPr>
              <w:widowControl w:val="0"/>
              <w:spacing w:after="120"/>
              <w:jc w:val="center"/>
              <w:rPr>
                <w:rFonts w:ascii="GHEA Grapalat" w:hAnsi="GHEA Grapalat"/>
                <w:sz w:val="18"/>
                <w:szCs w:val="18"/>
              </w:rPr>
            </w:pPr>
          </w:p>
        </w:tc>
      </w:tr>
      <w:tr w:rsidR="00BD56E4" w14:paraId="50F52915"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A173C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4DE3CE3F"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76C13D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841E77C"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235A6BB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E34C5B" w14:textId="77777777" w:rsidR="00BD56E4" w:rsidRDefault="00BD56E4">
            <w:pPr>
              <w:widowControl w:val="0"/>
              <w:spacing w:after="120"/>
              <w:jc w:val="center"/>
              <w:rPr>
                <w:rFonts w:ascii="GHEA Grapalat" w:hAnsi="GHEA Grapalat"/>
                <w:sz w:val="18"/>
                <w:szCs w:val="18"/>
              </w:rPr>
            </w:pPr>
          </w:p>
        </w:tc>
      </w:tr>
      <w:tr w:rsidR="00BD56E4" w14:paraId="2D3A838E"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35E54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76AA3FD7"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C6013E3"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CE7E42E"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37295DC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90057F1" w14:textId="77777777" w:rsidR="00BD56E4" w:rsidRDefault="00BD56E4">
            <w:pPr>
              <w:widowControl w:val="0"/>
              <w:spacing w:after="120"/>
              <w:jc w:val="center"/>
              <w:rPr>
                <w:rFonts w:ascii="GHEA Grapalat" w:hAnsi="GHEA Grapalat"/>
                <w:sz w:val="18"/>
                <w:szCs w:val="18"/>
              </w:rPr>
            </w:pPr>
          </w:p>
        </w:tc>
      </w:tr>
      <w:tr w:rsidR="00BD56E4" w14:paraId="5163ED3D" w14:textId="77777777" w:rsidTr="00BD56E4">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D5B19B"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hideMark/>
          </w:tcPr>
          <w:p w14:paraId="790B6B09"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46162F68"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C257B6D"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24FCEBDA" w14:textId="77777777" w:rsidR="00BD56E4" w:rsidRDefault="00BD56E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F0C937" w14:textId="77777777" w:rsidR="00BD56E4" w:rsidRDefault="00BD56E4">
            <w:pPr>
              <w:widowControl w:val="0"/>
              <w:spacing w:after="120"/>
              <w:jc w:val="center"/>
              <w:rPr>
                <w:rFonts w:ascii="GHEA Grapalat" w:hAnsi="GHEA Grapalat"/>
                <w:sz w:val="18"/>
                <w:szCs w:val="18"/>
              </w:rPr>
            </w:pPr>
          </w:p>
        </w:tc>
      </w:tr>
    </w:tbl>
    <w:p w14:paraId="01912816" w14:textId="77777777" w:rsidR="00BD56E4" w:rsidRDefault="00BD56E4" w:rsidP="00BD56E4">
      <w:pPr>
        <w:widowControl w:val="0"/>
        <w:spacing w:after="160"/>
        <w:ind w:left="567" w:right="565"/>
        <w:jc w:val="center"/>
        <w:rPr>
          <w:rFonts w:ascii="GHEA Grapalat" w:hAnsi="GHEA Grapalat"/>
          <w:b/>
        </w:rPr>
      </w:pPr>
    </w:p>
    <w:p w14:paraId="38BB8F30" w14:textId="77777777" w:rsidR="00BD56E4" w:rsidRDefault="00BD56E4" w:rsidP="00BD56E4">
      <w:pPr>
        <w:widowControl w:val="0"/>
        <w:spacing w:after="160"/>
        <w:ind w:left="567" w:right="565"/>
        <w:jc w:val="center"/>
        <w:rPr>
          <w:rFonts w:ascii="GHEA Grapalat" w:hAnsi="GHEA Grapalat"/>
          <w:b/>
        </w:rPr>
      </w:pPr>
    </w:p>
    <w:p w14:paraId="0E70EAF3" w14:textId="77777777" w:rsidR="00BD56E4" w:rsidRDefault="00BD56E4" w:rsidP="00BD56E4">
      <w:pPr>
        <w:widowControl w:val="0"/>
        <w:spacing w:after="160"/>
        <w:ind w:left="567" w:right="565"/>
        <w:jc w:val="center"/>
        <w:rPr>
          <w:rFonts w:ascii="GHEA Grapalat" w:hAnsi="GHEA Grapalat"/>
          <w:b/>
        </w:rPr>
      </w:pPr>
    </w:p>
    <w:p w14:paraId="1CF2284C" w14:textId="77777777" w:rsidR="00BD56E4" w:rsidRDefault="00BD56E4" w:rsidP="00BD56E4">
      <w:pPr>
        <w:widowControl w:val="0"/>
        <w:spacing w:after="160"/>
        <w:ind w:left="567" w:right="565"/>
        <w:jc w:val="center"/>
        <w:rPr>
          <w:rFonts w:ascii="GHEA Grapalat" w:hAnsi="GHEA Grapalat"/>
          <w:b/>
        </w:rPr>
      </w:pPr>
    </w:p>
    <w:p w14:paraId="1100B20C" w14:textId="77777777" w:rsidR="00BD56E4" w:rsidRDefault="00BD56E4" w:rsidP="00BD56E4">
      <w:pPr>
        <w:widowControl w:val="0"/>
        <w:spacing w:after="160"/>
        <w:ind w:left="567" w:right="565"/>
        <w:jc w:val="center"/>
        <w:rPr>
          <w:rFonts w:ascii="GHEA Grapalat" w:hAnsi="GHEA Grapalat"/>
          <w:b/>
        </w:rPr>
      </w:pPr>
    </w:p>
    <w:p w14:paraId="62BB1FF1" w14:textId="77777777" w:rsidR="00BD56E4" w:rsidRDefault="00BD56E4" w:rsidP="00BD56E4">
      <w:pPr>
        <w:widowControl w:val="0"/>
        <w:spacing w:after="160"/>
        <w:ind w:left="567" w:right="565"/>
        <w:jc w:val="center"/>
        <w:rPr>
          <w:rFonts w:ascii="GHEA Grapalat" w:hAnsi="GHEA Grapalat"/>
          <w:b/>
        </w:rPr>
      </w:pPr>
    </w:p>
    <w:p w14:paraId="3FC5597C" w14:textId="77777777" w:rsidR="00BD56E4" w:rsidRDefault="00BD56E4" w:rsidP="00BD56E4">
      <w:pPr>
        <w:widowControl w:val="0"/>
        <w:spacing w:after="160"/>
        <w:ind w:left="567" w:right="565"/>
        <w:jc w:val="center"/>
        <w:rPr>
          <w:rFonts w:ascii="GHEA Grapalat" w:hAnsi="GHEA Grapalat"/>
          <w:b/>
        </w:rPr>
      </w:pPr>
    </w:p>
    <w:p w14:paraId="1106CA55" w14:textId="77777777" w:rsidR="00BD56E4" w:rsidRDefault="00BD56E4" w:rsidP="00BD56E4">
      <w:pPr>
        <w:widowControl w:val="0"/>
        <w:spacing w:after="160"/>
        <w:ind w:left="567" w:right="565"/>
        <w:jc w:val="center"/>
        <w:rPr>
          <w:rFonts w:ascii="GHEA Grapalat" w:hAnsi="GHEA Grapalat"/>
          <w:b/>
        </w:rPr>
      </w:pPr>
    </w:p>
    <w:p w14:paraId="4C8CE204" w14:textId="77777777" w:rsidR="00BD56E4" w:rsidRDefault="00BD56E4" w:rsidP="00BD56E4">
      <w:pPr>
        <w:widowControl w:val="0"/>
        <w:spacing w:after="160"/>
        <w:ind w:left="567" w:right="565"/>
        <w:jc w:val="center"/>
        <w:rPr>
          <w:rFonts w:ascii="GHEA Grapalat" w:hAnsi="GHEA Grapalat"/>
          <w:b/>
        </w:rPr>
      </w:pPr>
    </w:p>
    <w:p w14:paraId="53C783B3" w14:textId="77777777" w:rsidR="00BD56E4" w:rsidRDefault="00BD56E4" w:rsidP="00BD56E4">
      <w:pPr>
        <w:widowControl w:val="0"/>
        <w:spacing w:after="160"/>
        <w:ind w:left="567" w:right="565"/>
        <w:jc w:val="center"/>
        <w:rPr>
          <w:rFonts w:ascii="GHEA Grapalat" w:hAnsi="GHEA Grapalat"/>
          <w:b/>
        </w:rPr>
      </w:pPr>
    </w:p>
    <w:p w14:paraId="28145879" w14:textId="77777777" w:rsidR="00BD56E4" w:rsidRDefault="00BD56E4" w:rsidP="00BD56E4">
      <w:pPr>
        <w:widowControl w:val="0"/>
        <w:spacing w:after="160"/>
        <w:jc w:val="both"/>
        <w:rPr>
          <w:rFonts w:ascii="GHEA Grapalat" w:hAnsi="GHEA Grapalat"/>
        </w:rPr>
      </w:pPr>
      <w:r>
        <w:rPr>
          <w:rFonts w:ascii="GHEA Grapalat" w:hAnsi="GHEA Grapalat"/>
        </w:rPr>
        <w:br w:type="page"/>
      </w:r>
    </w:p>
    <w:p w14:paraId="2F92E9C2" w14:textId="77777777" w:rsidR="00BD56E4" w:rsidRDefault="00BD56E4" w:rsidP="00BD56E4">
      <w:pPr>
        <w:widowControl w:val="0"/>
        <w:spacing w:after="160"/>
        <w:ind w:firstLine="567"/>
        <w:jc w:val="right"/>
        <w:rPr>
          <w:rFonts w:ascii="GHEA Grapalat" w:hAnsi="GHEA Grapalat" w:cs="Arial"/>
          <w:b/>
          <w:lang w:val="hy-AM"/>
        </w:rPr>
      </w:pPr>
      <w:r>
        <w:rPr>
          <w:rFonts w:ascii="GHEA Grapalat" w:hAnsi="GHEA Grapalat"/>
          <w:b/>
        </w:rPr>
        <w:lastRenderedPageBreak/>
        <w:t>Приложение № 5</w:t>
      </w:r>
      <w:r>
        <w:rPr>
          <w:rFonts w:ascii="GHEA Grapalat" w:hAnsi="GHEA Grapalat"/>
          <w:b/>
          <w:lang w:val="hy-AM"/>
        </w:rPr>
        <w:t>.2</w:t>
      </w:r>
    </w:p>
    <w:p w14:paraId="321E7C1D" w14:textId="2A02638B" w:rsidR="00BD56E4" w:rsidRDefault="00BD56E4" w:rsidP="00BD56E4">
      <w:pPr>
        <w:pStyle w:val="af4"/>
        <w:widowControl w:val="0"/>
        <w:spacing w:after="160"/>
        <w:ind w:firstLine="567"/>
        <w:jc w:val="right"/>
        <w:rPr>
          <w:rFonts w:ascii="GHEA Grapalat" w:hAnsi="GHEA Grapalat" w:cs="Arial"/>
          <w:b/>
        </w:rPr>
      </w:pPr>
      <w:r>
        <w:rPr>
          <w:rFonts w:ascii="GHEA Grapalat" w:hAnsi="GHEA Grapalat"/>
          <w:b/>
        </w:rPr>
        <w:t>к Приглашению под кодом "</w:t>
      </w:r>
      <w:r w:rsidR="00141298" w:rsidRPr="00141298">
        <w:rPr>
          <w:rFonts w:ascii="GHEA Grapalat" w:hAnsi="GHEA Grapalat"/>
        </w:rPr>
        <w:t xml:space="preserve">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b/>
        </w:rPr>
        <w:t>"</w:t>
      </w:r>
      <w:r>
        <w:rPr>
          <w:rStyle w:val="af6"/>
          <w:rFonts w:ascii="GHEA Grapalat" w:hAnsi="GHEA Grapalat"/>
          <w:b/>
        </w:rPr>
        <w:footnoteReference w:customMarkFollows="1" w:id="29"/>
        <w:t>*</w:t>
      </w:r>
    </w:p>
    <w:p w14:paraId="568C26B2" w14:textId="77777777" w:rsidR="00BD56E4" w:rsidRDefault="00BD56E4" w:rsidP="00BD56E4">
      <w:pPr>
        <w:widowControl w:val="0"/>
        <w:spacing w:after="160"/>
        <w:ind w:left="567" w:right="565"/>
        <w:jc w:val="center"/>
        <w:rPr>
          <w:rFonts w:ascii="GHEA Grapalat" w:hAnsi="GHEA Grapalat"/>
          <w:b/>
        </w:rPr>
      </w:pPr>
    </w:p>
    <w:p w14:paraId="59B5636A" w14:textId="77777777" w:rsidR="00BD56E4" w:rsidRDefault="00BD56E4" w:rsidP="00BD56E4">
      <w:pPr>
        <w:pStyle w:val="af4"/>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1EB3B0CD" w14:textId="77777777" w:rsidR="00BD56E4" w:rsidRDefault="00BD56E4" w:rsidP="00BD56E4">
      <w:pPr>
        <w:widowControl w:val="0"/>
        <w:spacing w:after="160"/>
        <w:ind w:left="567" w:right="565"/>
        <w:jc w:val="center"/>
        <w:rPr>
          <w:rFonts w:ascii="GHEA Grapalat" w:hAnsi="GHEA Grapalat"/>
          <w:b/>
        </w:rPr>
      </w:pPr>
      <w:r>
        <w:rPr>
          <w:rFonts w:ascii="GHEA Grapalat" w:hAnsi="GHEA Grapalat"/>
          <w:b/>
        </w:rPr>
        <w:t>(обеспечение предоплаты)</w:t>
      </w:r>
    </w:p>
    <w:p w14:paraId="6E927366" w14:textId="77777777" w:rsidR="00BD56E4" w:rsidRDefault="00BD56E4" w:rsidP="00BD56E4">
      <w:pPr>
        <w:widowControl w:val="0"/>
        <w:spacing w:after="160"/>
        <w:ind w:left="567" w:right="565"/>
        <w:jc w:val="center"/>
        <w:rPr>
          <w:rFonts w:ascii="GHEA Grapalat" w:hAnsi="GHEA Grapalat"/>
          <w:b/>
        </w:rPr>
      </w:pPr>
    </w:p>
    <w:p w14:paraId="03620279" w14:textId="77777777" w:rsidR="00BD56E4" w:rsidRDefault="00BD56E4" w:rsidP="00BD56E4">
      <w:pPr>
        <w:pStyle w:val="af4"/>
        <w:shd w:val="clear" w:color="auto" w:fill="FFFFFF"/>
        <w:jc w:val="both"/>
        <w:rPr>
          <w:rStyle w:val="af5"/>
          <w:rFonts w:eastAsiaTheme="minorHAnsi" w:cstheme="minorBidi"/>
          <w:bCs w:val="0"/>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Pr>
          <w:rFonts w:eastAsiaTheme="minorHAnsi" w:cstheme="minorBidi"/>
        </w:rPr>
        <w:t>N</w:t>
      </w:r>
      <w:r>
        <w:rPr>
          <w:rFonts w:eastAsiaTheme="minorHAnsi" w:cstheme="minorBidi"/>
          <w:lang w:val="hy-AM"/>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rPr>
        <w:t>___________</w:t>
      </w:r>
      <w:r>
        <w:rPr>
          <w:rFonts w:ascii="GHEA Grapalat" w:eastAsiaTheme="minorHAnsi" w:hAnsi="GHEA Grapalat" w:cstheme="minorBidi"/>
        </w:rPr>
        <w:t>заключаемым между</w:t>
      </w:r>
    </w:p>
    <w:p w14:paraId="62059D84" w14:textId="77777777" w:rsidR="00BD56E4" w:rsidRDefault="00BD56E4" w:rsidP="00BD56E4">
      <w:pPr>
        <w:pStyle w:val="af4"/>
        <w:shd w:val="clear" w:color="auto" w:fill="FFFFFF"/>
        <w:jc w:val="both"/>
        <w:rPr>
          <w:rFonts w:eastAsiaTheme="minorHAnsi"/>
        </w:rPr>
      </w:pPr>
      <w:r>
        <w:rPr>
          <w:rStyle w:val="af5"/>
          <w:rFonts w:ascii="GHEA Grapalat" w:hAnsi="GHEA Grapalat"/>
          <w:sz w:val="20"/>
          <w:szCs w:val="20"/>
        </w:rPr>
        <w:t xml:space="preserve">                                                       </w:t>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rPr>
        <w:t xml:space="preserve">           </w:t>
      </w:r>
      <w:r>
        <w:rPr>
          <w:rStyle w:val="af5"/>
          <w:rFonts w:ascii="GHEA Grapalat" w:hAnsi="GHEA Grapalat"/>
          <w:sz w:val="16"/>
          <w:szCs w:val="16"/>
        </w:rPr>
        <w:t>номер заключаемого договора</w:t>
      </w:r>
      <w:r>
        <w:rPr>
          <w:rFonts w:ascii="GHEA Grapalat" w:eastAsiaTheme="minorHAnsi" w:hAnsi="GHEA Grapalat" w:cstheme="minorBidi"/>
        </w:rPr>
        <w:t xml:space="preserve"> </w:t>
      </w:r>
    </w:p>
    <w:p w14:paraId="0C78CEB0" w14:textId="77777777" w:rsidR="00BD56E4" w:rsidRDefault="00BD56E4" w:rsidP="00BD56E4">
      <w:pPr>
        <w:pStyle w:val="af4"/>
        <w:shd w:val="clear" w:color="auto" w:fill="FFFFFF"/>
        <w:ind w:left="-142"/>
        <w:rPr>
          <w:rStyle w:val="af5"/>
          <w:b w:val="0"/>
          <w:bCs w:val="0"/>
          <w:sz w:val="20"/>
          <w:szCs w:val="20"/>
          <w:lang w:val="hy-AM"/>
        </w:rPr>
      </w:pPr>
      <w:r>
        <w:rPr>
          <w:rFonts w:ascii="GHEA Grapalat" w:hAnsi="GHEA Grapalat"/>
          <w:sz w:val="20"/>
          <w:szCs w:val="20"/>
          <w:u w:val="single"/>
        </w:rPr>
        <w:t>______________________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af5"/>
          <w:rFonts w:ascii="GHEA Grapalat" w:hAnsi="GHEA Grapalat"/>
          <w:sz w:val="20"/>
          <w:szCs w:val="20"/>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Fonts w:eastAsiaTheme="minorHAnsi" w:cstheme="minorBidi"/>
        </w:rPr>
        <w:t xml:space="preserve">    </w:t>
      </w:r>
    </w:p>
    <w:p w14:paraId="119DE179" w14:textId="77777777" w:rsidR="00BD56E4" w:rsidRDefault="00BD56E4" w:rsidP="00BD56E4">
      <w:pPr>
        <w:pStyle w:val="af4"/>
        <w:shd w:val="clear" w:color="auto" w:fill="FFFFFF"/>
        <w:ind w:left="-142"/>
        <w:rPr>
          <w:rStyle w:val="af5"/>
          <w:rFonts w:ascii="GHEA Grapalat" w:hAnsi="GHEA Grapalat"/>
          <w:b w:val="0"/>
          <w:sz w:val="16"/>
          <w:szCs w:val="16"/>
        </w:rPr>
      </w:pPr>
      <w:r>
        <w:rPr>
          <w:rStyle w:val="af5"/>
          <w:rFonts w:ascii="GHEA Grapalat" w:hAnsi="GHEA Grapalat"/>
          <w:sz w:val="18"/>
          <w:szCs w:val="18"/>
          <w:lang w:val="hy-AM"/>
        </w:rPr>
        <w:t xml:space="preserve"> </w:t>
      </w:r>
      <w:r>
        <w:rPr>
          <w:rStyle w:val="af5"/>
          <w:rFonts w:ascii="GHEA Grapalat" w:hAnsi="GHEA Grapalat"/>
          <w:sz w:val="16"/>
          <w:szCs w:val="16"/>
        </w:rPr>
        <w:t>наименование заказчика                                                                  наименование отобранного участника</w:t>
      </w:r>
    </w:p>
    <w:p w14:paraId="70DFA6E3" w14:textId="77777777" w:rsidR="00BD56E4" w:rsidRDefault="00BD56E4" w:rsidP="00BD56E4">
      <w:pPr>
        <w:pStyle w:val="af4"/>
        <w:shd w:val="clear" w:color="auto" w:fill="FFFFFF"/>
        <w:ind w:left="-142"/>
        <w:rPr>
          <w:rFonts w:cs="Sylfaen"/>
          <w:vertAlign w:val="superscript"/>
          <w:lang w:val="hy-AM"/>
        </w:rPr>
      </w:pPr>
      <w:r>
        <w:rPr>
          <w:rStyle w:val="af5"/>
          <w:rFonts w:ascii="GHEA Grapalat" w:hAnsi="GHEA Grapalat"/>
          <w:sz w:val="16"/>
          <w:szCs w:val="16"/>
        </w:rPr>
        <w:t xml:space="preserve">                                                                </w:t>
      </w:r>
      <w:r>
        <w:rPr>
          <w:rStyle w:val="af5"/>
          <w:rFonts w:ascii="GHEA Grapalat" w:hAnsi="GHEA Grapalat"/>
          <w:sz w:val="16"/>
          <w:szCs w:val="16"/>
          <w:lang w:val="hy-AM"/>
        </w:rPr>
        <w:tab/>
      </w:r>
    </w:p>
    <w:p w14:paraId="4F123AB1" w14:textId="77777777" w:rsidR="00BD56E4" w:rsidRDefault="00BD56E4" w:rsidP="00BD56E4">
      <w:pPr>
        <w:pStyle w:val="af4"/>
        <w:shd w:val="clear" w:color="auto" w:fill="FFFFFF"/>
        <w:jc w:val="both"/>
        <w:rPr>
          <w:rFonts w:ascii="GHEA Grapalat" w:hAnsi="GHEA Grapalat"/>
          <w:sz w:val="20"/>
          <w:szCs w:val="20"/>
        </w:rPr>
      </w:pPr>
      <w:r>
        <w:rPr>
          <w:rFonts w:eastAsiaTheme="minorHAnsi" w:cstheme="minorBidi"/>
        </w:rPr>
        <w:t>(</w:t>
      </w:r>
      <w:r>
        <w:rPr>
          <w:rFonts w:ascii="GHEA Grapalat" w:eastAsiaTheme="minorHAnsi" w:hAnsi="GHEA Grapalat" w:cstheme="minorBidi"/>
        </w:rPr>
        <w:t xml:space="preserve">далее-принципал). </w:t>
      </w:r>
    </w:p>
    <w:p w14:paraId="09626541" w14:textId="77777777" w:rsidR="00BD56E4" w:rsidRDefault="00BD56E4" w:rsidP="00BD56E4">
      <w:pPr>
        <w:pStyle w:val="af4"/>
        <w:shd w:val="clear" w:color="auto" w:fill="FFFFFF"/>
        <w:ind w:firstLine="375"/>
        <w:jc w:val="both"/>
        <w:rPr>
          <w:rFonts w:ascii="GHEA Grapalat" w:eastAsiaTheme="minorHAnsi" w:hAnsi="GHEA Grapalat" w:cstheme="minorBidi"/>
          <w:color w:val="FF0000"/>
        </w:rPr>
      </w:pPr>
      <w:r>
        <w:rPr>
          <w:rStyle w:val="af5"/>
          <w:rFonts w:ascii="GHEA Grapalat" w:hAnsi="GHEA Grapalat"/>
          <w:color w:val="FF0000"/>
          <w:sz w:val="20"/>
          <w:szCs w:val="20"/>
          <w:lang w:val="hy-AM"/>
        </w:rPr>
        <w:tab/>
      </w:r>
      <w:r>
        <w:rPr>
          <w:rStyle w:val="af5"/>
          <w:rFonts w:ascii="GHEA Grapalat" w:hAnsi="GHEA Grapalat"/>
          <w:color w:val="FF0000"/>
          <w:sz w:val="20"/>
          <w:szCs w:val="20"/>
          <w:lang w:val="hy-AM"/>
        </w:rPr>
        <w:tab/>
      </w:r>
      <w:r>
        <w:rPr>
          <w:rFonts w:eastAsiaTheme="minorHAnsi" w:cstheme="minorBidi"/>
          <w:color w:val="FF0000"/>
          <w:lang w:val="hy-AM"/>
        </w:rPr>
        <w:t xml:space="preserve"> </w:t>
      </w:r>
    </w:p>
    <w:p w14:paraId="1ED336FF" w14:textId="77777777" w:rsidR="00BD56E4" w:rsidRDefault="00BD56E4" w:rsidP="00BD56E4">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27F199F2" w14:textId="77777777" w:rsidR="00BD56E4" w:rsidRDefault="00BD56E4" w:rsidP="00BD56E4">
      <w:pPr>
        <w:pStyle w:val="af4"/>
        <w:shd w:val="clear" w:color="auto" w:fill="FFFFFF"/>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7AABB36D" w14:textId="77777777" w:rsidR="00BD56E4" w:rsidRDefault="00BD56E4" w:rsidP="00BD56E4">
      <w:pPr>
        <w:pStyle w:val="af4"/>
        <w:shd w:val="clear" w:color="auto" w:fill="FFFFFF"/>
        <w:jc w:val="both"/>
        <w:rPr>
          <w:rFonts w:ascii="GHEA Grapalat" w:eastAsiaTheme="minorHAnsi" w:hAnsi="GHEA Grapalat" w:cstheme="minorBidi"/>
        </w:rPr>
      </w:pPr>
    </w:p>
    <w:p w14:paraId="280F469F"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6D151C7F" w14:textId="77777777" w:rsidR="00BD56E4" w:rsidRDefault="00BD56E4" w:rsidP="00BD56E4">
      <w:pPr>
        <w:pStyle w:val="af4"/>
        <w:shd w:val="clear" w:color="auto" w:fill="FFFFFF"/>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5DF33310"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55FAE1A0"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14AE97C9"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0901B9A3" w14:textId="77777777" w:rsidR="00BD56E4" w:rsidRDefault="00BD56E4" w:rsidP="00BD56E4">
      <w:pPr>
        <w:pStyle w:val="af4"/>
        <w:shd w:val="clear" w:color="auto" w:fill="FFFFFF"/>
        <w:ind w:firstLine="375"/>
        <w:jc w:val="both"/>
        <w:rPr>
          <w:rStyle w:val="af5"/>
          <w:b w:val="0"/>
          <w:bCs w:val="0"/>
          <w:sz w:val="20"/>
          <w:szCs w:val="20"/>
        </w:rPr>
      </w:pPr>
      <w:r>
        <w:rPr>
          <w:rStyle w:val="af5"/>
          <w:rFonts w:ascii="GHEA Grapalat" w:hAnsi="GHEA Grapalat"/>
          <w:sz w:val="20"/>
          <w:szCs w:val="20"/>
        </w:rPr>
        <w:lastRenderedPageBreak/>
        <w:t xml:space="preserve">3. </w:t>
      </w:r>
      <w:r>
        <w:rPr>
          <w:rFonts w:ascii="GHEA Grapalat" w:eastAsiaTheme="minorHAnsi" w:hAnsi="GHEA Grapalat" w:cstheme="minorBidi"/>
        </w:rPr>
        <w:t>Настоящая гарантия является безотзывной.</w:t>
      </w:r>
    </w:p>
    <w:p w14:paraId="223B5DDC" w14:textId="77777777" w:rsidR="00BD56E4" w:rsidRDefault="00BD56E4" w:rsidP="00BD56E4">
      <w:pPr>
        <w:pStyle w:val="af4"/>
        <w:shd w:val="clear" w:color="auto" w:fill="FFFFFF"/>
        <w:ind w:firstLine="375"/>
        <w:jc w:val="both"/>
        <w:rPr>
          <w:rStyle w:val="af5"/>
          <w:rFonts w:ascii="GHEA Grapalat" w:hAnsi="GHEA Grapalat"/>
          <w:b w:val="0"/>
          <w:bCs w:val="0"/>
          <w:sz w:val="20"/>
          <w:szCs w:val="20"/>
        </w:rPr>
      </w:pPr>
    </w:p>
    <w:p w14:paraId="5A8C8AE0" w14:textId="77777777" w:rsidR="00BD56E4" w:rsidRDefault="00BD56E4" w:rsidP="00BD56E4">
      <w:pPr>
        <w:pStyle w:val="af4"/>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CB897ED"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5. Гарантия действует с момента выпуска и в силе со дня вступления в силу договора N________________________ заключаемого  между  бенефициаром и</w:t>
      </w:r>
      <w:del w:id="15" w:author="Inesa Kocharyan" w:date="2023-07-07T17:34:00Z">
        <w:r>
          <w:rPr>
            <w:rFonts w:ascii="GHEA Grapalat" w:eastAsiaTheme="minorHAnsi" w:hAnsi="GHEA Grapalat" w:cstheme="minorBidi"/>
          </w:rPr>
          <w:delText xml:space="preserve"> </w:delText>
        </w:r>
      </w:del>
      <w:r>
        <w:rPr>
          <w:rFonts w:ascii="GHEA Grapalat" w:eastAsiaTheme="minorHAnsi" w:hAnsi="GHEA Grapalat" w:cstheme="minorBidi"/>
        </w:rPr>
        <w:t xml:space="preserve">    </w:t>
      </w:r>
    </w:p>
    <w:p w14:paraId="30A95629"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w:t>
      </w:r>
      <w:proofErr w:type="spellStart"/>
      <w:r>
        <w:rPr>
          <w:rFonts w:ascii="GHEA Grapalat" w:eastAsiaTheme="minorHAnsi" w:hAnsi="GHEA Grapalat" w:cstheme="minorBidi"/>
          <w:sz w:val="18"/>
          <w:szCs w:val="18"/>
        </w:rPr>
        <w:t>договара</w:t>
      </w:r>
      <w:proofErr w:type="spellEnd"/>
    </w:p>
    <w:p w14:paraId="6B5B2E6C" w14:textId="77777777" w:rsidR="00BD56E4" w:rsidRDefault="00BD56E4" w:rsidP="00BD56E4">
      <w:pPr>
        <w:pStyle w:val="af4"/>
        <w:shd w:val="clear" w:color="auto" w:fill="FFFFFF"/>
        <w:ind w:firstLine="374"/>
        <w:jc w:val="both"/>
        <w:rPr>
          <w:rFonts w:ascii="GHEA Grapalat" w:eastAsiaTheme="minorHAnsi" w:hAnsi="GHEA Grapalat" w:cstheme="minorBidi"/>
        </w:rPr>
      </w:pPr>
    </w:p>
    <w:p w14:paraId="2410C2AC" w14:textId="77777777" w:rsidR="00BD56E4" w:rsidRDefault="00BD56E4" w:rsidP="00BD56E4">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32090771" w14:textId="77777777" w:rsidR="00BD56E4" w:rsidRDefault="00BD56E4" w:rsidP="00BD56E4">
      <w:pPr>
        <w:pStyle w:val="af4"/>
        <w:shd w:val="clear" w:color="auto" w:fill="FFFFFF"/>
        <w:jc w:val="both"/>
        <w:rPr>
          <w:rFonts w:ascii="GHEA Grapalat" w:eastAsiaTheme="minorHAnsi" w:hAnsi="GHEA Grapalat" w:cstheme="minorBidi"/>
          <w:sz w:val="18"/>
          <w:szCs w:val="18"/>
          <w:lang w:val="hy-AM"/>
        </w:rPr>
      </w:pPr>
    </w:p>
    <w:p w14:paraId="1F6F546B" w14:textId="77777777" w:rsidR="00BD56E4" w:rsidRDefault="00BD56E4" w:rsidP="00BD56E4">
      <w:pPr>
        <w:pStyle w:val="af4"/>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 xml:space="preserve"> крайний  срок</w:t>
      </w:r>
      <w:r>
        <w:rPr>
          <w:rFonts w:ascii="GHEA Grapalat" w:eastAsiaTheme="minorHAnsi" w:hAnsi="GHEA Grapalat" w:cstheme="minorBidi"/>
          <w:sz w:val="16"/>
          <w:szCs w:val="16"/>
        </w:rPr>
        <w:t xml:space="preserve"> выполнения работ</w:t>
      </w:r>
      <w:r>
        <w:rPr>
          <w:rFonts w:ascii="GHEA Grapalat" w:hAnsi="GHEA Grapalat"/>
          <w:sz w:val="16"/>
          <w:szCs w:val="16"/>
        </w:rPr>
        <w:t>, предусмотренный заключаемым договором</w:t>
      </w:r>
    </w:p>
    <w:p w14:paraId="0D064299" w14:textId="77777777" w:rsidR="00BD56E4" w:rsidRDefault="00BD56E4" w:rsidP="00BD56E4">
      <w:pPr>
        <w:pStyle w:val="af4"/>
        <w:shd w:val="clear" w:color="auto" w:fill="FFFFFF"/>
        <w:jc w:val="center"/>
        <w:rPr>
          <w:rFonts w:eastAsiaTheme="minorHAnsi" w:cstheme="minorBidi"/>
        </w:rPr>
      </w:pPr>
    </w:p>
    <w:p w14:paraId="4435A420"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w:t>
      </w:r>
      <w:proofErr w:type="spellStart"/>
      <w:r>
        <w:rPr>
          <w:rFonts w:ascii="GHEA Grapalat" w:eastAsiaTheme="minorHAnsi" w:hAnsi="GHEA Grapalat" w:cstheme="minorBidi"/>
        </w:rPr>
        <w:t>настояшей</w:t>
      </w:r>
      <w:proofErr w:type="spellEnd"/>
      <w:r>
        <w:rPr>
          <w:rFonts w:ascii="GHEA Grapalat" w:eastAsiaTheme="minorHAnsi" w:hAnsi="GHEA Grapalat" w:cstheme="minorBidi"/>
        </w:rPr>
        <w:t xml:space="preserve"> гарантии вариант также на адрес электронной почты секретаря оценочной комиссии---------------------------------------------------------------------------------------------------, </w:t>
      </w:r>
    </w:p>
    <w:p w14:paraId="58E63079" w14:textId="77777777" w:rsidR="00BD56E4" w:rsidRDefault="00BD56E4" w:rsidP="00BD56E4">
      <w:pPr>
        <w:pStyle w:val="af4"/>
        <w:shd w:val="clear" w:color="auto" w:fill="FFFFFF"/>
        <w:jc w:val="both"/>
        <w:rPr>
          <w:rFonts w:ascii="GHEA Grapalat" w:eastAsiaTheme="minorHAnsi" w:hAnsi="GHEA Grapalat" w:cstheme="minorBidi"/>
        </w:rPr>
      </w:pPr>
      <w:r>
        <w:rPr>
          <w:rStyle w:val="af5"/>
          <w:sz w:val="20"/>
          <w:szCs w:val="20"/>
        </w:rPr>
        <w:t xml:space="preserve">                                                                      адрес эл. почты секретаря</w:t>
      </w:r>
    </w:p>
    <w:p w14:paraId="11DE6B6D" w14:textId="77777777" w:rsidR="00BD56E4" w:rsidRDefault="00BD56E4" w:rsidP="00BD56E4">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1CCBE36E" w14:textId="77777777" w:rsidR="00BD56E4" w:rsidRDefault="00BD56E4" w:rsidP="00BD56E4">
      <w:pPr>
        <w:pStyle w:val="af4"/>
        <w:shd w:val="clear" w:color="auto" w:fill="FFFFFF"/>
        <w:jc w:val="both"/>
        <w:rPr>
          <w:rStyle w:val="af5"/>
          <w:b w:val="0"/>
          <w:bCs w:val="0"/>
          <w:sz w:val="20"/>
          <w:szCs w:val="20"/>
        </w:rPr>
      </w:pPr>
    </w:p>
    <w:p w14:paraId="54E0BA97" w14:textId="77777777" w:rsidR="00BD56E4" w:rsidRDefault="00BD56E4" w:rsidP="00BD56E4">
      <w:pPr>
        <w:pStyle w:val="af4"/>
        <w:shd w:val="clear" w:color="auto" w:fill="FFFFFF"/>
        <w:ind w:firstLine="375"/>
        <w:jc w:val="both"/>
        <w:rPr>
          <w:rFonts w:eastAsiaTheme="minorHAnsi"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C632592"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12A52F67" w14:textId="77777777" w:rsidR="00BD56E4" w:rsidRDefault="00BD56E4" w:rsidP="00BD56E4">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66184254" w14:textId="77777777" w:rsidR="00BD56E4" w:rsidRDefault="00BD56E4" w:rsidP="00BD56E4">
      <w:pPr>
        <w:pStyle w:val="af4"/>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14:paraId="4BB58E65"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0F249887"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09FC32BC"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1" w:history="1">
        <w:r>
          <w:rPr>
            <w:rStyle w:val="a9"/>
            <w:rFonts w:ascii="GHEA Grapalat" w:hAnsi="GHEA Grapalat"/>
            <w:sz w:val="20"/>
            <w:szCs w:val="20"/>
            <w:lang w:val="hy-AM"/>
          </w:rPr>
          <w:t>www.procurement.am</w:t>
        </w:r>
      </w:hyperlink>
      <w:r>
        <w:rPr>
          <w:rFonts w:ascii="GHEA Grapalat" w:eastAsiaTheme="minorHAnsi" w:hAnsi="GHEA Grapalat" w:cstheme="minorBidi"/>
        </w:rPr>
        <w:t xml:space="preserve"> .</w:t>
      </w:r>
    </w:p>
    <w:p w14:paraId="2B3318E9"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624F687A"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B67F540"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7E38656C"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5497E3E2"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20E347C"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56005BA7" w14:textId="77777777" w:rsidR="00BD56E4" w:rsidRDefault="00BD56E4" w:rsidP="00BD56E4">
      <w:pPr>
        <w:pStyle w:val="af4"/>
        <w:shd w:val="clear" w:color="auto" w:fill="FFFFFF"/>
        <w:ind w:firstLine="375"/>
        <w:rPr>
          <w:rFonts w:ascii="GHEA Grapalat" w:eastAsiaTheme="minorHAnsi" w:hAnsi="GHEA Grapalat" w:cstheme="minorBidi"/>
        </w:rPr>
      </w:pPr>
    </w:p>
    <w:p w14:paraId="66C8F101"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5D29D50" w14:textId="77777777" w:rsidR="00BD56E4" w:rsidRDefault="00BD56E4" w:rsidP="00BD56E4">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BE9D9C2"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53BD33" w14:textId="77777777" w:rsidR="00BD56E4" w:rsidRDefault="00BD56E4" w:rsidP="00BD56E4">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12. 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   -------------.</w:t>
      </w:r>
    </w:p>
    <w:p w14:paraId="488DF936" w14:textId="77777777" w:rsidR="00BD56E4" w:rsidRDefault="00BD56E4" w:rsidP="00BD56E4">
      <w:pPr>
        <w:pStyle w:val="af4"/>
        <w:shd w:val="clear" w:color="auto" w:fill="FFFFFF"/>
        <w:ind w:firstLine="375"/>
        <w:rPr>
          <w:rFonts w:ascii="GHEA Grapalat" w:eastAsiaTheme="minorHAnsi" w:hAnsi="GHEA Grapalat" w:cstheme="minorBidi"/>
          <w:sz w:val="16"/>
          <w:szCs w:val="16"/>
        </w:rPr>
      </w:pPr>
      <w:r>
        <w:rPr>
          <w:rFonts w:ascii="GHEA Grapalat" w:eastAsiaTheme="minorHAnsi" w:hAnsi="GHEA Grapalat" w:cstheme="minorBidi"/>
          <w:sz w:val="16"/>
          <w:szCs w:val="16"/>
        </w:rPr>
        <w:t>код процедуры</w:t>
      </w:r>
    </w:p>
    <w:p w14:paraId="099E627D" w14:textId="77777777" w:rsidR="00BD56E4" w:rsidRDefault="00BD56E4" w:rsidP="00BD56E4">
      <w:pPr>
        <w:pStyle w:val="af4"/>
        <w:shd w:val="clear" w:color="auto" w:fill="FFFFFF"/>
        <w:ind w:firstLine="375"/>
        <w:jc w:val="both"/>
        <w:rPr>
          <w:rFonts w:ascii="GHEA Grapalat" w:eastAsiaTheme="minorHAnsi" w:hAnsi="GHEA Grapalat" w:cstheme="minorBidi"/>
        </w:rPr>
      </w:pPr>
    </w:p>
    <w:p w14:paraId="1C350F08" w14:textId="77777777" w:rsidR="00BD56E4" w:rsidRDefault="00BD56E4" w:rsidP="00BD56E4">
      <w:pPr>
        <w:pStyle w:val="af4"/>
        <w:shd w:val="clear" w:color="auto" w:fill="FFFFFF"/>
        <w:ind w:firstLine="375"/>
        <w:jc w:val="both"/>
        <w:rPr>
          <w:rFonts w:ascii="GHEA Grapalat" w:hAnsi="GHEA Grapalat"/>
          <w:sz w:val="20"/>
          <w:szCs w:val="20"/>
        </w:rPr>
      </w:pPr>
    </w:p>
    <w:p w14:paraId="3A8E7388" w14:textId="77777777" w:rsidR="00BD56E4" w:rsidRDefault="00BD56E4" w:rsidP="00BD56E4">
      <w:pPr>
        <w:pStyle w:val="af4"/>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5F30924" w14:textId="77777777" w:rsidR="00BD56E4" w:rsidRDefault="00BD56E4" w:rsidP="00BD56E4">
      <w:pPr>
        <w:pStyle w:val="af4"/>
        <w:shd w:val="clear" w:color="auto" w:fill="FFFFFF"/>
        <w:ind w:firstLine="375"/>
        <w:jc w:val="both"/>
        <w:rPr>
          <w:rFonts w:ascii="GHEA Grapalat" w:hAnsi="GHEA Grapalat"/>
          <w:sz w:val="20"/>
          <w:szCs w:val="20"/>
          <w:lang w:val="hy-AM"/>
        </w:rPr>
      </w:pPr>
    </w:p>
    <w:p w14:paraId="57B270A9" w14:textId="77777777" w:rsidR="00BD56E4" w:rsidRDefault="00BD56E4" w:rsidP="00BD56E4">
      <w:pPr>
        <w:pStyle w:val="af4"/>
        <w:shd w:val="clear" w:color="auto" w:fill="FFFFFF"/>
        <w:ind w:firstLine="375"/>
        <w:jc w:val="both"/>
        <w:rPr>
          <w:rFonts w:ascii="GHEA Grapalat" w:hAnsi="GHEA Grapalat"/>
          <w:sz w:val="20"/>
          <w:szCs w:val="20"/>
          <w:lang w:val="hy-AM"/>
        </w:rPr>
      </w:pPr>
    </w:p>
    <w:p w14:paraId="7398E147" w14:textId="77777777" w:rsidR="00BD56E4" w:rsidRDefault="00BD56E4" w:rsidP="00BD56E4">
      <w:pPr>
        <w:pStyle w:val="af4"/>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lastRenderedPageBreak/>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B07517C" w14:textId="77777777" w:rsidR="00BD56E4" w:rsidRDefault="00BD56E4" w:rsidP="00BD56E4">
      <w:pPr>
        <w:pStyle w:val="af4"/>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72CDE314" w14:textId="77777777" w:rsidR="00BD56E4" w:rsidRDefault="00BD56E4" w:rsidP="00BD56E4">
      <w:pPr>
        <w:pStyle w:val="af4"/>
        <w:shd w:val="clear" w:color="auto" w:fill="FFFFFF"/>
        <w:ind w:firstLine="375"/>
        <w:jc w:val="both"/>
        <w:rPr>
          <w:rFonts w:ascii="GHEA Grapalat" w:eastAsiaTheme="minorHAnsi" w:hAnsi="GHEA Grapalat" w:cstheme="minorBidi"/>
          <w:color w:val="FF0000"/>
          <w:lang w:val="hy-AM"/>
        </w:rPr>
      </w:pPr>
    </w:p>
    <w:p w14:paraId="5F8D58B8" w14:textId="77777777" w:rsidR="00BD56E4" w:rsidRDefault="00BD56E4" w:rsidP="00BD56E4">
      <w:pPr>
        <w:widowControl w:val="0"/>
        <w:spacing w:after="160"/>
        <w:ind w:left="567" w:right="565"/>
        <w:jc w:val="center"/>
        <w:rPr>
          <w:rFonts w:ascii="GHEA Grapalat" w:hAnsi="GHEA Grapalat"/>
          <w:b/>
        </w:rPr>
      </w:pPr>
    </w:p>
    <w:p w14:paraId="4C917EC2" w14:textId="77777777" w:rsidR="00BD56E4" w:rsidRDefault="00BD56E4" w:rsidP="00BD56E4">
      <w:pPr>
        <w:widowControl w:val="0"/>
        <w:spacing w:after="160"/>
        <w:ind w:left="567" w:right="565"/>
        <w:jc w:val="center"/>
        <w:rPr>
          <w:rFonts w:ascii="GHEA Grapalat" w:hAnsi="GHEA Grapalat"/>
          <w:b/>
        </w:rPr>
      </w:pPr>
    </w:p>
    <w:p w14:paraId="04B8B23F" w14:textId="77777777" w:rsidR="00BD56E4" w:rsidRDefault="00BD56E4" w:rsidP="00BD56E4">
      <w:pPr>
        <w:rPr>
          <w:rFonts w:ascii="GHEA Grapalat" w:hAnsi="GHEA Grapalat"/>
          <w:b/>
        </w:rPr>
      </w:pPr>
      <w:r>
        <w:rPr>
          <w:rFonts w:ascii="GHEA Grapalat" w:hAnsi="GHEA Grapalat"/>
          <w:b/>
        </w:rPr>
        <w:br w:type="page"/>
      </w:r>
    </w:p>
    <w:p w14:paraId="4F6190FE" w14:textId="77777777" w:rsidR="00BD56E4" w:rsidRDefault="00BD56E4" w:rsidP="00BD56E4">
      <w:pPr>
        <w:pStyle w:val="af4"/>
        <w:widowControl w:val="0"/>
        <w:spacing w:after="160" w:line="360" w:lineRule="auto"/>
        <w:ind w:firstLine="567"/>
        <w:jc w:val="right"/>
        <w:rPr>
          <w:rFonts w:ascii="GHEA Grapalat" w:hAnsi="GHEA Grapalat" w:cs="Sylfaen"/>
        </w:rPr>
      </w:pPr>
    </w:p>
    <w:p w14:paraId="6D04352A" w14:textId="77777777" w:rsidR="00BD56E4" w:rsidRDefault="00BD56E4" w:rsidP="00BD56E4">
      <w:pPr>
        <w:rPr>
          <w:rFonts w:ascii="GHEA Grapalat" w:hAnsi="GHEA Grapalat" w:cs="Sylfaen"/>
        </w:rPr>
      </w:pPr>
      <w:r>
        <w:rPr>
          <w:rFonts w:ascii="GHEA Grapalat" w:hAnsi="GHEA Grapalat" w:cs="Sylfaen"/>
        </w:rPr>
        <w:br w:type="page"/>
      </w:r>
    </w:p>
    <w:p w14:paraId="557884BE" w14:textId="77777777" w:rsidR="00BD56E4" w:rsidRDefault="00BD56E4" w:rsidP="00BD56E4">
      <w:pPr>
        <w:pStyle w:val="af4"/>
        <w:widowControl w:val="0"/>
        <w:spacing w:after="160" w:line="360" w:lineRule="auto"/>
        <w:ind w:firstLine="567"/>
        <w:jc w:val="right"/>
        <w:rPr>
          <w:rFonts w:ascii="GHEA Grapalat" w:hAnsi="GHEA Grapalat" w:cs="Sylfaen"/>
          <w:b/>
        </w:rPr>
      </w:pPr>
      <w:r>
        <w:rPr>
          <w:rFonts w:ascii="GHEA Grapalat" w:hAnsi="GHEA Grapalat"/>
          <w:b/>
        </w:rPr>
        <w:lastRenderedPageBreak/>
        <w:t>Приложение №7</w:t>
      </w:r>
      <w:r>
        <w:rPr>
          <w:rStyle w:val="af6"/>
          <w:rFonts w:ascii="GHEA Grapalat" w:hAnsi="GHEA Grapalat" w:cs="Sylfaen"/>
          <w:b/>
        </w:rPr>
        <w:footnoteReference w:customMarkFollows="1" w:id="30"/>
        <w:t>25</w:t>
      </w:r>
    </w:p>
    <w:p w14:paraId="0B8949DD" w14:textId="2B074E1F" w:rsidR="00BD56E4" w:rsidRDefault="00BD56E4" w:rsidP="00BD56E4">
      <w:pPr>
        <w:pStyle w:val="af4"/>
        <w:widowControl w:val="0"/>
        <w:spacing w:after="160" w:line="360" w:lineRule="auto"/>
        <w:ind w:firstLine="567"/>
        <w:jc w:val="right"/>
        <w:rPr>
          <w:rFonts w:ascii="GHEA Grapalat" w:hAnsi="GHEA Grapalat" w:cs="Sylfaen"/>
          <w:b/>
        </w:rPr>
      </w:pPr>
      <w:r>
        <w:rPr>
          <w:rFonts w:ascii="GHEA Grapalat" w:hAnsi="GHEA Grapalat"/>
          <w:b/>
        </w:rPr>
        <w:t>к Приглашению на открытый конкурс</w:t>
      </w:r>
      <w:r>
        <w:rPr>
          <w:rFonts w:ascii="GHEA Grapalat" w:hAnsi="GHEA Grapalat" w:cs="Sylfaen"/>
          <w:b/>
        </w:rPr>
        <w:br/>
      </w:r>
      <w:r>
        <w:rPr>
          <w:rFonts w:ascii="GHEA Grapalat" w:hAnsi="GHEA Grapalat"/>
          <w:b/>
        </w:rPr>
        <w:t xml:space="preserve">под кодом " </w:t>
      </w:r>
      <w:r w:rsidR="00141298">
        <w:rPr>
          <w:rFonts w:ascii="GHEA Grapalat" w:hAnsi="GHEA Grapalat"/>
        </w:rPr>
        <w:t>О</w:t>
      </w:r>
      <w:r w:rsidR="00141298">
        <w:rPr>
          <w:rFonts w:ascii="GHEA Grapalat" w:hAnsi="GHEA Grapalat"/>
          <w:lang w:val="en-US"/>
        </w:rPr>
        <w:t>B</w:t>
      </w:r>
      <w:r w:rsidR="00141298">
        <w:rPr>
          <w:rFonts w:ascii="GHEA Grapalat" w:hAnsi="GHEA Grapalat"/>
        </w:rPr>
        <w:t>Т-</w:t>
      </w:r>
      <w:r w:rsidR="00141298" w:rsidRPr="001C4572">
        <w:rPr>
          <w:rFonts w:ascii="GHEA Grapalat" w:hAnsi="GHEA Grapalat"/>
        </w:rPr>
        <w:t>BMAShDzB</w:t>
      </w:r>
      <w:r w:rsidR="00141298" w:rsidRPr="00D21096">
        <w:rPr>
          <w:rFonts w:ascii="GHEA Grapalat" w:hAnsi="GHEA Grapalat"/>
        </w:rPr>
        <w:t>-</w:t>
      </w:r>
      <w:r w:rsidR="00141298" w:rsidRPr="001C4572">
        <w:rPr>
          <w:rFonts w:ascii="GHEA Grapalat" w:hAnsi="GHEA Grapalat"/>
        </w:rPr>
        <w:t>2</w:t>
      </w:r>
      <w:r w:rsidR="00141298">
        <w:rPr>
          <w:rFonts w:ascii="GHEA Grapalat" w:hAnsi="GHEA Grapalat"/>
          <w:lang w:val="hy-AM"/>
        </w:rPr>
        <w:t>3</w:t>
      </w:r>
      <w:r w:rsidR="00141298">
        <w:rPr>
          <w:rFonts w:ascii="GHEA Grapalat" w:hAnsi="GHEA Grapalat"/>
          <w:u w:val="single"/>
        </w:rPr>
        <w:t>/0</w:t>
      </w:r>
      <w:r w:rsidR="00141298">
        <w:rPr>
          <w:rFonts w:ascii="GHEA Grapalat" w:hAnsi="GHEA Grapalat"/>
          <w:u w:val="single"/>
          <w:lang w:val="hy-AM"/>
        </w:rPr>
        <w:t>3</w:t>
      </w:r>
      <w:r>
        <w:rPr>
          <w:rFonts w:ascii="GHEA Grapalat" w:hAnsi="GHEA Grapalat"/>
          <w:b/>
        </w:rPr>
        <w:t>" *</w:t>
      </w:r>
    </w:p>
    <w:p w14:paraId="2CE358C9" w14:textId="77777777" w:rsidR="00BD56E4" w:rsidRDefault="00BD56E4" w:rsidP="00BD56E4">
      <w:pPr>
        <w:widowControl w:val="0"/>
        <w:tabs>
          <w:tab w:val="left" w:pos="2268"/>
        </w:tabs>
        <w:spacing w:after="160" w:line="360" w:lineRule="auto"/>
        <w:ind w:firstLine="567"/>
        <w:jc w:val="right"/>
        <w:rPr>
          <w:rFonts w:ascii="GHEA Grapalat" w:hAnsi="GHEA Grapalat"/>
        </w:rPr>
      </w:pPr>
    </w:p>
    <w:p w14:paraId="28D1E506" w14:textId="77777777" w:rsidR="00BD56E4" w:rsidRDefault="00BD56E4" w:rsidP="00BD56E4">
      <w:pPr>
        <w:widowControl w:val="0"/>
        <w:spacing w:after="160" w:line="360" w:lineRule="auto"/>
        <w:ind w:firstLine="567"/>
        <w:jc w:val="center"/>
        <w:rPr>
          <w:rFonts w:ascii="GHEA Grapalat" w:hAnsi="GHEA Grapalat"/>
          <w:b/>
        </w:rPr>
      </w:pPr>
      <w:r>
        <w:rPr>
          <w:rFonts w:ascii="GHEA Grapalat" w:hAnsi="GHEA Grapalat"/>
          <w:b/>
        </w:rPr>
        <w:t>ДОГОВОР ГОСУДАРСТВЕННОЙ ЗАКУПКИ НА ВЫПОЛНЕНИЕ ПОДРЯДНЫХ РАБОТ ДЛЯ НУЖД ГОСУДАРСТВА</w:t>
      </w:r>
    </w:p>
    <w:p w14:paraId="174BCE08" w14:textId="77777777" w:rsidR="00BD56E4" w:rsidRDefault="00BD56E4" w:rsidP="00BD56E4">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D56E4" w14:paraId="7DDD8A01" w14:textId="77777777" w:rsidTr="00BD56E4">
        <w:tc>
          <w:tcPr>
            <w:tcW w:w="4503" w:type="dxa"/>
            <w:hideMark/>
          </w:tcPr>
          <w:p w14:paraId="522BBAE2" w14:textId="77777777" w:rsidR="00BD56E4" w:rsidRDefault="00BD56E4">
            <w:pPr>
              <w:widowControl w:val="0"/>
              <w:tabs>
                <w:tab w:val="left" w:pos="720"/>
                <w:tab w:val="left" w:pos="1440"/>
                <w:tab w:val="left" w:pos="8865"/>
              </w:tabs>
              <w:spacing w:after="160" w:line="360" w:lineRule="auto"/>
              <w:ind w:firstLine="567"/>
              <w:jc w:val="both"/>
              <w:rPr>
                <w:rFonts w:ascii="GHEA Grapalat" w:hAnsi="GHEA Grapalat"/>
                <w:lang w:val="en-US"/>
              </w:rPr>
            </w:pPr>
            <w:r>
              <w:rPr>
                <w:rFonts w:ascii="GHEA Grapalat" w:hAnsi="GHEA Grapalat"/>
              </w:rPr>
              <w:t xml:space="preserve">г. </w:t>
            </w:r>
          </w:p>
        </w:tc>
        <w:tc>
          <w:tcPr>
            <w:tcW w:w="4784" w:type="dxa"/>
            <w:hideMark/>
          </w:tcPr>
          <w:p w14:paraId="72AD4FDB" w14:textId="77777777" w:rsidR="00BD56E4" w:rsidRDefault="00BD56E4">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Pr>
                <w:rFonts w:ascii="GHEA Grapalat" w:hAnsi="GHEA Grapalat"/>
              </w:rPr>
              <w:t>"</w:t>
            </w:r>
            <w:r>
              <w:rPr>
                <w:rFonts w:ascii="GHEA Grapalat" w:hAnsi="GHEA Grapalat"/>
                <w:lang w:val="en-US"/>
              </w:rPr>
              <w:tab/>
            </w:r>
            <w:r>
              <w:rPr>
                <w:rFonts w:ascii="GHEA Grapalat" w:hAnsi="GHEA Grapalat"/>
              </w:rPr>
              <w:t>"</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p>
        </w:tc>
      </w:tr>
    </w:tbl>
    <w:p w14:paraId="37043589" w14:textId="77777777" w:rsidR="00BD56E4" w:rsidRDefault="00BD56E4" w:rsidP="00BD56E4">
      <w:pPr>
        <w:widowControl w:val="0"/>
        <w:spacing w:after="160" w:line="360" w:lineRule="auto"/>
        <w:ind w:firstLine="567"/>
        <w:jc w:val="both"/>
        <w:rPr>
          <w:rFonts w:ascii="GHEA Grapalat" w:hAnsi="GHEA Grapalat"/>
        </w:rPr>
      </w:pPr>
    </w:p>
    <w:p w14:paraId="37869546" w14:textId="77777777" w:rsidR="00BD56E4" w:rsidRDefault="00BD56E4" w:rsidP="00BD56E4">
      <w:pPr>
        <w:widowControl w:val="0"/>
        <w:spacing w:after="160" w:line="360" w:lineRule="auto"/>
        <w:jc w:val="both"/>
        <w:rPr>
          <w:rFonts w:ascii="GHEA Grapalat" w:hAnsi="GHEA Grapalat" w:cs="Sylfaen"/>
        </w:rPr>
      </w:pPr>
      <w:r>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4119635D" w14:textId="77777777" w:rsidR="00BD56E4" w:rsidRDefault="00BD56E4" w:rsidP="00BD56E4">
      <w:pPr>
        <w:widowControl w:val="0"/>
        <w:spacing w:after="160" w:line="360" w:lineRule="auto"/>
        <w:ind w:firstLine="567"/>
        <w:jc w:val="both"/>
        <w:rPr>
          <w:rFonts w:ascii="GHEA Grapalat" w:hAnsi="GHEA Grapalat"/>
          <w:b/>
        </w:rPr>
      </w:pPr>
    </w:p>
    <w:p w14:paraId="0605C4D3" w14:textId="77777777" w:rsidR="00BD56E4" w:rsidRDefault="00BD56E4" w:rsidP="00BD56E4">
      <w:pPr>
        <w:widowControl w:val="0"/>
        <w:spacing w:after="160" w:line="360" w:lineRule="auto"/>
        <w:jc w:val="center"/>
        <w:rPr>
          <w:rFonts w:ascii="GHEA Grapalat" w:hAnsi="GHEA Grapalat"/>
          <w:b/>
        </w:rPr>
      </w:pPr>
      <w:r>
        <w:rPr>
          <w:rFonts w:ascii="GHEA Grapalat" w:hAnsi="GHEA Grapalat"/>
          <w:b/>
        </w:rPr>
        <w:t>1. ПРЕДМЕТ ДОГОВОРА</w:t>
      </w:r>
    </w:p>
    <w:p w14:paraId="265C848E" w14:textId="77777777" w:rsidR="00BD56E4" w:rsidRDefault="00BD56E4" w:rsidP="00BD56E4">
      <w:pPr>
        <w:ind w:firstLine="708"/>
        <w:jc w:val="both"/>
        <w:rPr>
          <w:rFonts w:ascii="GHEA Grapalat" w:hAnsi="GHEA Grapalat"/>
          <w:spacing w:val="2"/>
        </w:rPr>
      </w:pPr>
      <w:r>
        <w:rPr>
          <w:rFonts w:ascii="GHEA Grapalat" w:hAnsi="GHEA Grapalat"/>
        </w:rPr>
        <w:t>1.1.</w:t>
      </w:r>
      <w:r>
        <w:rPr>
          <w:rFonts w:ascii="GHEA Grapalat" w:hAnsi="GHEA Grapalat"/>
        </w:rPr>
        <w:tab/>
        <w:t>Подрядчик обязуется в установленном настоящим Договором порядке,</w:t>
      </w:r>
      <w:r>
        <w:rPr>
          <w:rFonts w:ascii="Courier New" w:hAnsi="Courier New" w:cs="Courier New"/>
        </w:rPr>
        <w:t xml:space="preserve"> </w:t>
      </w:r>
      <w:r>
        <w:rPr>
          <w:rFonts w:ascii="GHEA Grapalat" w:hAnsi="GHEA Grapalat"/>
        </w:rPr>
        <w:t>предусмотренных объемах, форме и сроках выполнять предусмотренные объемной ведомостью-</w:t>
      </w:r>
      <w:r>
        <w:rPr>
          <w:rFonts w:ascii="Calibri" w:hAnsi="Calibri" w:cs="Calibri"/>
        </w:rPr>
        <w:t> </w:t>
      </w:r>
      <w:r>
        <w:rPr>
          <w:rFonts w:ascii="GHEA Grapalat" w:hAnsi="GHEA Grapalat" w:cs="GHEA Grapalat"/>
        </w:rPr>
        <w:t>сметой</w:t>
      </w:r>
      <w:r>
        <w:rPr>
          <w:rFonts w:ascii="GHEA Grapalat" w:hAnsi="GHEA Grapalat"/>
        </w:rPr>
        <w:t>,</w:t>
      </w:r>
      <w:r>
        <w:rPr>
          <w:rFonts w:ascii="GHEA Grapalat" w:hAnsi="GHEA Grapalat"/>
          <w:spacing w:val="6"/>
        </w:rPr>
        <w:t xml:space="preserve"> установленной Приложением № 1 к настоящему Договору</w:t>
      </w:r>
      <w:r>
        <w:rPr>
          <w:rFonts w:ascii="GHEA Grapalat" w:hAnsi="GHEA Grapalat"/>
          <w:spacing w:val="2"/>
        </w:rPr>
        <w:t xml:space="preserve"> </w:t>
      </w:r>
    </w:p>
    <w:p w14:paraId="46561460" w14:textId="77777777" w:rsidR="00BD56E4" w:rsidRDefault="00BD56E4" w:rsidP="00BD56E4">
      <w:pPr>
        <w:widowControl w:val="0"/>
        <w:jc w:val="both"/>
        <w:rPr>
          <w:rFonts w:ascii="GHEA Grapalat" w:hAnsi="GHEA Grapalat"/>
        </w:rPr>
      </w:pPr>
      <w:r>
        <w:rPr>
          <w:rFonts w:ascii="GHEA Grapalat" w:hAnsi="GHEA Grapalat"/>
        </w:rPr>
        <w:t>(далее — договор), _____________________________________________________</w:t>
      </w:r>
    </w:p>
    <w:p w14:paraId="6F588A14" w14:textId="77777777" w:rsidR="00BD56E4" w:rsidRDefault="00BD56E4" w:rsidP="00BD56E4">
      <w:pPr>
        <w:widowControl w:val="0"/>
        <w:spacing w:after="160" w:line="360" w:lineRule="auto"/>
        <w:ind w:left="4536"/>
        <w:jc w:val="both"/>
        <w:rPr>
          <w:rFonts w:ascii="GHEA Grapalat" w:hAnsi="GHEA Grapalat"/>
          <w:vertAlign w:val="superscript"/>
        </w:rPr>
      </w:pPr>
      <w:r>
        <w:rPr>
          <w:rFonts w:ascii="GHEA Grapalat" w:hAnsi="GHEA Grapalat"/>
          <w:vertAlign w:val="superscript"/>
        </w:rPr>
        <w:t>Наименование работ</w:t>
      </w:r>
    </w:p>
    <w:p w14:paraId="32B60DFD" w14:textId="77777777" w:rsidR="00BD56E4" w:rsidRDefault="00BD56E4" w:rsidP="00BD56E4">
      <w:pPr>
        <w:widowControl w:val="0"/>
        <w:spacing w:after="160" w:line="360" w:lineRule="auto"/>
        <w:jc w:val="both"/>
        <w:rPr>
          <w:rFonts w:ascii="GHEA Grapalat" w:hAnsi="GHEA Grapalat"/>
        </w:rPr>
      </w:pPr>
      <w:r>
        <w:rPr>
          <w:rFonts w:ascii="GHEA Grapalat" w:hAnsi="GHEA Grapalat"/>
        </w:rPr>
        <w:t>работы (далее — работа), а Заказчик обязуется принимать выполненную работу и платить за нее.</w:t>
      </w:r>
    </w:p>
    <w:p w14:paraId="0D436BF8"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1.2.</w:t>
      </w:r>
      <w:r>
        <w:rPr>
          <w:rFonts w:ascii="GHEA Grapalat" w:hAnsi="GHEA Grapalat"/>
        </w:rPr>
        <w:tab/>
        <w:t xml:space="preserve">Предусмотренные договором работы выполняются Подрядчиком  в </w:t>
      </w:r>
      <w:r>
        <w:rPr>
          <w:rFonts w:ascii="GHEA Grapalat" w:hAnsi="GHEA Grapalat"/>
        </w:rPr>
        <w:lastRenderedPageBreak/>
        <w:t>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6E91C063" w14:textId="77777777" w:rsidR="00BD56E4" w:rsidRDefault="00BD56E4" w:rsidP="00BD56E4">
      <w:pPr>
        <w:widowControl w:val="0"/>
        <w:tabs>
          <w:tab w:val="left" w:pos="1134"/>
        </w:tabs>
        <w:spacing w:after="160" w:line="360" w:lineRule="auto"/>
        <w:ind w:firstLine="567"/>
        <w:jc w:val="both"/>
        <w:rPr>
          <w:rFonts w:ascii="GHEA Grapalat" w:hAnsi="GHEA Grapalat"/>
          <w:spacing w:val="6"/>
        </w:rPr>
      </w:pPr>
      <w:r>
        <w:rPr>
          <w:rFonts w:ascii="GHEA Grapalat" w:hAnsi="GHEA Grapalat"/>
        </w:rPr>
        <w:t>1.3.</w:t>
      </w:r>
      <w:r>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Pr>
          <w:rFonts w:ascii="GHEA Grapalat" w:hAnsi="GHEA Grapalat"/>
          <w:spacing w:val="6"/>
        </w:rPr>
        <w:t>договора в силу и устанавливается следующий срок выполнения:</w:t>
      </w:r>
    </w:p>
    <w:p w14:paraId="688E981D" w14:textId="77777777" w:rsidR="00BD56E4" w:rsidRDefault="00BD56E4" w:rsidP="00BD56E4">
      <w:pPr>
        <w:widowControl w:val="0"/>
        <w:jc w:val="both"/>
        <w:rPr>
          <w:rFonts w:ascii="GHEA Grapalat" w:hAnsi="GHEA Grapalat"/>
          <w:spacing w:val="6"/>
        </w:rPr>
      </w:pPr>
      <w:r>
        <w:rPr>
          <w:rFonts w:ascii="GHEA Grapalat" w:hAnsi="GHEA Grapalat"/>
        </w:rPr>
        <w:t>_________________________________________________________________________.</w:t>
      </w:r>
    </w:p>
    <w:p w14:paraId="416E7E01" w14:textId="77777777" w:rsidR="00BD56E4" w:rsidRDefault="00BD56E4" w:rsidP="00BD56E4">
      <w:pPr>
        <w:widowControl w:val="0"/>
        <w:tabs>
          <w:tab w:val="left" w:pos="1134"/>
        </w:tabs>
        <w:spacing w:after="160" w:line="360" w:lineRule="auto"/>
        <w:ind w:left="3402"/>
        <w:jc w:val="both"/>
        <w:rPr>
          <w:rFonts w:ascii="GHEA Grapalat" w:hAnsi="GHEA Grapalat" w:cs="Times Armenian"/>
          <w:vertAlign w:val="superscript"/>
        </w:rPr>
      </w:pPr>
      <w:r>
        <w:rPr>
          <w:rFonts w:ascii="GHEA Grapalat" w:hAnsi="GHEA Grapalat"/>
          <w:vertAlign w:val="superscript"/>
        </w:rPr>
        <w:t>окончательный срок выполнения работ</w:t>
      </w:r>
    </w:p>
    <w:p w14:paraId="46E4D4AA"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 xml:space="preserve">Сроки выполнения предусмотренных договором отдельных видов работ, этапов и объемов установлены календарным графиком, представленным в Приложении 2 к настоящему Договору. </w:t>
      </w:r>
    </w:p>
    <w:p w14:paraId="53BF519A" w14:textId="77777777" w:rsidR="00BD56E4" w:rsidRDefault="00BD56E4" w:rsidP="00BD56E4">
      <w:pPr>
        <w:widowControl w:val="0"/>
        <w:tabs>
          <w:tab w:val="left" w:pos="1134"/>
        </w:tabs>
        <w:spacing w:after="160" w:line="360" w:lineRule="auto"/>
        <w:ind w:firstLine="567"/>
        <w:jc w:val="both"/>
        <w:rPr>
          <w:rFonts w:ascii="GHEA Grapalat" w:hAnsi="GHEA Grapalat"/>
        </w:rPr>
      </w:pPr>
    </w:p>
    <w:p w14:paraId="6DAA6499" w14:textId="77777777" w:rsidR="00BD56E4" w:rsidRDefault="00BD56E4" w:rsidP="00BD56E4">
      <w:pPr>
        <w:widowControl w:val="0"/>
        <w:tabs>
          <w:tab w:val="left" w:pos="1276"/>
        </w:tabs>
        <w:spacing w:after="160" w:line="360" w:lineRule="auto"/>
        <w:ind w:firstLine="567"/>
        <w:jc w:val="center"/>
        <w:rPr>
          <w:rFonts w:ascii="GHEA Grapalat" w:hAnsi="GHEA Grapalat"/>
          <w:b/>
        </w:rPr>
      </w:pPr>
      <w:r>
        <w:rPr>
          <w:rFonts w:ascii="GHEA Grapalat" w:hAnsi="GHEA Grapalat"/>
          <w:b/>
        </w:rPr>
        <w:t>2. ВЫПОЛНЕНИЕ РАБОТ СРЕДСТВАМИ ПОДРЯДЧИКА</w:t>
      </w:r>
    </w:p>
    <w:p w14:paraId="3CE231C0" w14:textId="77777777" w:rsidR="00BD56E4" w:rsidRDefault="00BD56E4" w:rsidP="00BD56E4">
      <w:pPr>
        <w:widowControl w:val="0"/>
        <w:tabs>
          <w:tab w:val="left" w:pos="1134"/>
        </w:tabs>
        <w:spacing w:after="160" w:line="360" w:lineRule="auto"/>
        <w:ind w:firstLine="567"/>
        <w:jc w:val="both"/>
        <w:rPr>
          <w:rFonts w:ascii="GHEA Grapalat" w:hAnsi="GHEA Grapalat" w:cs="Times Armenian"/>
        </w:rPr>
      </w:pPr>
      <w:r>
        <w:rPr>
          <w:rFonts w:ascii="GHEA Grapalat" w:hAnsi="GHEA Grapalat"/>
        </w:rPr>
        <w:t>2.1.</w:t>
      </w:r>
      <w:r>
        <w:rPr>
          <w:rFonts w:ascii="GHEA Grapalat" w:hAnsi="GHEA Grapalat"/>
        </w:rPr>
        <w:tab/>
        <w:t xml:space="preserve">Работа выполняется трудовым и техническим ресурсом, строительными материалами и средствами Подрядчика. </w:t>
      </w:r>
    </w:p>
    <w:p w14:paraId="4C9B6971" w14:textId="77777777" w:rsidR="00BD56E4" w:rsidRDefault="00BD56E4" w:rsidP="00BD56E4">
      <w:pPr>
        <w:widowControl w:val="0"/>
        <w:tabs>
          <w:tab w:val="left" w:pos="1134"/>
          <w:tab w:val="left" w:pos="1276"/>
        </w:tabs>
        <w:spacing w:after="160" w:line="360" w:lineRule="auto"/>
        <w:ind w:firstLine="567"/>
        <w:jc w:val="both"/>
        <w:rPr>
          <w:rFonts w:ascii="GHEA Grapalat" w:hAnsi="GHEA Grapalat"/>
        </w:rPr>
      </w:pPr>
      <w:r>
        <w:rPr>
          <w:rFonts w:ascii="GHEA Grapalat" w:hAnsi="GHEA Grapalat"/>
        </w:rPr>
        <w:t>2.2.</w:t>
      </w:r>
      <w:r>
        <w:rPr>
          <w:rFonts w:ascii="GHEA Grapalat" w:hAnsi="GHEA Grapalat"/>
        </w:rPr>
        <w:tab/>
        <w:t>Подрядчик несет ответственность за качество предоставленных им материалов и оборудования.</w:t>
      </w:r>
    </w:p>
    <w:p w14:paraId="0128F3F7" w14:textId="77777777" w:rsidR="00BD56E4" w:rsidRDefault="00BD56E4" w:rsidP="00BD56E4">
      <w:pPr>
        <w:widowControl w:val="0"/>
        <w:tabs>
          <w:tab w:val="left" w:pos="1276"/>
        </w:tabs>
        <w:spacing w:after="160" w:line="360" w:lineRule="auto"/>
        <w:ind w:firstLine="567"/>
        <w:jc w:val="center"/>
        <w:rPr>
          <w:rFonts w:ascii="GHEA Grapalat" w:hAnsi="GHEA Grapalat"/>
          <w:b/>
          <w:i/>
        </w:rPr>
      </w:pPr>
    </w:p>
    <w:p w14:paraId="1B23EB07" w14:textId="77777777" w:rsidR="00BD56E4" w:rsidRDefault="00BD56E4" w:rsidP="00BD56E4">
      <w:pPr>
        <w:widowControl w:val="0"/>
        <w:spacing w:after="160" w:line="360" w:lineRule="auto"/>
        <w:jc w:val="center"/>
        <w:rPr>
          <w:rFonts w:ascii="GHEA Grapalat" w:hAnsi="GHEA Grapalat"/>
          <w:b/>
        </w:rPr>
      </w:pPr>
      <w:r>
        <w:rPr>
          <w:rFonts w:ascii="GHEA Grapalat" w:hAnsi="GHEA Grapalat"/>
          <w:b/>
        </w:rPr>
        <w:t>3. ПРАВА И ОБЯЗАННОСТИ СТОРОН</w:t>
      </w:r>
    </w:p>
    <w:p w14:paraId="4BFC2A09" w14:textId="77777777" w:rsidR="00BD56E4" w:rsidRDefault="00BD56E4" w:rsidP="00BD56E4">
      <w:pPr>
        <w:widowControl w:val="0"/>
        <w:tabs>
          <w:tab w:val="left" w:pos="1276"/>
        </w:tabs>
        <w:spacing w:after="160" w:line="360" w:lineRule="auto"/>
        <w:ind w:firstLine="567"/>
        <w:jc w:val="both"/>
        <w:rPr>
          <w:rFonts w:ascii="GHEA Grapalat" w:hAnsi="GHEA Grapalat"/>
          <w:b/>
        </w:rPr>
      </w:pPr>
      <w:r>
        <w:rPr>
          <w:rFonts w:ascii="GHEA Grapalat" w:hAnsi="GHEA Grapalat"/>
          <w:b/>
        </w:rPr>
        <w:t>3.1.</w:t>
      </w:r>
      <w:r>
        <w:rPr>
          <w:rFonts w:ascii="GHEA Grapalat" w:hAnsi="GHEA Grapalat"/>
          <w:b/>
        </w:rPr>
        <w:tab/>
        <w:t>Заказчик имеет право:</w:t>
      </w:r>
    </w:p>
    <w:p w14:paraId="23E56CFB"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3.1.1.</w:t>
      </w:r>
      <w:r>
        <w:rPr>
          <w:rFonts w:ascii="GHEA Grapalat" w:hAnsi="GHEA Grapalat"/>
        </w:rPr>
        <w:tab/>
        <w:t>В любое время проверять ход и качество выполненной Подрядчиком работы, без вмешательства в его деятельность;</w:t>
      </w:r>
    </w:p>
    <w:p w14:paraId="3392A2EA"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3.1.2.</w:t>
      </w:r>
      <w:r>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B80BAA9"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3.1.3.</w:t>
      </w:r>
      <w:r>
        <w:rPr>
          <w:rFonts w:ascii="GHEA Grapalat" w:hAnsi="GHEA Grapalat"/>
        </w:rPr>
        <w:tab/>
        <w:t xml:space="preserve">Не принимать результат работы, в случае ее несоответствия установленным законодательством Республики Армения положениям, требованиям </w:t>
      </w:r>
      <w:r>
        <w:rPr>
          <w:rFonts w:ascii="GHEA Grapalat" w:hAnsi="GHEA Grapalat"/>
        </w:rPr>
        <w:lastRenderedPageBreak/>
        <w:t>предусмотренных пунктом 1.2.</w:t>
      </w:r>
      <w:r>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34859C18"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3.1.4.</w:t>
      </w:r>
      <w:r>
        <w:rPr>
          <w:rFonts w:ascii="GHEA Grapalat" w:hAnsi="GHEA Grapalat"/>
        </w:rPr>
        <w:tab/>
        <w:t>В одностороннем порядке расторгать договор и требовать возмещения причиненных ему убытков, если:</w:t>
      </w:r>
    </w:p>
    <w:p w14:paraId="04C20F20"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3CB0044"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Подрядчик нарушил предусмотренный в пункте 1.3 договора срок (календарный график включительно),</w:t>
      </w:r>
    </w:p>
    <w:p w14:paraId="3DD5E8AD"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в)</w:t>
      </w:r>
      <w:r>
        <w:rPr>
          <w:rFonts w:ascii="GHEA Grapalat" w:hAnsi="GHEA Grapalat"/>
        </w:rPr>
        <w:tab/>
        <w:t>выполненная Подрядчиком работа не соответствует требованиям, установленным проектно-сметными документами,</w:t>
      </w:r>
    </w:p>
    <w:p w14:paraId="524C029F"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г)</w:t>
      </w:r>
      <w:r>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14:paraId="490D7C6E"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3.1.5.</w:t>
      </w:r>
      <w:r>
        <w:rPr>
          <w:rFonts w:ascii="GHEA Grapalat" w:hAnsi="GHEA Grapalat"/>
        </w:rPr>
        <w:tab/>
        <w:t>В течение гарантийного срока предъявлять требования, связанные с недостатками результата работы.</w:t>
      </w:r>
    </w:p>
    <w:p w14:paraId="256B6CAB"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3.1.6.</w:t>
      </w:r>
      <w:r>
        <w:rPr>
          <w:rFonts w:ascii="GHEA Grapalat" w:hAnsi="GHEA Grapalat"/>
        </w:rPr>
        <w:tab/>
        <w:t>Уполномочить другое лицо на осуществление технического контроля над выполнением работы;</w:t>
      </w:r>
    </w:p>
    <w:p w14:paraId="25349465"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3.1.7.</w:t>
      </w:r>
      <w:r>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6D2DA9F9" w14:textId="77777777" w:rsidR="00BD56E4" w:rsidRDefault="00BD56E4" w:rsidP="00BD56E4">
      <w:pPr>
        <w:rPr>
          <w:rFonts w:ascii="GHEA Grapalat" w:hAnsi="GHEA Grapalat"/>
          <w:b/>
        </w:rPr>
      </w:pPr>
      <w:r>
        <w:rPr>
          <w:rFonts w:ascii="GHEA Grapalat" w:hAnsi="GHEA Grapalat"/>
          <w:b/>
        </w:rPr>
        <w:br w:type="page"/>
      </w:r>
    </w:p>
    <w:p w14:paraId="0BDEBA02" w14:textId="77777777" w:rsidR="00BD56E4" w:rsidRDefault="00BD56E4" w:rsidP="00BD56E4">
      <w:pPr>
        <w:widowControl w:val="0"/>
        <w:tabs>
          <w:tab w:val="left" w:pos="1134"/>
        </w:tabs>
        <w:spacing w:after="160" w:line="360" w:lineRule="auto"/>
        <w:ind w:firstLine="567"/>
        <w:jc w:val="both"/>
        <w:rPr>
          <w:rFonts w:ascii="GHEA Grapalat" w:hAnsi="GHEA Grapalat" w:cs="Times Armenian"/>
          <w:b/>
        </w:rPr>
      </w:pPr>
      <w:r>
        <w:rPr>
          <w:rFonts w:ascii="GHEA Grapalat" w:hAnsi="GHEA Grapalat"/>
          <w:b/>
        </w:rPr>
        <w:lastRenderedPageBreak/>
        <w:t>3.2.</w:t>
      </w:r>
      <w:r>
        <w:rPr>
          <w:rFonts w:ascii="GHEA Grapalat" w:hAnsi="GHEA Grapalat"/>
          <w:b/>
        </w:rPr>
        <w:tab/>
        <w:t>Заказчик обязан:</w:t>
      </w:r>
    </w:p>
    <w:p w14:paraId="7A929EA3"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3.2.1.</w:t>
      </w:r>
      <w:r>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14:paraId="65DCD118"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3.2.2.</w:t>
      </w:r>
      <w:r>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634E658D"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3.2.3.</w:t>
      </w:r>
      <w:r>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519AB846"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3.2.4.</w:t>
      </w:r>
      <w:r>
        <w:rPr>
          <w:rFonts w:ascii="GHEA Grapalat" w:hAnsi="GHEA Grapalat"/>
        </w:rPr>
        <w:tab/>
        <w:t>В случае приемки результата работы в срок, предусмотренный пунктом 1.3.</w:t>
      </w:r>
      <w:r>
        <w:rPr>
          <w:rFonts w:ascii="GHEA Grapalat" w:hAnsi="GHEA Grapalat"/>
        </w:rPr>
        <w:tab/>
        <w:t xml:space="preserve">Договора, уплачивать Подрядчику суммы, подлежащие уплате последнему. </w:t>
      </w:r>
    </w:p>
    <w:p w14:paraId="379C3E68" w14:textId="77777777" w:rsidR="00BD56E4" w:rsidRDefault="00BD56E4" w:rsidP="00BD56E4">
      <w:pPr>
        <w:widowControl w:val="0"/>
        <w:tabs>
          <w:tab w:val="left" w:pos="1134"/>
        </w:tabs>
        <w:spacing w:after="160" w:line="360" w:lineRule="auto"/>
        <w:ind w:firstLine="567"/>
        <w:jc w:val="both"/>
        <w:rPr>
          <w:rFonts w:ascii="GHEA Grapalat" w:hAnsi="GHEA Grapalat"/>
          <w:b/>
        </w:rPr>
      </w:pPr>
      <w:r>
        <w:rPr>
          <w:rFonts w:ascii="GHEA Grapalat" w:hAnsi="GHEA Grapalat"/>
          <w:b/>
        </w:rPr>
        <w:t>3.3.</w:t>
      </w:r>
      <w:r>
        <w:rPr>
          <w:rFonts w:ascii="GHEA Grapalat" w:hAnsi="GHEA Grapalat"/>
          <w:b/>
        </w:rPr>
        <w:tab/>
        <w:t>Подрядчик имеет право:</w:t>
      </w:r>
    </w:p>
    <w:p w14:paraId="0012E19E"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3.3.1.</w:t>
      </w:r>
      <w:r>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6F6628F6"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3.3.2.</w:t>
      </w:r>
      <w:r>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3D3E58E9" w14:textId="77777777" w:rsidR="00BD56E4" w:rsidRDefault="00BD56E4" w:rsidP="00BD56E4">
      <w:pPr>
        <w:widowControl w:val="0"/>
        <w:tabs>
          <w:tab w:val="left" w:pos="1276"/>
        </w:tabs>
        <w:spacing w:after="160" w:line="360" w:lineRule="auto"/>
        <w:ind w:firstLine="567"/>
        <w:jc w:val="both"/>
        <w:rPr>
          <w:rFonts w:ascii="GHEA Grapalat" w:hAnsi="GHEA Grapalat"/>
          <w:b/>
        </w:rPr>
      </w:pPr>
      <w:r>
        <w:rPr>
          <w:rFonts w:ascii="GHEA Grapalat" w:hAnsi="GHEA Grapalat"/>
          <w:b/>
        </w:rPr>
        <w:t>3.4.</w:t>
      </w:r>
      <w:r>
        <w:rPr>
          <w:rFonts w:ascii="GHEA Grapalat" w:hAnsi="GHEA Grapalat"/>
          <w:b/>
        </w:rPr>
        <w:tab/>
        <w:t>Подрядчик обязан:</w:t>
      </w:r>
    </w:p>
    <w:p w14:paraId="1BE5A75B"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3.4.1.</w:t>
      </w:r>
      <w:r>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p>
    <w:p w14:paraId="54521730"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p>
    <w:p w14:paraId="6C507110"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3.4.2.</w:t>
      </w:r>
      <w:r>
        <w:rPr>
          <w:rFonts w:ascii="GHEA Grapalat" w:hAnsi="GHEA Grapalat"/>
        </w:rPr>
        <w:tab/>
        <w:t>Выполнять указания Заказчика по части работы, если они не противоречат условиям договора.</w:t>
      </w:r>
    </w:p>
    <w:p w14:paraId="650E70D7"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3.4.3.</w:t>
      </w:r>
      <w:r>
        <w:rPr>
          <w:rFonts w:ascii="GHEA Grapalat" w:hAnsi="GHEA Grapalat"/>
        </w:rPr>
        <w:tab/>
        <w:t xml:space="preserve">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Pr>
          <w:rFonts w:ascii="GHEA Grapalat" w:hAnsi="GHEA Grapalat"/>
        </w:rPr>
        <w:t>индивидуальнoe</w:t>
      </w:r>
      <w:proofErr w:type="spellEnd"/>
      <w:r>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14:paraId="760BD606"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3.4.4.</w:t>
      </w:r>
      <w:r>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(эксплуатации) результата работы, а также сообщать сведения о возможных последствиях несоблюдения этих требований и правил.</w:t>
      </w:r>
    </w:p>
    <w:p w14:paraId="3F1E8FED"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3.4.5.</w:t>
      </w:r>
      <w:r>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28458BB"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3.4.6.</w:t>
      </w:r>
      <w:r>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7A4CCB68"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3.4.7.</w:t>
      </w:r>
      <w:r>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6F244DF0"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3.4.8.</w:t>
      </w:r>
      <w:r>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своих средств и в установленный Заказчиком разумный срок устранять эти недостатки. </w:t>
      </w:r>
    </w:p>
    <w:p w14:paraId="5ECEE573"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3.4.9.</w:t>
      </w:r>
      <w:r>
        <w:rPr>
          <w:rFonts w:ascii="GHEA Grapalat" w:hAnsi="GHEA Grapalat"/>
        </w:rPr>
        <w:tab/>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w:t>
      </w:r>
      <w:r>
        <w:rPr>
          <w:rFonts w:ascii="GHEA Grapalat" w:hAnsi="GHEA Grapalat"/>
        </w:rPr>
        <w:lastRenderedPageBreak/>
        <w:t>выполненной работы, то Подрядчик обязан за счет своих средств и в установленный Заказчиком разумный срок устранять эти недостатки</w:t>
      </w:r>
      <w:r>
        <w:rPr>
          <w:rStyle w:val="af6"/>
          <w:rFonts w:ascii="GHEA Grapalat" w:hAnsi="GHEA Grapalat"/>
        </w:rPr>
        <w:footnoteReference w:customMarkFollows="1" w:id="31"/>
        <w:t>26</w:t>
      </w:r>
      <w:r>
        <w:rPr>
          <w:rFonts w:ascii="GHEA Grapalat" w:hAnsi="GHEA Grapalat"/>
        </w:rPr>
        <w:t>.</w:t>
      </w:r>
    </w:p>
    <w:p w14:paraId="424550F5" w14:textId="77777777" w:rsidR="00BD56E4" w:rsidRDefault="00BD56E4" w:rsidP="00BD56E4">
      <w:pPr>
        <w:widowControl w:val="0"/>
        <w:tabs>
          <w:tab w:val="left" w:pos="1418"/>
        </w:tabs>
        <w:spacing w:after="160" w:line="360" w:lineRule="auto"/>
        <w:ind w:firstLine="567"/>
        <w:jc w:val="both"/>
        <w:rPr>
          <w:rFonts w:ascii="GHEA Grapalat" w:hAnsi="GHEA Grapalat" w:cs="Times Armenian"/>
        </w:rPr>
      </w:pPr>
      <w:r>
        <w:rPr>
          <w:rFonts w:ascii="GHEA Grapalat" w:hAnsi="GHEA Grapalat"/>
        </w:rPr>
        <w:t>3.4.10.</w:t>
      </w:r>
      <w:r>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Pr>
          <w:rFonts w:ascii="GHEA Grapalat" w:hAnsi="GHEA Grapalat"/>
          <w:lang w:val="hy-AM"/>
        </w:rPr>
        <w:t xml:space="preserve"> </w:t>
      </w:r>
      <w:r>
        <w:rPr>
          <w:rFonts w:ascii="GHEA Grapalat" w:hAnsi="GHEA Grapalat"/>
        </w:rPr>
        <w:t>приборам и оборудованию  представлены в приложении № —- к договору</w:t>
      </w:r>
      <w:r>
        <w:rPr>
          <w:rStyle w:val="af6"/>
          <w:rFonts w:ascii="GHEA Grapalat" w:hAnsi="GHEA Grapalat"/>
        </w:rPr>
        <w:footnoteReference w:customMarkFollows="1" w:id="32"/>
        <w:t>27</w:t>
      </w:r>
      <w:r>
        <w:rPr>
          <w:rFonts w:ascii="GHEA Grapalat" w:hAnsi="GHEA Grapalat"/>
        </w:rPr>
        <w:t xml:space="preserve">. </w:t>
      </w:r>
    </w:p>
    <w:p w14:paraId="783F9B38" w14:textId="77777777" w:rsidR="00BD56E4" w:rsidRDefault="00BD56E4" w:rsidP="00BD56E4">
      <w:pPr>
        <w:widowControl w:val="0"/>
        <w:tabs>
          <w:tab w:val="left" w:pos="1418"/>
        </w:tabs>
        <w:spacing w:after="160" w:line="360" w:lineRule="auto"/>
        <w:ind w:firstLine="567"/>
        <w:jc w:val="both"/>
        <w:rPr>
          <w:rFonts w:ascii="GHEA Grapalat" w:hAnsi="GHEA Grapalat"/>
        </w:rPr>
      </w:pPr>
      <w:r>
        <w:rPr>
          <w:rFonts w:ascii="GHEA Grapalat" w:hAnsi="GHEA Grapalat"/>
        </w:rPr>
        <w:t>3.4.11.</w:t>
      </w:r>
      <w:r>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3B32B9D7" w14:textId="77777777" w:rsidR="00BD56E4" w:rsidRDefault="00BD56E4" w:rsidP="00BD56E4">
      <w:pPr>
        <w:widowControl w:val="0"/>
        <w:tabs>
          <w:tab w:val="left" w:pos="1276"/>
        </w:tabs>
        <w:spacing w:after="160" w:line="360" w:lineRule="auto"/>
        <w:ind w:firstLine="567"/>
        <w:jc w:val="both"/>
        <w:rPr>
          <w:rFonts w:ascii="GHEA Grapalat" w:hAnsi="GHEA Grapalat" w:cs="Sylfaen"/>
          <w:u w:val="single"/>
        </w:rPr>
      </w:pPr>
    </w:p>
    <w:p w14:paraId="241048BF" w14:textId="77777777" w:rsidR="00BD56E4" w:rsidRDefault="00BD56E4" w:rsidP="00BD56E4">
      <w:pPr>
        <w:widowControl w:val="0"/>
        <w:tabs>
          <w:tab w:val="left" w:pos="1276"/>
        </w:tabs>
        <w:spacing w:after="160" w:line="360" w:lineRule="auto"/>
        <w:jc w:val="center"/>
        <w:rPr>
          <w:rFonts w:ascii="GHEA Grapalat" w:hAnsi="GHEA Grapalat"/>
          <w:b/>
        </w:rPr>
      </w:pPr>
      <w:r>
        <w:rPr>
          <w:rFonts w:ascii="GHEA Grapalat" w:hAnsi="GHEA Grapalat"/>
          <w:b/>
        </w:rPr>
        <w:t>4. ПОРЯДОК СДАЧИ И ПРИЕМКИ РАБОТЫ</w:t>
      </w:r>
    </w:p>
    <w:p w14:paraId="1FC3807C" w14:textId="77777777" w:rsidR="00BD56E4" w:rsidRDefault="00BD56E4" w:rsidP="00BD56E4">
      <w:pPr>
        <w:widowControl w:val="0"/>
        <w:tabs>
          <w:tab w:val="left" w:pos="1134"/>
        </w:tabs>
        <w:spacing w:after="160" w:line="338"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2A24D842" w14:textId="77777777" w:rsidR="00BD56E4" w:rsidRDefault="00BD56E4" w:rsidP="00BD56E4">
      <w:pPr>
        <w:widowControl w:val="0"/>
        <w:tabs>
          <w:tab w:val="left" w:pos="1134"/>
        </w:tabs>
        <w:spacing w:after="160" w:line="338" w:lineRule="auto"/>
        <w:ind w:firstLine="567"/>
        <w:jc w:val="both"/>
        <w:rPr>
          <w:rFonts w:ascii="GHEA Grapalat" w:hAnsi="GHEA Grapalat" w:cs="Sylfaen"/>
        </w:rPr>
      </w:pPr>
      <w:r>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w:t>
      </w:r>
      <w:r>
        <w:rPr>
          <w:rFonts w:ascii="GHEA Grapalat" w:hAnsi="GHEA Grapalat" w:cs="Sylfaen"/>
        </w:rPr>
        <w:lastRenderedPageBreak/>
        <w:t>технического надзора за выполнением данных строительных работ.</w:t>
      </w:r>
      <w:r>
        <w:rPr>
          <w:rFonts w:ascii="GHEA Grapalat" w:hAnsi="GHEA Grapalat" w:cs="Sylfaen"/>
          <w:vertAlign w:val="superscript"/>
        </w:rPr>
        <w:t>27.1</w:t>
      </w:r>
      <w:r>
        <w:rPr>
          <w:rFonts w:ascii="GHEA Grapalat" w:hAnsi="GHEA Grapalat"/>
        </w:rPr>
        <w:t xml:space="preserve"> </w:t>
      </w:r>
    </w:p>
    <w:p w14:paraId="62893331" w14:textId="77777777" w:rsidR="00BD56E4" w:rsidRDefault="00BD56E4" w:rsidP="00BD56E4">
      <w:pPr>
        <w:widowControl w:val="0"/>
        <w:spacing w:after="160" w:line="338"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447DC920" w14:textId="77777777" w:rsidR="00BD56E4" w:rsidRDefault="00BD56E4" w:rsidP="00BD56E4">
      <w:pPr>
        <w:widowControl w:val="0"/>
        <w:tabs>
          <w:tab w:val="left" w:pos="1134"/>
        </w:tabs>
        <w:spacing w:after="160" w:line="338"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899A0CD" w14:textId="77777777" w:rsidR="00BD56E4" w:rsidRDefault="00BD56E4" w:rsidP="00BD56E4">
      <w:pPr>
        <w:widowControl w:val="0"/>
        <w:tabs>
          <w:tab w:val="left" w:pos="1134"/>
        </w:tabs>
        <w:spacing w:after="160" w:line="338"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28BA9996" w14:textId="77777777" w:rsidR="00BD56E4" w:rsidRDefault="00BD56E4" w:rsidP="00BD56E4">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14:paraId="19A2E36A" w14:textId="77777777" w:rsidR="00BD56E4" w:rsidRDefault="00BD56E4" w:rsidP="00BD56E4">
      <w:pPr>
        <w:widowControl w:val="0"/>
        <w:tabs>
          <w:tab w:val="left" w:pos="1134"/>
        </w:tabs>
        <w:spacing w:after="160" w:line="360" w:lineRule="auto"/>
        <w:ind w:firstLine="567"/>
        <w:jc w:val="both"/>
        <w:rPr>
          <w:rFonts w:ascii="GHEA Grapalat" w:hAnsi="GHEA Grapalat" w:cs="Sylfaen"/>
        </w:rPr>
      </w:pPr>
      <w:r>
        <w:rPr>
          <w:rFonts w:ascii="GHEA Grapalat" w:hAnsi="GHEA Grapalat"/>
        </w:rPr>
        <w:t>4.3.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18FB1DC5"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4.4.</w:t>
      </w:r>
      <w:r>
        <w:rPr>
          <w:rFonts w:ascii="GHEA Grapalat" w:hAnsi="GHEA Grapalat"/>
        </w:rPr>
        <w:tab/>
        <w:t>Если в срок, установленный пунктом 4.3 договора, Заказчик не</w:t>
      </w:r>
      <w:r>
        <w:rPr>
          <w:rFonts w:ascii="Courier New" w:hAnsi="Courier New" w:cs="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14:paraId="74B1D43F"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r>
        <w:rPr>
          <w:rFonts w:ascii="GHEA Grapalat" w:hAnsi="GHEA Grapalat"/>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6528723D" w14:textId="77777777" w:rsidR="00BD56E4" w:rsidRDefault="00BD56E4" w:rsidP="00BD56E4">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14:paraId="5BB38A04" w14:textId="77777777" w:rsidR="00BD56E4" w:rsidRDefault="00BD56E4" w:rsidP="00BD56E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 19 марта 2015 года, и для приемки выполненных работ;</w:t>
      </w:r>
    </w:p>
    <w:p w14:paraId="11C29EF6" w14:textId="77777777" w:rsidR="00BD56E4" w:rsidRDefault="00BD56E4" w:rsidP="00BD56E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14:paraId="7258FF3B" w14:textId="77777777" w:rsidR="00BD56E4" w:rsidRDefault="00BD56E4" w:rsidP="00BD56E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5B447FA8" w14:textId="77777777" w:rsidR="00BD56E4" w:rsidRDefault="00BD56E4" w:rsidP="00BD56E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6DE2285F" w14:textId="77777777" w:rsidR="00BD56E4" w:rsidRDefault="00BD56E4" w:rsidP="00BD56E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1833A446" w14:textId="77777777" w:rsidR="00BD56E4" w:rsidRDefault="00BD56E4" w:rsidP="00BD56E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1031CA4E" w14:textId="77777777" w:rsidR="00BD56E4" w:rsidRDefault="00BD56E4" w:rsidP="00BD56E4">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612AC0A4" w14:textId="77777777" w:rsidR="00BD56E4" w:rsidRDefault="00BD56E4" w:rsidP="00BD56E4">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Pr>
          <w:rFonts w:ascii="GHEA Grapalat" w:hAnsi="GHEA Grapalat"/>
          <w:b/>
        </w:rPr>
        <w:t>ЦЕНА И ОПЛАТА РАБОТЫ</w:t>
      </w:r>
    </w:p>
    <w:p w14:paraId="402D3728"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5.1.</w:t>
      </w:r>
      <w:r>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21A9E2BC"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лот 1________. (_______) драмов РА, из которых _______ (_______) драмов РА составляют НДС.</w:t>
      </w:r>
    </w:p>
    <w:p w14:paraId="0D6BFAAD" w14:textId="77777777" w:rsidR="00BD56E4" w:rsidRDefault="00BD56E4" w:rsidP="00BD56E4">
      <w:pPr>
        <w:widowControl w:val="0"/>
        <w:tabs>
          <w:tab w:val="left" w:pos="1276"/>
        </w:tabs>
        <w:spacing w:after="160" w:line="360" w:lineRule="auto"/>
        <w:jc w:val="both"/>
        <w:rPr>
          <w:rFonts w:ascii="GHEA Grapalat" w:hAnsi="GHEA Grapalat"/>
        </w:rPr>
      </w:pPr>
      <w:r>
        <w:rPr>
          <w:rFonts w:ascii="GHEA Grapalat" w:hAnsi="GHEA Grapalat"/>
        </w:rPr>
        <w:t>_________________________________________________________________________</w:t>
      </w:r>
    </w:p>
    <w:p w14:paraId="027C710E"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лот n _______ (________) драмов РА, из которых _____ (________) драмов РА составляют НДС</w:t>
      </w:r>
      <w:r>
        <w:rPr>
          <w:rStyle w:val="af6"/>
          <w:rFonts w:ascii="GHEA Grapalat" w:hAnsi="GHEA Grapalat"/>
        </w:rPr>
        <w:footnoteReference w:customMarkFollows="1" w:id="33"/>
        <w:t>28</w:t>
      </w:r>
      <w:r>
        <w:rPr>
          <w:rFonts w:ascii="GHEA Grapalat" w:hAnsi="GHEA Grapalat"/>
        </w:rPr>
        <w:t>.</w:t>
      </w:r>
    </w:p>
    <w:p w14:paraId="7B09CE05" w14:textId="77777777" w:rsidR="00BD56E4" w:rsidRDefault="00BD56E4" w:rsidP="00BD56E4">
      <w:pPr>
        <w:widowControl w:val="0"/>
        <w:tabs>
          <w:tab w:val="left" w:pos="1276"/>
        </w:tabs>
        <w:spacing w:after="160" w:line="360" w:lineRule="auto"/>
        <w:ind w:firstLine="567"/>
        <w:jc w:val="both"/>
        <w:rPr>
          <w:ins w:id="16" w:author="Vardan" w:date="2022-10-29T23:33:00Z"/>
          <w:rFonts w:ascii="GHEA Grapalat" w:hAnsi="GHEA Grapalat"/>
        </w:rPr>
      </w:pPr>
      <w:r>
        <w:rPr>
          <w:rFonts w:ascii="GHEA Grapalat" w:hAnsi="GHEA Grapalat"/>
        </w:rPr>
        <w:t>5.1.1.</w:t>
      </w:r>
      <w:r>
        <w:rPr>
          <w:rFonts w:ascii="GHEA Grapalat" w:hAnsi="GHEA Grapalat"/>
        </w:rPr>
        <w:tab/>
      </w:r>
      <w:r>
        <w:rPr>
          <w:rFonts w:ascii="GHEA Grapalat" w:hAnsi="GHEA Grapalat"/>
          <w:spacing w:val="-6"/>
        </w:rPr>
        <w:t>Заказчик перечисляет сумму в размере до ________ (_________) драмов РА от цены договора на банковский счет Подрядчика в качестве предоплаты.</w:t>
      </w:r>
      <w:r>
        <w:rPr>
          <w:rFonts w:ascii="GHEA Grapalat" w:hAnsi="GHEA Grapalat"/>
        </w:rPr>
        <w:t xml:space="preserve"> </w:t>
      </w:r>
    </w:p>
    <w:p w14:paraId="42318EE7" w14:textId="77777777" w:rsidR="00BD56E4" w:rsidRDefault="00BD56E4" w:rsidP="00BD56E4">
      <w:pPr>
        <w:widowControl w:val="0"/>
        <w:tabs>
          <w:tab w:val="left" w:pos="1276"/>
        </w:tabs>
        <w:spacing w:after="160" w:line="360" w:lineRule="auto"/>
        <w:ind w:firstLine="567"/>
        <w:jc w:val="both"/>
        <w:rPr>
          <w:rFonts w:ascii="GHEA Grapalat" w:hAnsi="GHEA Grapalat" w:cs="Times Armenian"/>
        </w:rPr>
      </w:pPr>
      <w:r>
        <w:rPr>
          <w:rFonts w:ascii="GHEA Grapalat" w:hAnsi="GHEA Grapalat" w:cs="Times Armenian"/>
        </w:rPr>
        <w:t xml:space="preserve">При этом предоплата предоставляется, если </w:t>
      </w:r>
      <w:r>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Pr>
          <w:rFonts w:ascii="GHEA Grapalat" w:hAnsi="GHEA Grapalat" w:cs="Sylfaen"/>
          <w:vertAlign w:val="superscript"/>
        </w:rPr>
        <w:t>29.1</w:t>
      </w:r>
    </w:p>
    <w:p w14:paraId="024412DB"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Pr>
          <w:rStyle w:val="af6"/>
          <w:rFonts w:ascii="GHEA Grapalat" w:hAnsi="GHEA Grapalat"/>
        </w:rPr>
        <w:t xml:space="preserve"> </w:t>
      </w:r>
      <w:r>
        <w:rPr>
          <w:rStyle w:val="af6"/>
          <w:rFonts w:ascii="GHEA Grapalat" w:hAnsi="GHEA Grapalat"/>
        </w:rPr>
        <w:footnoteReference w:customMarkFollows="1" w:id="34"/>
        <w:t>29</w:t>
      </w:r>
      <w:r>
        <w:rPr>
          <w:rFonts w:ascii="GHEA Grapalat" w:hAnsi="GHEA Grapalat"/>
        </w:rPr>
        <w:t xml:space="preserve">. </w:t>
      </w:r>
    </w:p>
    <w:p w14:paraId="0894145C" w14:textId="77777777" w:rsidR="00BD56E4" w:rsidRDefault="00BD56E4" w:rsidP="00BD56E4">
      <w:pPr>
        <w:widowControl w:val="0"/>
        <w:tabs>
          <w:tab w:val="num" w:pos="1134"/>
        </w:tabs>
        <w:spacing w:after="160" w:line="360" w:lineRule="auto"/>
        <w:ind w:firstLine="567"/>
        <w:jc w:val="both"/>
        <w:rPr>
          <w:rFonts w:ascii="GHEA Grapalat" w:hAnsi="GHEA Grapalat"/>
        </w:rPr>
      </w:pPr>
      <w:r>
        <w:rPr>
          <w:rFonts w:ascii="GHEA Grapalat" w:hAnsi="GHEA Grapalat"/>
        </w:rPr>
        <w:lastRenderedPageBreak/>
        <w:t>5.2.</w:t>
      </w:r>
      <w:r>
        <w:rPr>
          <w:rFonts w:ascii="GHEA Grapalat" w:hAnsi="GHEA Grapalat"/>
        </w:rPr>
        <w:tab/>
        <w:t>Цена работы стабильна, и Подрядчик не вправе требовать увеличения, а Заказчик — снижения этой цены.</w:t>
      </w:r>
    </w:p>
    <w:p w14:paraId="33DDB4C3" w14:textId="77777777" w:rsidR="00BD56E4" w:rsidRDefault="00BD56E4" w:rsidP="00BD56E4">
      <w:pPr>
        <w:widowControl w:val="0"/>
        <w:tabs>
          <w:tab w:val="left" w:pos="1134"/>
        </w:tabs>
        <w:spacing w:after="160" w:line="360" w:lineRule="auto"/>
        <w:ind w:firstLine="567"/>
        <w:jc w:val="both"/>
        <w:rPr>
          <w:ins w:id="17" w:author="Vardan" w:date="2022-10-29T23:33:00Z"/>
          <w:rFonts w:ascii="GHEA Grapalat" w:hAnsi="GHEA Grapalat"/>
        </w:rPr>
      </w:pPr>
      <w:r>
        <w:rPr>
          <w:rFonts w:ascii="GHEA Grapalat" w:hAnsi="GHEA Grapalat"/>
        </w:rPr>
        <w:t>5.3.</w:t>
      </w:r>
      <w:r>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5B6C752B" w14:textId="77777777" w:rsidR="00BD56E4" w:rsidRDefault="00BD56E4" w:rsidP="00BD56E4">
      <w:pPr>
        <w:spacing w:line="360" w:lineRule="auto"/>
        <w:jc w:val="both"/>
        <w:rPr>
          <w:rFonts w:ascii="GHEA Grapalat" w:hAnsi="GHEA Grapalat"/>
        </w:rPr>
      </w:pPr>
      <w:r>
        <w:rPr>
          <w:rFonts w:ascii="GHEA Grapalat" w:hAnsi="GHEA Grapalat"/>
        </w:rPr>
        <w:t xml:space="preserve">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6AD7E97E" w14:textId="77777777" w:rsidR="00BD56E4" w:rsidRDefault="00BD56E4" w:rsidP="00BD56E4">
      <w:pPr>
        <w:widowControl w:val="0"/>
        <w:tabs>
          <w:tab w:val="left" w:pos="1134"/>
        </w:tabs>
        <w:spacing w:after="160"/>
        <w:ind w:firstLine="567"/>
        <w:jc w:val="both"/>
        <w:rPr>
          <w:rFonts w:ascii="GHEA Grapalat" w:hAnsi="GHEA Grapalat"/>
          <w:lang w:val="hy-AM"/>
        </w:rPr>
      </w:pPr>
      <w:r>
        <w:rPr>
          <w:rFonts w:ascii="GHEA Grapalat" w:hAnsi="GHEA Grapalat"/>
          <w:lang w:val="hy-AM"/>
        </w:rPr>
        <w:t xml:space="preserve">При этом, с целью совершения платежа, </w:t>
      </w:r>
      <w:r>
        <w:rPr>
          <w:rFonts w:ascii="GHEA Grapalat" w:hAnsi="GHEA Grapalat"/>
        </w:rPr>
        <w:t>заказчик</w:t>
      </w:r>
      <w:r>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Pr>
          <w:rFonts w:ascii="GHEA Grapalat" w:hAnsi="GHEA Grapalat"/>
          <w:vertAlign w:val="superscript"/>
          <w:lang w:val="hy-AM"/>
        </w:rPr>
        <w:t>28,1</w:t>
      </w:r>
      <w:r>
        <w:rPr>
          <w:rFonts w:ascii="GHEA Grapalat" w:hAnsi="GHEA Grapalat"/>
          <w:lang w:val="hy-AM"/>
        </w:rPr>
        <w:t>.</w:t>
      </w:r>
    </w:p>
    <w:p w14:paraId="78257A76" w14:textId="77777777" w:rsidR="00BD56E4" w:rsidRDefault="00BD56E4" w:rsidP="00BD56E4">
      <w:pPr>
        <w:rPr>
          <w:rFonts w:ascii="GHEA Grapalat" w:hAnsi="GHEA Grapalat"/>
          <w:b/>
        </w:rPr>
      </w:pPr>
    </w:p>
    <w:p w14:paraId="50D7EC17" w14:textId="77777777" w:rsidR="00BD56E4" w:rsidRDefault="00BD56E4" w:rsidP="00BD56E4">
      <w:pPr>
        <w:widowControl w:val="0"/>
        <w:tabs>
          <w:tab w:val="left" w:pos="1276"/>
        </w:tabs>
        <w:spacing w:after="160" w:line="360" w:lineRule="auto"/>
        <w:ind w:firstLine="567"/>
        <w:jc w:val="center"/>
        <w:rPr>
          <w:rFonts w:ascii="GHEA Grapalat" w:hAnsi="GHEA Grapalat"/>
          <w:b/>
        </w:rPr>
      </w:pPr>
      <w:r>
        <w:rPr>
          <w:rFonts w:ascii="GHEA Grapalat" w:hAnsi="GHEA Grapalat"/>
          <w:b/>
        </w:rPr>
        <w:t>6. ОТВЕТСТВЕННОСТЬ СТОРОН</w:t>
      </w:r>
    </w:p>
    <w:p w14:paraId="06890580"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6.1.</w:t>
      </w:r>
      <w:r>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1A4BC7E" w14:textId="77777777" w:rsidR="00BD56E4" w:rsidRDefault="00BD56E4" w:rsidP="00BD56E4">
      <w:pPr>
        <w:widowControl w:val="0"/>
        <w:tabs>
          <w:tab w:val="left" w:pos="1134"/>
        </w:tabs>
        <w:spacing w:after="160" w:line="360" w:lineRule="auto"/>
        <w:ind w:firstLine="567"/>
        <w:jc w:val="both"/>
        <w:rPr>
          <w:rFonts w:ascii="GHEA Grapalat" w:hAnsi="GHEA Grapalat" w:cs="Sylfaen"/>
        </w:rPr>
      </w:pPr>
      <w:r>
        <w:rPr>
          <w:rFonts w:ascii="GHEA Grapalat" w:hAnsi="GHEA Grapalat"/>
        </w:rPr>
        <w:t>6.2.</w:t>
      </w:r>
      <w:r>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37E00212" w14:textId="77777777" w:rsidR="00BD56E4" w:rsidRDefault="00BD56E4" w:rsidP="00BD56E4">
      <w:pPr>
        <w:widowControl w:val="0"/>
        <w:tabs>
          <w:tab w:val="left" w:pos="1134"/>
        </w:tabs>
        <w:spacing w:after="160" w:line="360" w:lineRule="auto"/>
        <w:ind w:firstLine="567"/>
        <w:jc w:val="both"/>
        <w:rPr>
          <w:rFonts w:ascii="GHEA Grapalat" w:hAnsi="GHEA Grapalat" w:cs="Tahoma"/>
        </w:rPr>
      </w:pPr>
      <w:r>
        <w:rPr>
          <w:rFonts w:ascii="GHEA Grapalat" w:hAnsi="GHEA Grapalat"/>
        </w:rPr>
        <w:t>6.3.</w:t>
      </w:r>
      <w:r>
        <w:rPr>
          <w:rFonts w:ascii="GHEA Grapalat" w:hAnsi="GHEA Grapalat"/>
        </w:rPr>
        <w:tab/>
        <w:t xml:space="preserve">В случае не приемки Заказчиком работы по основаниям, </w:t>
      </w:r>
      <w:r>
        <w:rPr>
          <w:rFonts w:ascii="GHEA Grapalat" w:hAnsi="GHEA Grapalat"/>
        </w:rPr>
        <w:lastRenderedPageBreak/>
        <w:t>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Pr>
          <w:rStyle w:val="af6"/>
          <w:rFonts w:ascii="GHEA Grapalat" w:hAnsi="GHEA Grapalat"/>
        </w:rPr>
        <w:footnoteReference w:customMarkFollows="1" w:id="35"/>
        <w:t>30</w:t>
      </w:r>
      <w:r>
        <w:rPr>
          <w:rFonts w:ascii="GHEA Grapalat" w:hAnsi="GHEA Grapalat"/>
        </w:rPr>
        <w:t>. При этом</w:t>
      </w:r>
      <w:r>
        <w:rPr>
          <w:rFonts w:ascii="GHEA Grapalat" w:hAnsi="GHEA Grapalat"/>
          <w:lang w:val="hy-AM"/>
        </w:rPr>
        <w:t>,</w:t>
      </w:r>
      <w:r>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27BC2D47"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6.3 и 6.5.1 договора пеня и штраф исчисляются и зачитываются вместе с суммами, уплачиваемыми Подрядчику.</w:t>
      </w:r>
    </w:p>
    <w:p w14:paraId="7921D43B"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6.5.</w:t>
      </w:r>
      <w:r>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21D7DAAA"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Pr>
          <w:rFonts w:ascii="GHEA Grapalat" w:hAnsi="GHEA Grapalat"/>
          <w:vertAlign w:val="superscript"/>
        </w:rPr>
        <w:t>31.1</w:t>
      </w:r>
    </w:p>
    <w:tbl>
      <w:tblPr>
        <w:tblStyle w:val="aff2"/>
        <w:tblW w:w="0" w:type="auto"/>
        <w:tblLook w:val="04A0" w:firstRow="1" w:lastRow="0" w:firstColumn="1" w:lastColumn="0" w:noHBand="0" w:noVBand="1"/>
      </w:tblPr>
      <w:tblGrid>
        <w:gridCol w:w="2631"/>
        <w:gridCol w:w="2631"/>
        <w:gridCol w:w="2632"/>
      </w:tblGrid>
      <w:tr w:rsidR="00BD56E4" w14:paraId="5940A41F" w14:textId="77777777" w:rsidTr="00BD56E4">
        <w:tc>
          <w:tcPr>
            <w:tcW w:w="2631" w:type="dxa"/>
            <w:tcBorders>
              <w:top w:val="single" w:sz="4" w:space="0" w:color="auto"/>
              <w:left w:val="single" w:sz="4" w:space="0" w:color="auto"/>
              <w:bottom w:val="single" w:sz="4" w:space="0" w:color="auto"/>
              <w:right w:val="single" w:sz="4" w:space="0" w:color="auto"/>
            </w:tcBorders>
            <w:hideMark/>
          </w:tcPr>
          <w:p w14:paraId="70EC6FB7" w14:textId="77777777" w:rsidR="00BD56E4" w:rsidRDefault="00BD56E4">
            <w:pPr>
              <w:pStyle w:val="af4"/>
              <w:spacing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3986B605" w14:textId="77777777" w:rsidR="00BD56E4" w:rsidRDefault="00BD56E4">
            <w:pPr>
              <w:pStyle w:val="af4"/>
              <w:spacing w:line="360" w:lineRule="auto"/>
              <w:jc w:val="center"/>
              <w:rPr>
                <w:rFonts w:ascii="GHEA Grapalat" w:hAnsi="GHEA Grapalat" w:cs="Sylfaen"/>
                <w:sz w:val="20"/>
                <w:szCs w:val="20"/>
                <w:u w:val="single"/>
                <w:lang w:val="hy-AM" w:eastAsia="en-US"/>
              </w:rPr>
            </w:pPr>
            <w:r>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00019F15" w14:textId="77777777" w:rsidR="00BD56E4" w:rsidRDefault="00BD56E4">
            <w:pPr>
              <w:pStyle w:val="af4"/>
              <w:spacing w:line="360" w:lineRule="auto"/>
              <w:jc w:val="center"/>
              <w:rPr>
                <w:rFonts w:ascii="GHEA Grapalat" w:hAnsi="GHEA Grapalat" w:cs="Sylfaen"/>
                <w:sz w:val="20"/>
                <w:szCs w:val="20"/>
                <w:u w:val="single"/>
                <w:lang w:val="en-US" w:eastAsia="en-US"/>
              </w:rPr>
            </w:pPr>
            <w:r>
              <w:rPr>
                <w:rFonts w:ascii="GHEA Grapalat" w:hAnsi="GHEA Grapalat"/>
                <w:sz w:val="20"/>
                <w:szCs w:val="20"/>
                <w:u w:val="single"/>
                <w:lang w:val="en-US"/>
              </w:rPr>
              <w:t>О</w:t>
            </w:r>
            <w:proofErr w:type="spellStart"/>
            <w:r>
              <w:rPr>
                <w:rFonts w:ascii="GHEA Grapalat" w:hAnsi="GHEA Grapalat"/>
                <w:sz w:val="20"/>
                <w:szCs w:val="20"/>
                <w:u w:val="single"/>
              </w:rPr>
              <w:t>тветственност</w:t>
            </w:r>
            <w:proofErr w:type="spellEnd"/>
            <w:r>
              <w:rPr>
                <w:rFonts w:ascii="GHEA Grapalat" w:hAnsi="GHEA Grapalat"/>
                <w:sz w:val="20"/>
                <w:szCs w:val="20"/>
                <w:u w:val="single"/>
                <w:lang w:val="en-US"/>
              </w:rPr>
              <w:t>ь</w:t>
            </w:r>
          </w:p>
        </w:tc>
      </w:tr>
      <w:tr w:rsidR="00BD56E4" w14:paraId="0BDF2800" w14:textId="77777777" w:rsidTr="00BD56E4">
        <w:tc>
          <w:tcPr>
            <w:tcW w:w="2631" w:type="dxa"/>
            <w:tcBorders>
              <w:top w:val="single" w:sz="4" w:space="0" w:color="auto"/>
              <w:left w:val="single" w:sz="4" w:space="0" w:color="auto"/>
              <w:bottom w:val="single" w:sz="4" w:space="0" w:color="auto"/>
              <w:right w:val="single" w:sz="4" w:space="0" w:color="auto"/>
            </w:tcBorders>
          </w:tcPr>
          <w:p w14:paraId="1FE51BA5" w14:textId="77777777" w:rsidR="00BD56E4" w:rsidRDefault="00BD56E4">
            <w:pPr>
              <w:pStyle w:val="af4"/>
              <w:spacing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33625D3D" w14:textId="77777777" w:rsidR="00BD56E4" w:rsidRDefault="00BD56E4">
            <w:pPr>
              <w:pStyle w:val="af4"/>
              <w:spacing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5F9FADE6" w14:textId="77777777" w:rsidR="00BD56E4" w:rsidRDefault="00BD56E4">
            <w:pPr>
              <w:pStyle w:val="af4"/>
              <w:spacing w:line="360" w:lineRule="auto"/>
              <w:jc w:val="center"/>
              <w:rPr>
                <w:rFonts w:ascii="GHEA Grapalat" w:hAnsi="GHEA Grapalat" w:cs="Sylfaen"/>
                <w:sz w:val="20"/>
                <w:szCs w:val="20"/>
                <w:lang w:val="hy-AM" w:eastAsia="en-US"/>
              </w:rPr>
            </w:pPr>
          </w:p>
        </w:tc>
      </w:tr>
      <w:tr w:rsidR="00BD56E4" w14:paraId="3E99A259" w14:textId="77777777" w:rsidTr="00BD56E4">
        <w:tc>
          <w:tcPr>
            <w:tcW w:w="2631" w:type="dxa"/>
            <w:tcBorders>
              <w:top w:val="single" w:sz="4" w:space="0" w:color="auto"/>
              <w:left w:val="single" w:sz="4" w:space="0" w:color="auto"/>
              <w:bottom w:val="single" w:sz="4" w:space="0" w:color="auto"/>
              <w:right w:val="single" w:sz="4" w:space="0" w:color="auto"/>
            </w:tcBorders>
          </w:tcPr>
          <w:p w14:paraId="0B0E3A81" w14:textId="77777777" w:rsidR="00BD56E4" w:rsidRDefault="00BD56E4">
            <w:pPr>
              <w:pStyle w:val="af4"/>
              <w:spacing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3BE72AAD" w14:textId="77777777" w:rsidR="00BD56E4" w:rsidRDefault="00BD56E4">
            <w:pPr>
              <w:pStyle w:val="af4"/>
              <w:spacing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2E5CF116" w14:textId="77777777" w:rsidR="00BD56E4" w:rsidRDefault="00BD56E4">
            <w:pPr>
              <w:pStyle w:val="af4"/>
              <w:spacing w:line="360" w:lineRule="auto"/>
              <w:jc w:val="center"/>
              <w:rPr>
                <w:rFonts w:ascii="GHEA Grapalat" w:hAnsi="GHEA Grapalat" w:cs="Sylfaen"/>
                <w:sz w:val="20"/>
                <w:szCs w:val="20"/>
                <w:lang w:val="hy-AM" w:eastAsia="en-US"/>
              </w:rPr>
            </w:pPr>
          </w:p>
        </w:tc>
      </w:tr>
      <w:tr w:rsidR="00BD56E4" w14:paraId="1DA9EC6A" w14:textId="77777777" w:rsidTr="00BD56E4">
        <w:tc>
          <w:tcPr>
            <w:tcW w:w="2631" w:type="dxa"/>
            <w:tcBorders>
              <w:top w:val="single" w:sz="4" w:space="0" w:color="auto"/>
              <w:left w:val="single" w:sz="4" w:space="0" w:color="auto"/>
              <w:bottom w:val="single" w:sz="4" w:space="0" w:color="auto"/>
              <w:right w:val="single" w:sz="4" w:space="0" w:color="auto"/>
            </w:tcBorders>
          </w:tcPr>
          <w:p w14:paraId="26F60381" w14:textId="77777777" w:rsidR="00BD56E4" w:rsidRDefault="00BD56E4">
            <w:pPr>
              <w:pStyle w:val="af4"/>
              <w:spacing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46F1372B" w14:textId="77777777" w:rsidR="00BD56E4" w:rsidRDefault="00BD56E4">
            <w:pPr>
              <w:pStyle w:val="af4"/>
              <w:spacing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2EDE3527" w14:textId="77777777" w:rsidR="00BD56E4" w:rsidRDefault="00BD56E4">
            <w:pPr>
              <w:pStyle w:val="af4"/>
              <w:spacing w:line="360" w:lineRule="auto"/>
              <w:jc w:val="center"/>
              <w:rPr>
                <w:rFonts w:ascii="GHEA Grapalat" w:hAnsi="GHEA Grapalat" w:cs="Sylfaen"/>
                <w:sz w:val="20"/>
                <w:szCs w:val="20"/>
                <w:lang w:val="hy-AM" w:eastAsia="en-US"/>
              </w:rPr>
            </w:pPr>
          </w:p>
        </w:tc>
      </w:tr>
    </w:tbl>
    <w:p w14:paraId="1ADF70C8"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6.6.</w:t>
      </w:r>
      <w:r>
        <w:rPr>
          <w:rFonts w:ascii="GHEA Grapalat" w:hAnsi="GHEA Grapalat"/>
        </w:rPr>
        <w:tab/>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Pr>
          <w:rFonts w:ascii="GHEA Grapalat" w:hAnsi="GHEA Grapalat"/>
        </w:rPr>
        <w:lastRenderedPageBreak/>
        <w:t>порядке, установленном законодательством Республики Армения.</w:t>
      </w:r>
    </w:p>
    <w:p w14:paraId="08F66D12"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6.7.</w:t>
      </w:r>
      <w:r>
        <w:rPr>
          <w:rFonts w:ascii="GHEA Grapalat" w:hAnsi="GHEA Grapalat"/>
        </w:rPr>
        <w:tab/>
        <w:t xml:space="preserve">Уплата пеней и (или) штрафов не освобождает стороны от исполнения своих договорных обязательств. </w:t>
      </w:r>
    </w:p>
    <w:p w14:paraId="70C2F8CB" w14:textId="77777777" w:rsidR="00BD56E4" w:rsidRDefault="00BD56E4" w:rsidP="00BD56E4">
      <w:pPr>
        <w:widowControl w:val="0"/>
        <w:tabs>
          <w:tab w:val="left" w:pos="1276"/>
        </w:tabs>
        <w:spacing w:after="160" w:line="360" w:lineRule="auto"/>
        <w:jc w:val="center"/>
        <w:rPr>
          <w:rFonts w:ascii="GHEA Grapalat" w:hAnsi="GHEA Grapalat"/>
          <w:b/>
        </w:rPr>
      </w:pPr>
      <w:r>
        <w:rPr>
          <w:rFonts w:ascii="GHEA Grapalat" w:hAnsi="GHEA Grapalat"/>
          <w:b/>
        </w:rPr>
        <w:t>7. ДЕЙСТВИЕ НЕПРЕОДОЛИМОЙ СИЛЫ (ФОРС-МАЖОР)</w:t>
      </w:r>
    </w:p>
    <w:p w14:paraId="02CF78DD" w14:textId="77777777" w:rsidR="00BD56E4" w:rsidRDefault="00BD56E4" w:rsidP="00BD56E4">
      <w:pPr>
        <w:widowControl w:val="0"/>
        <w:tabs>
          <w:tab w:val="left" w:pos="1276"/>
        </w:tabs>
        <w:spacing w:after="160" w:line="360" w:lineRule="auto"/>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C5C6629" w14:textId="77777777" w:rsidR="00BD56E4" w:rsidRDefault="00BD56E4" w:rsidP="00BD56E4">
      <w:pPr>
        <w:widowControl w:val="0"/>
        <w:tabs>
          <w:tab w:val="left" w:pos="1276"/>
        </w:tabs>
        <w:spacing w:after="160" w:line="360" w:lineRule="auto"/>
        <w:jc w:val="center"/>
        <w:rPr>
          <w:rFonts w:ascii="GHEA Grapalat" w:hAnsi="GHEA Grapalat" w:cs="Sylfaen"/>
          <w:b/>
        </w:rPr>
      </w:pPr>
      <w:r>
        <w:rPr>
          <w:rFonts w:ascii="GHEA Grapalat" w:hAnsi="GHEA Grapalat"/>
          <w:b/>
        </w:rPr>
        <w:t>8. ИНЫЕ УСЛОВИЯ</w:t>
      </w:r>
    </w:p>
    <w:p w14:paraId="2FC835B9" w14:textId="77777777" w:rsidR="00BD56E4" w:rsidRDefault="00BD56E4" w:rsidP="00BD56E4">
      <w:pPr>
        <w:widowControl w:val="0"/>
        <w:tabs>
          <w:tab w:val="left" w:pos="1134"/>
        </w:tabs>
        <w:spacing w:after="160" w:line="360" w:lineRule="auto"/>
        <w:ind w:firstLine="567"/>
        <w:jc w:val="both"/>
        <w:rPr>
          <w:rFonts w:ascii="GHEA Grapalat" w:hAnsi="GHEA Grapalat" w:cs="Times Armenian"/>
        </w:rPr>
      </w:pPr>
      <w:r>
        <w:rPr>
          <w:rFonts w:ascii="GHEA Grapalat" w:hAnsi="GHEA Grapalat"/>
        </w:rPr>
        <w:t>8.1.</w:t>
      </w:r>
      <w:r>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2EC1CA4F" w14:textId="77777777" w:rsidR="00BD56E4" w:rsidRDefault="00BD56E4" w:rsidP="00BD56E4">
      <w:pPr>
        <w:widowControl w:val="0"/>
        <w:tabs>
          <w:tab w:val="left" w:pos="1276"/>
        </w:tabs>
        <w:spacing w:after="160" w:line="360" w:lineRule="auto"/>
        <w:ind w:firstLine="567"/>
        <w:jc w:val="both"/>
        <w:rPr>
          <w:rFonts w:ascii="GHEA Grapalat" w:hAnsi="GHEA Grapalat" w:cs="Sylfaen"/>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af6"/>
          <w:rFonts w:ascii="GHEA Grapalat" w:hAnsi="GHEA Grapalat"/>
        </w:rPr>
        <w:t xml:space="preserve"> </w:t>
      </w:r>
      <w:r>
        <w:rPr>
          <w:rStyle w:val="af6"/>
          <w:rFonts w:ascii="GHEA Grapalat" w:hAnsi="GHEA Grapalat"/>
        </w:rPr>
        <w:footnoteReference w:customMarkFollows="1" w:id="36"/>
        <w:t>31</w:t>
      </w:r>
      <w:r>
        <w:rPr>
          <w:rFonts w:ascii="GHEA Grapalat" w:hAnsi="GHEA Grapalat"/>
        </w:rPr>
        <w:t>.</w:t>
      </w:r>
    </w:p>
    <w:p w14:paraId="5B7AF2D8" w14:textId="77777777" w:rsidR="00BD56E4" w:rsidRDefault="00BD56E4" w:rsidP="00BD56E4">
      <w:pPr>
        <w:widowControl w:val="0"/>
        <w:tabs>
          <w:tab w:val="left" w:pos="1134"/>
        </w:tabs>
        <w:spacing w:after="160" w:line="360" w:lineRule="auto"/>
        <w:ind w:firstLine="567"/>
        <w:jc w:val="both"/>
        <w:rPr>
          <w:rFonts w:ascii="GHEA Grapalat" w:hAnsi="GHEA Grapalat" w:cs="Times Armenian"/>
        </w:rPr>
      </w:pPr>
      <w:r>
        <w:rPr>
          <w:rFonts w:ascii="GHEA Grapalat" w:hAnsi="GHEA Grapalat"/>
        </w:rPr>
        <w:t>8.2.</w:t>
      </w:r>
      <w:r>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w:t>
      </w:r>
      <w:r>
        <w:rPr>
          <w:rFonts w:ascii="GHEA Grapalat" w:hAnsi="GHEA Grapalat"/>
        </w:rPr>
        <w:lastRenderedPageBreak/>
        <w:t xml:space="preserve">требования, вытекающее из договора, не может быть передано другому лицу без письменного согласия стороны должника. </w:t>
      </w:r>
    </w:p>
    <w:p w14:paraId="16C32083" w14:textId="77777777" w:rsidR="00BD56E4" w:rsidRDefault="00BD56E4" w:rsidP="00BD56E4">
      <w:pPr>
        <w:widowControl w:val="0"/>
        <w:tabs>
          <w:tab w:val="left" w:pos="1134"/>
        </w:tabs>
        <w:spacing w:after="160" w:line="360" w:lineRule="auto"/>
        <w:ind w:firstLine="567"/>
        <w:jc w:val="both"/>
        <w:rPr>
          <w:rFonts w:ascii="GHEA Grapalat" w:hAnsi="GHEA Grapalat" w:cs="Sylfaen"/>
        </w:rPr>
      </w:pPr>
      <w:r>
        <w:rPr>
          <w:rFonts w:ascii="GHEA Grapalat" w:hAnsi="GHEA Grapalat"/>
        </w:rPr>
        <w:t>8.3.</w:t>
      </w:r>
      <w:r>
        <w:rPr>
          <w:rFonts w:ascii="GHEA Grapalat" w:hAnsi="GHEA Grapalat"/>
        </w:rPr>
        <w:tab/>
        <w:t xml:space="preserve">В том случае, когда в установленном законом порядке в результате контроля </w:t>
      </w:r>
      <w:r>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6C30579" w14:textId="77777777" w:rsidR="00BD56E4" w:rsidRDefault="00BD56E4" w:rsidP="00BD56E4">
      <w:pPr>
        <w:widowControl w:val="0"/>
        <w:tabs>
          <w:tab w:val="left" w:pos="1134"/>
        </w:tabs>
        <w:spacing w:after="160" w:line="360" w:lineRule="auto"/>
        <w:ind w:firstLine="567"/>
        <w:jc w:val="both"/>
        <w:rPr>
          <w:rFonts w:ascii="GHEA Grapalat" w:hAnsi="GHEA Grapalat"/>
        </w:rPr>
      </w:pPr>
      <w:r>
        <w:rPr>
          <w:rFonts w:ascii="GHEA Grapalat" w:hAnsi="GHEA Grapalat"/>
        </w:rPr>
        <w:t>8.4.</w:t>
      </w:r>
      <w:r>
        <w:rPr>
          <w:rFonts w:ascii="GHEA Grapalat" w:hAnsi="GHEA Grapalat"/>
        </w:rPr>
        <w:tab/>
        <w:t>Споры в связи с договором подлежат рассмотрению в судах Республики</w:t>
      </w:r>
      <w:r>
        <w:rPr>
          <w:rFonts w:ascii="Courier New" w:hAnsi="Courier New" w:cs="Courier New"/>
          <w:lang w:val="en-US"/>
        </w:rPr>
        <w:t> </w:t>
      </w:r>
      <w:r>
        <w:rPr>
          <w:rFonts w:ascii="GHEA Grapalat" w:hAnsi="GHEA Grapalat"/>
        </w:rPr>
        <w:t>Армения.</w:t>
      </w:r>
    </w:p>
    <w:p w14:paraId="12B5E287" w14:textId="77777777" w:rsidR="00BD56E4" w:rsidRDefault="00BD56E4" w:rsidP="00BD56E4">
      <w:pPr>
        <w:widowControl w:val="0"/>
        <w:tabs>
          <w:tab w:val="left" w:pos="1134"/>
        </w:tabs>
        <w:spacing w:after="160" w:line="360" w:lineRule="auto"/>
        <w:ind w:firstLine="567"/>
        <w:jc w:val="both"/>
        <w:rPr>
          <w:rFonts w:ascii="GHEA Grapalat" w:hAnsi="GHEA Grapalat" w:cs="Sylfaen"/>
        </w:rPr>
      </w:pPr>
      <w:r>
        <w:rPr>
          <w:rFonts w:ascii="GHEA Grapalat" w:hAnsi="GHEA Grapalat"/>
        </w:rPr>
        <w:t>8.5</w:t>
      </w:r>
      <w:r>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66C01A46" w14:textId="77777777" w:rsidR="00BD56E4" w:rsidRDefault="00BD56E4" w:rsidP="00BD56E4">
      <w:pPr>
        <w:widowControl w:val="0"/>
        <w:tabs>
          <w:tab w:val="left" w:pos="1276"/>
        </w:tabs>
        <w:spacing w:after="160" w:line="360" w:lineRule="auto"/>
        <w:ind w:firstLine="567"/>
        <w:jc w:val="both"/>
        <w:rPr>
          <w:rFonts w:ascii="GHEA Grapalat" w:hAnsi="GHEA Grapalat" w:cs="Sylfaen"/>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2BCE956" w14:textId="77777777" w:rsidR="00BD56E4" w:rsidRDefault="00BD56E4" w:rsidP="00BD56E4">
      <w:pPr>
        <w:widowControl w:val="0"/>
        <w:tabs>
          <w:tab w:val="left" w:pos="1134"/>
        </w:tabs>
        <w:spacing w:after="160" w:line="360" w:lineRule="auto"/>
        <w:ind w:firstLine="567"/>
        <w:jc w:val="both"/>
        <w:rPr>
          <w:rFonts w:ascii="GHEA Grapalat" w:hAnsi="GHEA Grapalat" w:cs="Sylfaen"/>
        </w:rPr>
      </w:pPr>
      <w:r>
        <w:rPr>
          <w:rFonts w:ascii="GHEA Grapalat" w:hAnsi="GHEA Grapalat"/>
        </w:rPr>
        <w:t>8.6.</w:t>
      </w:r>
      <w:r>
        <w:rPr>
          <w:rFonts w:ascii="GHEA Grapalat" w:hAnsi="GHEA Grapalat"/>
        </w:rPr>
        <w:tab/>
        <w:t>Если договор осуществляется посредством заключения договора субподряда:</w:t>
      </w:r>
    </w:p>
    <w:p w14:paraId="54507663" w14:textId="77777777" w:rsidR="00BD56E4" w:rsidRDefault="00BD56E4" w:rsidP="00BD56E4">
      <w:pPr>
        <w:widowControl w:val="0"/>
        <w:tabs>
          <w:tab w:val="left" w:pos="1134"/>
        </w:tabs>
        <w:spacing w:after="160" w:line="372" w:lineRule="auto"/>
        <w:ind w:firstLine="567"/>
        <w:jc w:val="both"/>
        <w:rPr>
          <w:rFonts w:ascii="GHEA Grapalat" w:hAnsi="GHEA Grapalat" w:cs="Sylfaen"/>
        </w:rPr>
      </w:pPr>
      <w:r>
        <w:rPr>
          <w:rFonts w:ascii="GHEA Grapalat" w:hAnsi="GHEA Grapalat"/>
        </w:rPr>
        <w:lastRenderedPageBreak/>
        <w:t>1)</w:t>
      </w:r>
      <w:r>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2DDA8E68" w14:textId="77777777" w:rsidR="00BD56E4" w:rsidRDefault="00BD56E4" w:rsidP="00BD56E4">
      <w:pPr>
        <w:widowControl w:val="0"/>
        <w:tabs>
          <w:tab w:val="left" w:pos="1134"/>
        </w:tabs>
        <w:spacing w:after="160" w:line="372" w:lineRule="auto"/>
        <w:ind w:firstLine="567"/>
        <w:jc w:val="both"/>
        <w:rPr>
          <w:rFonts w:ascii="GHEA Grapalat" w:hAnsi="GHEA Grapalat" w:cs="Sylfaen"/>
        </w:rPr>
      </w:pPr>
      <w:r>
        <w:rPr>
          <w:rFonts w:ascii="GHEA Grapalat" w:hAnsi="GHEA Grapalat"/>
        </w:rPr>
        <w:t>2)</w:t>
      </w:r>
      <w:r>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Style w:val="af6"/>
          <w:rFonts w:ascii="GHEA Grapalat" w:hAnsi="GHEA Grapalat"/>
        </w:rPr>
        <w:footnoteReference w:customMarkFollows="1" w:id="37"/>
        <w:t>32</w:t>
      </w:r>
      <w:r>
        <w:rPr>
          <w:rFonts w:ascii="GHEA Grapalat" w:hAnsi="GHEA Grapalat"/>
        </w:rPr>
        <w:t>.</w:t>
      </w:r>
    </w:p>
    <w:p w14:paraId="3495E879" w14:textId="77777777" w:rsidR="00BD56E4" w:rsidRDefault="00BD56E4" w:rsidP="00BD56E4">
      <w:pPr>
        <w:widowControl w:val="0"/>
        <w:tabs>
          <w:tab w:val="left" w:pos="1134"/>
        </w:tabs>
        <w:spacing w:after="160" w:line="372" w:lineRule="auto"/>
        <w:ind w:firstLine="567"/>
        <w:jc w:val="both"/>
        <w:rPr>
          <w:rFonts w:ascii="GHEA Grapalat" w:hAnsi="GHEA Grapalat" w:cs="Sylfaen"/>
        </w:rPr>
      </w:pPr>
      <w:r>
        <w:rPr>
          <w:rFonts w:ascii="GHEA Grapalat" w:hAnsi="GHEA Grapalat"/>
        </w:rPr>
        <w:t>8.7.</w:t>
      </w:r>
      <w:r>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6"/>
          <w:rFonts w:ascii="GHEA Grapalat" w:hAnsi="GHEA Grapalat"/>
        </w:rPr>
        <w:footnoteReference w:customMarkFollows="1" w:id="38"/>
        <w:t>33</w:t>
      </w:r>
      <w:r>
        <w:rPr>
          <w:rFonts w:ascii="GHEA Grapalat" w:hAnsi="GHEA Grapalat"/>
        </w:rPr>
        <w:t>.</w:t>
      </w:r>
    </w:p>
    <w:p w14:paraId="760448BD" w14:textId="77777777" w:rsidR="00BD56E4" w:rsidRDefault="00BD56E4" w:rsidP="00BD56E4">
      <w:pPr>
        <w:widowControl w:val="0"/>
        <w:tabs>
          <w:tab w:val="left" w:pos="1134"/>
        </w:tabs>
        <w:spacing w:after="160" w:line="372" w:lineRule="auto"/>
        <w:ind w:firstLine="567"/>
        <w:jc w:val="both"/>
        <w:rPr>
          <w:rFonts w:ascii="GHEA Grapalat" w:hAnsi="GHEA Grapalat"/>
        </w:rPr>
      </w:pPr>
      <w:r>
        <w:rPr>
          <w:rFonts w:ascii="GHEA Grapalat" w:hAnsi="GHEA Grapalat"/>
        </w:rPr>
        <w:t>8.8.</w:t>
      </w:r>
      <w:r>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1D677240" w14:textId="77777777" w:rsidR="00BD56E4" w:rsidRDefault="00BD56E4" w:rsidP="00BD56E4">
      <w:pPr>
        <w:widowControl w:val="0"/>
        <w:tabs>
          <w:tab w:val="left" w:pos="1134"/>
        </w:tabs>
        <w:spacing w:after="160" w:line="372" w:lineRule="auto"/>
        <w:ind w:firstLine="567"/>
        <w:jc w:val="both"/>
        <w:rPr>
          <w:rFonts w:ascii="GHEA Grapalat" w:hAnsi="GHEA Grapalat" w:cs="Times Armenian"/>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2496B0D5" w14:textId="77777777" w:rsidR="00BD56E4" w:rsidRDefault="00BD56E4" w:rsidP="00BD56E4">
      <w:pPr>
        <w:widowControl w:val="0"/>
        <w:spacing w:after="160" w:line="372" w:lineRule="auto"/>
        <w:ind w:firstLine="567"/>
        <w:jc w:val="both"/>
        <w:rPr>
          <w:rFonts w:ascii="GHEA Grapalat" w:hAnsi="GHEA Grapalat"/>
        </w:rPr>
      </w:pPr>
      <w:r>
        <w:rPr>
          <w:rFonts w:ascii="GHEA Grapalat" w:hAnsi="GHEA Grapalat"/>
        </w:rPr>
        <w:lastRenderedPageBreak/>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440A9BF8" w14:textId="77777777" w:rsidR="00BD56E4" w:rsidRDefault="00BD56E4" w:rsidP="00BD56E4">
      <w:pPr>
        <w:widowControl w:val="0"/>
        <w:tabs>
          <w:tab w:val="left" w:pos="1276"/>
        </w:tabs>
        <w:spacing w:after="160" w:line="352" w:lineRule="auto"/>
        <w:ind w:firstLine="567"/>
        <w:jc w:val="both"/>
        <w:rPr>
          <w:rFonts w:ascii="GHEA Grapalat" w:hAnsi="GHEA Grapalat" w:cs="Sylfaen"/>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60E4299" w14:textId="77777777" w:rsidR="00BD56E4" w:rsidRDefault="00BD56E4" w:rsidP="00BD56E4">
      <w:pPr>
        <w:widowControl w:val="0"/>
        <w:tabs>
          <w:tab w:val="left" w:pos="1276"/>
        </w:tabs>
        <w:spacing w:after="160" w:line="360" w:lineRule="auto"/>
        <w:ind w:firstLine="567"/>
        <w:jc w:val="both"/>
        <w:rPr>
          <w:rFonts w:ascii="GHEA Grapalat" w:hAnsi="GHEA Grapalat"/>
          <w:spacing w:val="-4"/>
        </w:rPr>
      </w:pPr>
      <w:r>
        <w:rPr>
          <w:rFonts w:ascii="GHEA Grapalat" w:hAnsi="GHEA Grapalat"/>
        </w:rPr>
        <w:t>8.11.</w:t>
      </w:r>
      <w:r>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14:paraId="4C1DC8B0" w14:textId="77777777" w:rsidR="00BD56E4" w:rsidRDefault="00BD56E4" w:rsidP="00BD56E4">
      <w:pPr>
        <w:widowControl w:val="0"/>
        <w:tabs>
          <w:tab w:val="left" w:pos="1276"/>
        </w:tabs>
        <w:spacing w:after="160" w:line="352" w:lineRule="auto"/>
        <w:ind w:firstLine="567"/>
        <w:jc w:val="both"/>
        <w:rPr>
          <w:rFonts w:ascii="GHEA Grapalat" w:hAnsi="GHEA Grapalat"/>
        </w:rPr>
      </w:pPr>
      <w:r>
        <w:rPr>
          <w:rFonts w:ascii="GHEA Grapalat" w:hAnsi="GHEA Grapalat"/>
        </w:rPr>
        <w:t>8.12.</w:t>
      </w:r>
      <w:r>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DA8F15D" w14:textId="77777777" w:rsidR="00BD56E4" w:rsidRDefault="00BD56E4" w:rsidP="00BD56E4">
      <w:pPr>
        <w:widowControl w:val="0"/>
        <w:tabs>
          <w:tab w:val="left" w:pos="1276"/>
        </w:tabs>
        <w:spacing w:after="160" w:line="352" w:lineRule="auto"/>
        <w:ind w:firstLine="567"/>
        <w:jc w:val="both"/>
        <w:rPr>
          <w:rFonts w:ascii="GHEA Grapalat" w:hAnsi="GHEA Grapalat"/>
        </w:rPr>
      </w:pPr>
      <w:r>
        <w:rPr>
          <w:rFonts w:ascii="GHEA Grapalat" w:hAnsi="GHEA Grapalat"/>
        </w:rPr>
        <w:t>8.13.</w:t>
      </w:r>
      <w:r>
        <w:rPr>
          <w:rFonts w:ascii="GHEA Grapalat" w:hAnsi="GHEA Grapalat"/>
        </w:rPr>
        <w:tab/>
        <w:t xml:space="preserve">Настоящий договор составлен на _____ страницах, заключается в двух </w:t>
      </w:r>
      <w:r>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45404611" w14:textId="77777777" w:rsidR="00BD56E4" w:rsidRDefault="00BD56E4" w:rsidP="00BD56E4">
      <w:pPr>
        <w:widowControl w:val="0"/>
        <w:tabs>
          <w:tab w:val="left" w:pos="1276"/>
        </w:tabs>
        <w:spacing w:after="160" w:line="352" w:lineRule="auto"/>
        <w:ind w:firstLine="567"/>
        <w:jc w:val="both"/>
        <w:rPr>
          <w:rFonts w:ascii="GHEA Grapalat" w:hAnsi="GHEA Grapalat"/>
        </w:rPr>
      </w:pPr>
      <w:r>
        <w:rPr>
          <w:rFonts w:ascii="GHEA Grapalat" w:hAnsi="GHEA Grapalat"/>
        </w:rPr>
        <w:t>8.14.</w:t>
      </w:r>
      <w:r>
        <w:rPr>
          <w:rFonts w:ascii="GHEA Grapalat" w:hAnsi="GHEA Grapalat"/>
        </w:rPr>
        <w:tab/>
        <w:t>К отношениям, связанным с настоящим договором, применяется право Республики Армения.</w:t>
      </w:r>
    </w:p>
    <w:p w14:paraId="4DCCC661" w14:textId="77777777" w:rsidR="00BD56E4" w:rsidRDefault="00BD56E4" w:rsidP="00BD56E4">
      <w:pPr>
        <w:widowControl w:val="0"/>
        <w:tabs>
          <w:tab w:val="left" w:pos="1276"/>
        </w:tabs>
        <w:spacing w:after="160" w:line="352" w:lineRule="auto"/>
        <w:ind w:firstLine="567"/>
        <w:jc w:val="both"/>
        <w:rPr>
          <w:rFonts w:ascii="GHEA Grapalat" w:hAnsi="GHEA Grapalat"/>
        </w:rPr>
      </w:pPr>
      <w:r>
        <w:rPr>
          <w:rFonts w:ascii="GHEA Grapalat" w:hAnsi="GHEA Grapalat"/>
        </w:rPr>
        <w:t>8.15.</w:t>
      </w:r>
      <w:r>
        <w:rPr>
          <w:rFonts w:ascii="GHEA Grapalat" w:hAnsi="GHEA Grapalat"/>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Pr>
          <w:rFonts w:ascii="GHEA Grapalat" w:hAnsi="GHEA Grapalat"/>
          <w:color w:val="000000" w:themeColor="text1"/>
        </w:rPr>
        <w:t xml:space="preserve">При этом расчет шестимесячного периода, данного настоящим пунктом для </w:t>
      </w:r>
      <w:proofErr w:type="spellStart"/>
      <w:r>
        <w:rPr>
          <w:rFonts w:ascii="GHEA Grapalat" w:hAnsi="GHEA Grapalat"/>
          <w:color w:val="000000" w:themeColor="text1"/>
        </w:rPr>
        <w:t>предусмотрения</w:t>
      </w:r>
      <w:proofErr w:type="spellEnd"/>
      <w:r>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Pr>
          <w:rFonts w:ascii="GHEA Grapalat" w:hAnsi="GHEA Grapalat"/>
        </w:rPr>
        <w:t xml:space="preserve">Если размер выделенных для исполнения договора финансовых средств превышает </w:t>
      </w:r>
      <w:proofErr w:type="spellStart"/>
      <w:r>
        <w:rPr>
          <w:rFonts w:ascii="GHEA Grapalat" w:hAnsi="GHEA Grapalat"/>
        </w:rPr>
        <w:t>двадцатипятикратный</w:t>
      </w:r>
      <w:proofErr w:type="spellEnd"/>
      <w:r>
        <w:rPr>
          <w:rFonts w:ascii="GHEA Grapalat" w:hAnsi="GHEA Grapalat"/>
        </w:rPr>
        <w:t xml:space="preserve"> кратный размер базовой единицы закупок, то Заказчиком будет </w:t>
      </w:r>
      <w:proofErr w:type="spellStart"/>
      <w:r>
        <w:rPr>
          <w:rFonts w:ascii="GHEA Grapalat" w:hAnsi="GHEA Grapalat"/>
        </w:rPr>
        <w:t>заключенo</w:t>
      </w:r>
      <w:proofErr w:type="spellEnd"/>
      <w:r>
        <w:rPr>
          <w:rFonts w:ascii="GHEA Grapalat" w:hAnsi="GHEA Grapalat"/>
        </w:rPr>
        <w:t xml:space="preserve"> соглашение в случае, если представленные Подрядчиком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af6"/>
          <w:rFonts w:ascii="GHEA Grapalat" w:hAnsi="GHEA Grapalat"/>
        </w:rPr>
        <w:footnoteReference w:customMarkFollows="1" w:id="39"/>
        <w:t>34</w:t>
      </w:r>
    </w:p>
    <w:p w14:paraId="43E346AA" w14:textId="77777777" w:rsidR="00BD56E4" w:rsidRDefault="00BD56E4" w:rsidP="00BD56E4">
      <w:pPr>
        <w:widowControl w:val="0"/>
        <w:tabs>
          <w:tab w:val="left" w:pos="1276"/>
        </w:tabs>
        <w:spacing w:after="160" w:line="352" w:lineRule="auto"/>
        <w:ind w:firstLine="567"/>
        <w:jc w:val="both"/>
        <w:rPr>
          <w:rFonts w:ascii="GHEA Grapalat" w:hAnsi="GHEA Grapalat"/>
        </w:rPr>
      </w:pPr>
    </w:p>
    <w:p w14:paraId="011AAFEB" w14:textId="77777777" w:rsidR="00BD56E4" w:rsidRDefault="00BD56E4" w:rsidP="00BD56E4">
      <w:pPr>
        <w:widowControl w:val="0"/>
        <w:spacing w:after="160" w:line="352" w:lineRule="auto"/>
        <w:jc w:val="center"/>
        <w:rPr>
          <w:rFonts w:ascii="GHEA Grapalat" w:hAnsi="GHEA Grapalat" w:cs="Sylfaen"/>
          <w:b/>
        </w:rPr>
      </w:pPr>
      <w:r>
        <w:rPr>
          <w:rFonts w:ascii="GHEA Grapalat" w:hAnsi="GHEA Grapalat"/>
          <w:b/>
        </w:rPr>
        <w:t>9. АДРЕСА, БАНКОВСКИЕ РЕКВИЗИТЫ И ПОДПИСИ СТОРОН</w:t>
      </w:r>
    </w:p>
    <w:tbl>
      <w:tblPr>
        <w:tblW w:w="9645" w:type="dxa"/>
        <w:jc w:val="center"/>
        <w:tblLayout w:type="fixed"/>
        <w:tblLook w:val="04A0" w:firstRow="1" w:lastRow="0" w:firstColumn="1" w:lastColumn="0" w:noHBand="0" w:noVBand="1"/>
      </w:tblPr>
      <w:tblGrid>
        <w:gridCol w:w="4539"/>
        <w:gridCol w:w="760"/>
        <w:gridCol w:w="4346"/>
      </w:tblGrid>
      <w:tr w:rsidR="00BD56E4" w14:paraId="6EC5B983" w14:textId="77777777" w:rsidTr="00BD56E4">
        <w:trPr>
          <w:jc w:val="center"/>
        </w:trPr>
        <w:tc>
          <w:tcPr>
            <w:tcW w:w="4536" w:type="dxa"/>
            <w:hideMark/>
          </w:tcPr>
          <w:p w14:paraId="77DB7AC6" w14:textId="77777777" w:rsidR="00BD56E4" w:rsidRDefault="00BD56E4">
            <w:pPr>
              <w:widowControl w:val="0"/>
              <w:spacing w:after="160" w:line="360" w:lineRule="auto"/>
              <w:jc w:val="center"/>
              <w:rPr>
                <w:rFonts w:ascii="GHEA Grapalat" w:hAnsi="GHEA Grapalat" w:cs="Sylfaen"/>
                <w:b/>
                <w:bCs/>
              </w:rPr>
            </w:pPr>
            <w:r>
              <w:rPr>
                <w:rFonts w:ascii="GHEA Grapalat" w:hAnsi="GHEA Grapalat"/>
                <w:b/>
              </w:rPr>
              <w:t>ЗАКАЗЧИК</w:t>
            </w:r>
          </w:p>
          <w:p w14:paraId="3A01E4CF" w14:textId="77777777" w:rsidR="00BD56E4" w:rsidRDefault="00BD56E4">
            <w:pPr>
              <w:widowControl w:val="0"/>
              <w:jc w:val="center"/>
              <w:rPr>
                <w:rFonts w:ascii="GHEA Grapalat" w:hAnsi="GHEA Grapalat"/>
                <w:lang w:val="en-US"/>
              </w:rPr>
            </w:pPr>
            <w:r>
              <w:rPr>
                <w:rFonts w:ascii="GHEA Grapalat" w:hAnsi="GHEA Grapalat"/>
                <w:lang w:val="en-US"/>
              </w:rPr>
              <w:t>______________________</w:t>
            </w:r>
          </w:p>
          <w:p w14:paraId="75B3A759" w14:textId="77777777" w:rsidR="00BD56E4" w:rsidRDefault="00BD56E4">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0827EC7C" w14:textId="77777777" w:rsidR="00BD56E4" w:rsidRDefault="00BD56E4">
            <w:pPr>
              <w:widowControl w:val="0"/>
              <w:spacing w:after="160" w:line="360" w:lineRule="auto"/>
              <w:jc w:val="center"/>
              <w:rPr>
                <w:rFonts w:ascii="GHEA Grapalat" w:hAnsi="GHEA Grapalat"/>
              </w:rPr>
            </w:pPr>
            <w:r>
              <w:rPr>
                <w:rFonts w:ascii="GHEA Grapalat" w:hAnsi="GHEA Grapalat"/>
              </w:rPr>
              <w:t>М. П.</w:t>
            </w:r>
          </w:p>
        </w:tc>
        <w:tc>
          <w:tcPr>
            <w:tcW w:w="760" w:type="dxa"/>
          </w:tcPr>
          <w:p w14:paraId="7EA7FAEE" w14:textId="77777777" w:rsidR="00BD56E4" w:rsidRDefault="00BD56E4">
            <w:pPr>
              <w:widowControl w:val="0"/>
              <w:spacing w:after="160" w:line="360" w:lineRule="auto"/>
              <w:jc w:val="center"/>
              <w:rPr>
                <w:rFonts w:ascii="GHEA Grapalat" w:hAnsi="GHEA Grapalat"/>
              </w:rPr>
            </w:pPr>
          </w:p>
        </w:tc>
        <w:tc>
          <w:tcPr>
            <w:tcW w:w="4343" w:type="dxa"/>
            <w:hideMark/>
          </w:tcPr>
          <w:p w14:paraId="0D526AE9" w14:textId="77777777" w:rsidR="00BD56E4" w:rsidRDefault="00BD56E4">
            <w:pPr>
              <w:widowControl w:val="0"/>
              <w:spacing w:after="160" w:line="360" w:lineRule="auto"/>
              <w:jc w:val="center"/>
              <w:rPr>
                <w:rFonts w:ascii="GHEA Grapalat" w:hAnsi="GHEA Grapalat" w:cs="Sylfaen"/>
                <w:b/>
                <w:bCs/>
              </w:rPr>
            </w:pPr>
            <w:r>
              <w:rPr>
                <w:rFonts w:ascii="GHEA Grapalat" w:hAnsi="GHEA Grapalat"/>
                <w:b/>
              </w:rPr>
              <w:t>ПОДРЯДЧИК</w:t>
            </w:r>
          </w:p>
          <w:p w14:paraId="2DDC163B" w14:textId="77777777" w:rsidR="00BD56E4" w:rsidRDefault="00BD56E4">
            <w:pPr>
              <w:widowControl w:val="0"/>
              <w:jc w:val="center"/>
              <w:rPr>
                <w:rFonts w:ascii="GHEA Grapalat" w:hAnsi="GHEA Grapalat"/>
                <w:lang w:val="en-US"/>
              </w:rPr>
            </w:pPr>
            <w:r>
              <w:rPr>
                <w:rFonts w:ascii="GHEA Grapalat" w:hAnsi="GHEA Grapalat"/>
                <w:lang w:val="en-US"/>
              </w:rPr>
              <w:t>___________________</w:t>
            </w:r>
          </w:p>
          <w:p w14:paraId="6F4DA801" w14:textId="77777777" w:rsidR="00BD56E4" w:rsidRDefault="00BD56E4">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11330EA6" w14:textId="77777777" w:rsidR="00BD56E4" w:rsidRDefault="00BD56E4">
            <w:pPr>
              <w:widowControl w:val="0"/>
              <w:spacing w:after="160" w:line="360" w:lineRule="auto"/>
              <w:jc w:val="center"/>
              <w:rPr>
                <w:rFonts w:ascii="GHEA Grapalat" w:hAnsi="GHEA Grapalat"/>
              </w:rPr>
            </w:pPr>
            <w:r>
              <w:rPr>
                <w:rFonts w:ascii="GHEA Grapalat" w:hAnsi="GHEA Grapalat"/>
              </w:rPr>
              <w:t>М. П.</w:t>
            </w:r>
          </w:p>
        </w:tc>
      </w:tr>
    </w:tbl>
    <w:p w14:paraId="326AD42C" w14:textId="77777777" w:rsidR="00BD56E4" w:rsidRDefault="00BD56E4" w:rsidP="00BD56E4">
      <w:pPr>
        <w:widowControl w:val="0"/>
        <w:tabs>
          <w:tab w:val="left" w:pos="1276"/>
        </w:tabs>
        <w:spacing w:after="160" w:line="360" w:lineRule="auto"/>
        <w:ind w:firstLine="567"/>
        <w:jc w:val="both"/>
        <w:rPr>
          <w:rFonts w:ascii="GHEA Grapalat" w:hAnsi="GHEA Grapalat"/>
          <w:i/>
          <w:lang w:val="en-US"/>
        </w:rPr>
      </w:pPr>
    </w:p>
    <w:p w14:paraId="475A5FF2" w14:textId="77777777" w:rsidR="00BD56E4" w:rsidRDefault="00BD56E4" w:rsidP="00BD56E4">
      <w:pPr>
        <w:widowControl w:val="0"/>
        <w:tabs>
          <w:tab w:val="left" w:pos="1276"/>
        </w:tabs>
        <w:spacing w:after="160" w:line="360" w:lineRule="auto"/>
        <w:ind w:firstLine="567"/>
        <w:jc w:val="both"/>
        <w:rPr>
          <w:rFonts w:ascii="GHEA Grapalat" w:hAnsi="GHEA Grapalat"/>
          <w:u w:val="single"/>
        </w:rPr>
      </w:pPr>
      <w:r>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B5E4C3D" w14:textId="77777777" w:rsidR="001A15BC" w:rsidRPr="001C4572" w:rsidRDefault="001A15BC" w:rsidP="001A15BC">
      <w:pPr>
        <w:widowControl w:val="0"/>
        <w:spacing w:after="160" w:line="360" w:lineRule="auto"/>
        <w:ind w:firstLine="567"/>
        <w:jc w:val="right"/>
        <w:rPr>
          <w:rFonts w:ascii="GHEA Grapalat" w:hAnsi="GHEA Grapalat" w:cs="Arial"/>
          <w:i/>
        </w:rPr>
      </w:pPr>
      <w:r w:rsidRPr="001C4572">
        <w:rPr>
          <w:rFonts w:ascii="GHEA Grapalat" w:hAnsi="GHEA Grapalat"/>
          <w:i/>
        </w:rPr>
        <w:t>Приложение № 1</w:t>
      </w:r>
    </w:p>
    <w:p w14:paraId="2B9F9667" w14:textId="77777777" w:rsidR="001A15BC" w:rsidRPr="001C4572" w:rsidRDefault="001A15BC" w:rsidP="001A15BC">
      <w:pPr>
        <w:widowControl w:val="0"/>
        <w:spacing w:after="160" w:line="360" w:lineRule="auto"/>
        <w:ind w:firstLine="567"/>
        <w:jc w:val="right"/>
        <w:rPr>
          <w:rFonts w:ascii="GHEA Grapalat" w:hAnsi="GHEA Grapalat" w:cs="Arial"/>
          <w:i/>
        </w:rPr>
      </w:pPr>
      <w:r w:rsidRPr="001C4572">
        <w:rPr>
          <w:rFonts w:ascii="GHEA Grapalat" w:hAnsi="GHEA Grapalat"/>
        </w:rPr>
        <w:t>к Договору под кодом</w:t>
      </w:r>
      <w:r w:rsidRPr="001C4572">
        <w:rPr>
          <w:rFonts w:ascii="GHEA Grapalat" w:hAnsi="GHEA Grapalat" w:cs="Arial"/>
          <w:i/>
        </w:rPr>
        <w:br/>
      </w:r>
      <w:r w:rsidRPr="001C4572">
        <w:rPr>
          <w:rFonts w:ascii="GHEA Grapalat" w:hAnsi="GHEA Grapalat"/>
          <w:i/>
        </w:rPr>
        <w:t xml:space="preserve">заключенному " </w:t>
      </w:r>
      <w:r w:rsidRPr="001C4572">
        <w:rPr>
          <w:rFonts w:ascii="GHEA Grapalat" w:hAnsi="GHEA Grapalat"/>
          <w:i/>
        </w:rPr>
        <w:tab/>
        <w:t xml:space="preserve">"  </w:t>
      </w:r>
      <w:r w:rsidRPr="001C4572">
        <w:rPr>
          <w:rFonts w:ascii="GHEA Grapalat" w:hAnsi="GHEA Grapalat"/>
          <w:i/>
        </w:rPr>
        <w:tab/>
        <w:t>20</w:t>
      </w:r>
      <w:r w:rsidRPr="001C4572">
        <w:rPr>
          <w:rFonts w:ascii="GHEA Grapalat" w:hAnsi="GHEA Grapalat"/>
          <w:i/>
        </w:rPr>
        <w:tab/>
        <w:t>г.</w:t>
      </w:r>
    </w:p>
    <w:p w14:paraId="2459C9E2" w14:textId="77777777" w:rsidR="001A15BC" w:rsidRPr="001C4572" w:rsidRDefault="001A15BC" w:rsidP="001A15BC">
      <w:pPr>
        <w:widowControl w:val="0"/>
        <w:spacing w:after="160" w:line="360" w:lineRule="auto"/>
        <w:ind w:firstLine="567"/>
        <w:jc w:val="center"/>
        <w:rPr>
          <w:rFonts w:ascii="GHEA Grapalat" w:hAnsi="GHEA Grapalat" w:cs="Arial"/>
          <w:b/>
        </w:rPr>
      </w:pPr>
      <w:r w:rsidRPr="001C4572">
        <w:rPr>
          <w:rFonts w:ascii="GHEA Grapalat" w:hAnsi="GHEA Grapalat"/>
          <w:b/>
          <w:sz w:val="28"/>
          <w:szCs w:val="28"/>
        </w:rPr>
        <w:t>Объемная ведомость-смета</w:t>
      </w:r>
      <w:r w:rsidRPr="001C4572">
        <w:rPr>
          <w:rFonts w:ascii="GHEA Grapalat" w:hAnsi="GHEA Grapalat"/>
          <w:b/>
        </w:rPr>
        <w:t>*</w:t>
      </w:r>
    </w:p>
    <w:p w14:paraId="23A29C20" w14:textId="77777777" w:rsidR="001A15BC" w:rsidRDefault="001A15BC" w:rsidP="001A15BC">
      <w:pPr>
        <w:widowControl w:val="0"/>
        <w:spacing w:after="160" w:line="360" w:lineRule="auto"/>
        <w:ind w:firstLine="567"/>
        <w:jc w:val="center"/>
        <w:rPr>
          <w:rFonts w:ascii="GHEA Grapalat" w:hAnsi="GHEA Grapalat"/>
        </w:rPr>
      </w:pPr>
      <w:r w:rsidRPr="001C4572">
        <w:rPr>
          <w:rFonts w:ascii="GHEA Grapalat" w:hAnsi="GHEA Grapalat"/>
          <w:b/>
        </w:rPr>
        <w:t>ВЫПОЛНЕНИЯ РАБОТ</w:t>
      </w:r>
      <w:r w:rsidRPr="001C4572">
        <w:rPr>
          <w:rFonts w:ascii="GHEA Grapalat" w:hAnsi="GHEA Grapalat"/>
        </w:rPr>
        <w:t xml:space="preserve"> "</w:t>
      </w:r>
      <w:r>
        <w:rPr>
          <w:rFonts w:ascii="GHEA Grapalat" w:hAnsi="GHEA Grapalat"/>
        </w:rPr>
        <w:t>Ремонт крыши</w:t>
      </w:r>
      <w:r w:rsidRPr="001C4572">
        <w:rPr>
          <w:rFonts w:ascii="GHEA Grapalat" w:hAnsi="GHEA Grapalat"/>
        </w:rPr>
        <w:t>"</w:t>
      </w:r>
    </w:p>
    <w:tbl>
      <w:tblPr>
        <w:tblW w:w="9294" w:type="dxa"/>
        <w:tblInd w:w="108" w:type="dxa"/>
        <w:tblLook w:val="04A0" w:firstRow="1" w:lastRow="0" w:firstColumn="1" w:lastColumn="0" w:noHBand="0" w:noVBand="1"/>
      </w:tblPr>
      <w:tblGrid>
        <w:gridCol w:w="475"/>
        <w:gridCol w:w="4120"/>
        <w:gridCol w:w="881"/>
        <w:gridCol w:w="1220"/>
        <w:gridCol w:w="1139"/>
        <w:gridCol w:w="1459"/>
      </w:tblGrid>
      <w:tr w:rsidR="001A15BC" w14:paraId="0E08FB80" w14:textId="77777777" w:rsidTr="006711EE">
        <w:trPr>
          <w:trHeight w:val="255"/>
        </w:trPr>
        <w:tc>
          <w:tcPr>
            <w:tcW w:w="475" w:type="dxa"/>
            <w:tcBorders>
              <w:top w:val="nil"/>
              <w:left w:val="nil"/>
              <w:bottom w:val="nil"/>
              <w:right w:val="nil"/>
            </w:tcBorders>
            <w:shd w:val="clear" w:color="auto" w:fill="auto"/>
            <w:noWrap/>
            <w:vAlign w:val="bottom"/>
            <w:hideMark/>
          </w:tcPr>
          <w:p w14:paraId="304C33DE" w14:textId="77777777" w:rsidR="001A15BC" w:rsidRDefault="001A15BC" w:rsidP="006711EE">
            <w:pPr>
              <w:rPr>
                <w:sz w:val="20"/>
                <w:szCs w:val="20"/>
              </w:rPr>
            </w:pPr>
          </w:p>
        </w:tc>
        <w:tc>
          <w:tcPr>
            <w:tcW w:w="8819" w:type="dxa"/>
            <w:gridSpan w:val="5"/>
            <w:tcBorders>
              <w:top w:val="nil"/>
              <w:left w:val="nil"/>
              <w:bottom w:val="nil"/>
              <w:right w:val="nil"/>
            </w:tcBorders>
            <w:shd w:val="clear" w:color="auto" w:fill="auto"/>
            <w:noWrap/>
            <w:vAlign w:val="bottom"/>
            <w:hideMark/>
          </w:tcPr>
          <w:p w14:paraId="766EA6FC" w14:textId="77777777" w:rsidR="001A15BC" w:rsidRDefault="001A15BC" w:rsidP="006711EE">
            <w:pPr>
              <w:jc w:val="center"/>
              <w:rPr>
                <w:rFonts w:ascii="Arial Armenian" w:hAnsi="Arial Armenian" w:cs="Arial"/>
                <w:b/>
                <w:bCs/>
                <w:sz w:val="20"/>
                <w:szCs w:val="20"/>
                <w:u w:val="single"/>
              </w:rPr>
            </w:pPr>
            <w:r>
              <w:rPr>
                <w:rFonts w:ascii="Calibri" w:hAnsi="Calibri" w:cs="Calibri"/>
                <w:b/>
                <w:bCs/>
                <w:sz w:val="20"/>
                <w:szCs w:val="20"/>
                <w:u w:val="single"/>
              </w:rPr>
              <w:t>РАСЧЕТНАЯ</w:t>
            </w:r>
            <w:r>
              <w:rPr>
                <w:rFonts w:ascii="Arial Armenian" w:hAnsi="Arial Armenian" w:cs="Arial"/>
                <w:b/>
                <w:bCs/>
                <w:sz w:val="20"/>
                <w:szCs w:val="20"/>
                <w:u w:val="single"/>
              </w:rPr>
              <w:t xml:space="preserve"> </w:t>
            </w:r>
            <w:r>
              <w:rPr>
                <w:rFonts w:ascii="Calibri" w:hAnsi="Calibri" w:cs="Calibri"/>
                <w:b/>
                <w:bCs/>
                <w:sz w:val="20"/>
                <w:szCs w:val="20"/>
                <w:u w:val="single"/>
              </w:rPr>
              <w:t>СМЕТА</w:t>
            </w:r>
          </w:p>
        </w:tc>
      </w:tr>
      <w:tr w:rsidR="001A15BC" w14:paraId="5C7C5BE9" w14:textId="77777777" w:rsidTr="006711EE">
        <w:trPr>
          <w:trHeight w:val="675"/>
        </w:trPr>
        <w:tc>
          <w:tcPr>
            <w:tcW w:w="475" w:type="dxa"/>
            <w:tcBorders>
              <w:top w:val="nil"/>
              <w:left w:val="nil"/>
              <w:bottom w:val="nil"/>
              <w:right w:val="nil"/>
            </w:tcBorders>
            <w:shd w:val="clear" w:color="auto" w:fill="auto"/>
            <w:noWrap/>
            <w:vAlign w:val="bottom"/>
            <w:hideMark/>
          </w:tcPr>
          <w:p w14:paraId="09A50AFC" w14:textId="77777777" w:rsidR="001A15BC" w:rsidRDefault="001A15BC" w:rsidP="006711EE">
            <w:pPr>
              <w:jc w:val="center"/>
              <w:rPr>
                <w:rFonts w:ascii="Arial Armenian" w:hAnsi="Arial Armenian" w:cs="Arial"/>
                <w:b/>
                <w:bCs/>
                <w:sz w:val="20"/>
                <w:szCs w:val="20"/>
                <w:u w:val="single"/>
              </w:rPr>
            </w:pPr>
          </w:p>
        </w:tc>
        <w:tc>
          <w:tcPr>
            <w:tcW w:w="8819" w:type="dxa"/>
            <w:gridSpan w:val="5"/>
            <w:tcBorders>
              <w:top w:val="nil"/>
              <w:left w:val="nil"/>
              <w:bottom w:val="nil"/>
              <w:right w:val="nil"/>
            </w:tcBorders>
            <w:shd w:val="clear" w:color="auto" w:fill="auto"/>
            <w:vAlign w:val="center"/>
          </w:tcPr>
          <w:p w14:paraId="1BA322D7" w14:textId="77777777" w:rsidR="001A15BC" w:rsidRDefault="001A15BC" w:rsidP="006711EE">
            <w:pPr>
              <w:jc w:val="center"/>
              <w:rPr>
                <w:rFonts w:ascii="Arial Armenian" w:hAnsi="Arial Armenian" w:cs="Arial"/>
                <w:b/>
                <w:bCs/>
                <w:sz w:val="20"/>
                <w:szCs w:val="20"/>
              </w:rPr>
            </w:pPr>
          </w:p>
        </w:tc>
      </w:tr>
      <w:tr w:rsidR="001A15BC" w14:paraId="550F91D3" w14:textId="77777777" w:rsidTr="006711EE">
        <w:trPr>
          <w:trHeight w:val="300"/>
        </w:trPr>
        <w:tc>
          <w:tcPr>
            <w:tcW w:w="475" w:type="dxa"/>
            <w:tcBorders>
              <w:top w:val="nil"/>
              <w:left w:val="nil"/>
              <w:bottom w:val="nil"/>
              <w:right w:val="nil"/>
            </w:tcBorders>
            <w:shd w:val="clear" w:color="auto" w:fill="auto"/>
            <w:vAlign w:val="center"/>
            <w:hideMark/>
          </w:tcPr>
          <w:p w14:paraId="29DED043" w14:textId="77777777" w:rsidR="001A15BC" w:rsidRDefault="001A15BC" w:rsidP="006711EE">
            <w:pPr>
              <w:jc w:val="center"/>
              <w:rPr>
                <w:rFonts w:ascii="Arial Armenian" w:hAnsi="Arial Armenian" w:cs="Arial"/>
                <w:b/>
                <w:bCs/>
                <w:sz w:val="20"/>
                <w:szCs w:val="20"/>
              </w:rPr>
            </w:pPr>
          </w:p>
        </w:tc>
        <w:tc>
          <w:tcPr>
            <w:tcW w:w="4120" w:type="dxa"/>
            <w:tcBorders>
              <w:top w:val="nil"/>
              <w:left w:val="nil"/>
              <w:bottom w:val="nil"/>
              <w:right w:val="nil"/>
            </w:tcBorders>
            <w:shd w:val="clear" w:color="auto" w:fill="auto"/>
            <w:vAlign w:val="center"/>
            <w:hideMark/>
          </w:tcPr>
          <w:p w14:paraId="63E87347" w14:textId="77777777" w:rsidR="001A15BC" w:rsidRDefault="001A15BC" w:rsidP="006711EE">
            <w:pPr>
              <w:jc w:val="center"/>
              <w:rPr>
                <w:sz w:val="20"/>
                <w:szCs w:val="20"/>
              </w:rPr>
            </w:pPr>
          </w:p>
        </w:tc>
        <w:tc>
          <w:tcPr>
            <w:tcW w:w="881" w:type="dxa"/>
            <w:tcBorders>
              <w:top w:val="nil"/>
              <w:left w:val="nil"/>
              <w:bottom w:val="nil"/>
              <w:right w:val="nil"/>
            </w:tcBorders>
            <w:shd w:val="clear" w:color="auto" w:fill="auto"/>
            <w:vAlign w:val="center"/>
            <w:hideMark/>
          </w:tcPr>
          <w:p w14:paraId="679B5BEF" w14:textId="77777777" w:rsidR="001A15BC" w:rsidRDefault="001A15BC" w:rsidP="006711EE">
            <w:pPr>
              <w:jc w:val="center"/>
              <w:rPr>
                <w:sz w:val="20"/>
                <w:szCs w:val="20"/>
              </w:rPr>
            </w:pPr>
          </w:p>
        </w:tc>
        <w:tc>
          <w:tcPr>
            <w:tcW w:w="1220" w:type="dxa"/>
            <w:tcBorders>
              <w:top w:val="nil"/>
              <w:left w:val="nil"/>
              <w:bottom w:val="nil"/>
              <w:right w:val="nil"/>
            </w:tcBorders>
            <w:shd w:val="clear" w:color="auto" w:fill="auto"/>
            <w:vAlign w:val="center"/>
            <w:hideMark/>
          </w:tcPr>
          <w:p w14:paraId="4E22C44D" w14:textId="77777777" w:rsidR="001A15BC" w:rsidRDefault="001A15BC" w:rsidP="006711EE">
            <w:pPr>
              <w:jc w:val="center"/>
              <w:rPr>
                <w:sz w:val="20"/>
                <w:szCs w:val="20"/>
              </w:rPr>
            </w:pPr>
          </w:p>
        </w:tc>
        <w:tc>
          <w:tcPr>
            <w:tcW w:w="2598" w:type="dxa"/>
            <w:gridSpan w:val="2"/>
            <w:tcBorders>
              <w:top w:val="nil"/>
              <w:left w:val="nil"/>
              <w:bottom w:val="single" w:sz="4" w:space="0" w:color="auto"/>
              <w:right w:val="nil"/>
            </w:tcBorders>
            <w:shd w:val="clear" w:color="auto" w:fill="auto"/>
            <w:vAlign w:val="center"/>
            <w:hideMark/>
          </w:tcPr>
          <w:p w14:paraId="26D1AE11" w14:textId="77777777" w:rsidR="001A15BC" w:rsidRDefault="001A15BC" w:rsidP="006711EE">
            <w:pPr>
              <w:jc w:val="center"/>
              <w:rPr>
                <w:rFonts w:ascii="Arial Armenian" w:hAnsi="Arial Armenian" w:cs="Arial"/>
                <w:i/>
                <w:iCs/>
                <w:sz w:val="20"/>
                <w:szCs w:val="20"/>
              </w:rPr>
            </w:pPr>
            <w:r>
              <w:rPr>
                <w:rFonts w:ascii="Arial Armenian" w:hAnsi="Arial Armenian" w:cs="Arial"/>
                <w:i/>
                <w:iCs/>
                <w:sz w:val="20"/>
                <w:szCs w:val="20"/>
              </w:rPr>
              <w:t>(</w:t>
            </w:r>
            <w:proofErr w:type="spellStart"/>
            <w:r>
              <w:rPr>
                <w:rFonts w:ascii="Calibri" w:hAnsi="Calibri" w:cs="Calibri"/>
                <w:i/>
                <w:iCs/>
                <w:sz w:val="20"/>
                <w:szCs w:val="20"/>
              </w:rPr>
              <w:t>тыс</w:t>
            </w:r>
            <w:r>
              <w:rPr>
                <w:rFonts w:ascii="Arial Armenian" w:hAnsi="Arial Armenian" w:cs="Arial"/>
                <w:i/>
                <w:iCs/>
                <w:sz w:val="20"/>
                <w:szCs w:val="20"/>
              </w:rPr>
              <w:t>.</w:t>
            </w:r>
            <w:r>
              <w:rPr>
                <w:rFonts w:ascii="Calibri" w:hAnsi="Calibri" w:cs="Calibri"/>
                <w:i/>
                <w:iCs/>
                <w:sz w:val="20"/>
                <w:szCs w:val="20"/>
              </w:rPr>
              <w:t>драм</w:t>
            </w:r>
            <w:proofErr w:type="spellEnd"/>
            <w:r>
              <w:rPr>
                <w:rFonts w:ascii="Arial Armenian" w:hAnsi="Arial Armenian" w:cs="Arial"/>
                <w:i/>
                <w:iCs/>
                <w:sz w:val="20"/>
                <w:szCs w:val="20"/>
              </w:rPr>
              <w:t>)</w:t>
            </w:r>
          </w:p>
        </w:tc>
      </w:tr>
      <w:tr w:rsidR="001A15BC" w14:paraId="6B095831" w14:textId="77777777" w:rsidTr="006711EE">
        <w:trPr>
          <w:trHeight w:val="810"/>
        </w:trPr>
        <w:tc>
          <w:tcPr>
            <w:tcW w:w="47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5A28B6" w14:textId="77777777" w:rsidR="001A15BC" w:rsidRDefault="001A15BC" w:rsidP="006711EE">
            <w:pPr>
              <w:jc w:val="center"/>
              <w:rPr>
                <w:rFonts w:ascii="Arial Armenian" w:hAnsi="Arial Armenian" w:cs="Arial"/>
                <w:b/>
                <w:bCs/>
                <w:sz w:val="20"/>
                <w:szCs w:val="20"/>
              </w:rPr>
            </w:pPr>
            <w:r>
              <w:rPr>
                <w:rFonts w:ascii="Cambria Math" w:hAnsi="Cambria Math" w:cs="Cambria Math"/>
                <w:b/>
                <w:bCs/>
                <w:sz w:val="20"/>
                <w:szCs w:val="20"/>
              </w:rPr>
              <w:t>№</w:t>
            </w:r>
          </w:p>
        </w:tc>
        <w:tc>
          <w:tcPr>
            <w:tcW w:w="4120" w:type="dxa"/>
            <w:tcBorders>
              <w:top w:val="single" w:sz="4" w:space="0" w:color="auto"/>
              <w:left w:val="nil"/>
              <w:bottom w:val="nil"/>
              <w:right w:val="single" w:sz="4" w:space="0" w:color="auto"/>
            </w:tcBorders>
            <w:shd w:val="clear" w:color="auto" w:fill="auto"/>
            <w:noWrap/>
            <w:vAlign w:val="center"/>
            <w:hideMark/>
          </w:tcPr>
          <w:p w14:paraId="0AD8BEE3" w14:textId="77777777" w:rsidR="001A15BC" w:rsidRDefault="001A15BC" w:rsidP="006711EE">
            <w:pPr>
              <w:jc w:val="center"/>
              <w:rPr>
                <w:rFonts w:ascii="Arial Armenian" w:hAnsi="Arial Armenian" w:cs="Arial"/>
                <w:b/>
                <w:bCs/>
                <w:sz w:val="20"/>
                <w:szCs w:val="20"/>
              </w:rPr>
            </w:pPr>
            <w:r>
              <w:rPr>
                <w:rFonts w:ascii="Calibri" w:hAnsi="Calibri" w:cs="Calibri"/>
                <w:b/>
                <w:bCs/>
                <w:sz w:val="20"/>
                <w:szCs w:val="20"/>
              </w:rPr>
              <w:t>Наименование</w:t>
            </w:r>
            <w:r>
              <w:rPr>
                <w:rFonts w:ascii="Arial Armenian" w:hAnsi="Arial Armenian" w:cs="Arial"/>
                <w:b/>
                <w:bCs/>
                <w:sz w:val="20"/>
                <w:szCs w:val="20"/>
              </w:rPr>
              <w:t xml:space="preserve"> </w:t>
            </w:r>
            <w:r>
              <w:rPr>
                <w:rFonts w:ascii="Calibri" w:hAnsi="Calibri" w:cs="Calibri"/>
                <w:b/>
                <w:bCs/>
                <w:sz w:val="20"/>
                <w:szCs w:val="20"/>
              </w:rPr>
              <w:t>работ</w:t>
            </w:r>
          </w:p>
        </w:tc>
        <w:tc>
          <w:tcPr>
            <w:tcW w:w="881" w:type="dxa"/>
            <w:tcBorders>
              <w:top w:val="single" w:sz="4" w:space="0" w:color="auto"/>
              <w:left w:val="nil"/>
              <w:bottom w:val="single" w:sz="4" w:space="0" w:color="auto"/>
              <w:right w:val="single" w:sz="4" w:space="0" w:color="auto"/>
            </w:tcBorders>
            <w:shd w:val="clear" w:color="000000" w:fill="FFFFFF"/>
            <w:vAlign w:val="center"/>
            <w:hideMark/>
          </w:tcPr>
          <w:p w14:paraId="381FCC1A" w14:textId="77777777" w:rsidR="001A15BC" w:rsidRDefault="001A15BC" w:rsidP="006711EE">
            <w:pPr>
              <w:jc w:val="center"/>
              <w:rPr>
                <w:rFonts w:ascii="Arial Armenian" w:hAnsi="Arial Armenian" w:cs="Arial"/>
                <w:b/>
                <w:bCs/>
                <w:sz w:val="20"/>
                <w:szCs w:val="20"/>
              </w:rPr>
            </w:pPr>
            <w:proofErr w:type="spellStart"/>
            <w:r>
              <w:rPr>
                <w:rFonts w:ascii="Calibri" w:hAnsi="Calibri" w:cs="Calibri"/>
                <w:b/>
                <w:bCs/>
                <w:sz w:val="20"/>
                <w:szCs w:val="20"/>
              </w:rPr>
              <w:t>Ед</w:t>
            </w:r>
            <w:r>
              <w:rPr>
                <w:rFonts w:ascii="Arial Armenian" w:hAnsi="Arial Armenian" w:cs="Arial"/>
                <w:b/>
                <w:bCs/>
                <w:sz w:val="20"/>
                <w:szCs w:val="20"/>
              </w:rPr>
              <w:t>.</w:t>
            </w:r>
            <w:r>
              <w:rPr>
                <w:rFonts w:ascii="Calibri" w:hAnsi="Calibri" w:cs="Calibri"/>
                <w:b/>
                <w:bCs/>
                <w:sz w:val="20"/>
                <w:szCs w:val="20"/>
              </w:rPr>
              <w:t>изм</w:t>
            </w:r>
            <w:proofErr w:type="spellEnd"/>
            <w:r>
              <w:rPr>
                <w:rFonts w:ascii="Arial Armenian" w:hAnsi="Arial Armenian" w:cs="Arial"/>
                <w:b/>
                <w:bCs/>
                <w:sz w:val="20"/>
                <w:szCs w:val="20"/>
              </w:rPr>
              <w:t>.</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14:paraId="36E5DFC8" w14:textId="77777777" w:rsidR="001A15BC" w:rsidRDefault="001A15BC" w:rsidP="006711EE">
            <w:pPr>
              <w:jc w:val="center"/>
              <w:rPr>
                <w:rFonts w:ascii="Arial Armenian" w:hAnsi="Arial Armenian" w:cs="Arial"/>
                <w:b/>
                <w:bCs/>
                <w:sz w:val="20"/>
                <w:szCs w:val="20"/>
              </w:rPr>
            </w:pPr>
            <w:r>
              <w:rPr>
                <w:rFonts w:ascii="Calibri" w:hAnsi="Calibri" w:cs="Calibri"/>
                <w:b/>
                <w:bCs/>
                <w:sz w:val="20"/>
                <w:szCs w:val="20"/>
              </w:rPr>
              <w:t>Количество</w:t>
            </w:r>
          </w:p>
        </w:tc>
        <w:tc>
          <w:tcPr>
            <w:tcW w:w="1139" w:type="dxa"/>
            <w:tcBorders>
              <w:top w:val="nil"/>
              <w:left w:val="nil"/>
              <w:bottom w:val="single" w:sz="4" w:space="0" w:color="auto"/>
              <w:right w:val="single" w:sz="4" w:space="0" w:color="auto"/>
            </w:tcBorders>
            <w:shd w:val="clear" w:color="000000" w:fill="FFFFFF"/>
            <w:vAlign w:val="center"/>
            <w:hideMark/>
          </w:tcPr>
          <w:p w14:paraId="2BC6C96F" w14:textId="34E93A97" w:rsidR="001A15BC" w:rsidRDefault="001A15BC" w:rsidP="006711EE">
            <w:pPr>
              <w:jc w:val="center"/>
              <w:rPr>
                <w:rFonts w:ascii="Arial Armenian" w:hAnsi="Arial Armenian" w:cs="Arial"/>
                <w:b/>
                <w:bCs/>
                <w:sz w:val="20"/>
                <w:szCs w:val="20"/>
              </w:rPr>
            </w:pPr>
            <w:r>
              <w:rPr>
                <w:noProof/>
              </w:rPr>
              <mc:AlternateContent>
                <mc:Choice Requires="wps">
                  <w:drawing>
                    <wp:anchor distT="4294967295" distB="4294967295" distL="114299" distR="114299" simplePos="0" relativeHeight="251658240" behindDoc="0" locked="0" layoutInCell="1" allowOverlap="1" wp14:anchorId="55C35681" wp14:editId="7C110B3E">
                      <wp:simplePos x="0" y="0"/>
                      <wp:positionH relativeFrom="column">
                        <wp:posOffset>257174</wp:posOffset>
                      </wp:positionH>
                      <wp:positionV relativeFrom="paragraph">
                        <wp:posOffset>161924</wp:posOffset>
                      </wp:positionV>
                      <wp:extent cx="0" cy="0"/>
                      <wp:effectExtent l="0" t="0" r="0" b="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w="9525">
                                <a:noFill/>
                                <a:miter lim="800000"/>
                                <a:headEnd/>
                                <a:tailEnd/>
                              </a:ln>
                            </wps:spPr>
                            <wps:txbx>
                              <w:txbxContent>
                                <w:p w14:paraId="41DA855B" w14:textId="77777777" w:rsidR="001A15BC" w:rsidRDefault="001A15BC" w:rsidP="001A15BC">
                                  <w:r>
                                    <w:rPr>
                                      <w:rFonts w:ascii="Arial Armenian" w:hAnsi="Arial Armenian"/>
                                      <w:color w:val="000000"/>
                                    </w:rPr>
                                    <w:t xml:space="preserve">Ü³Ë³Ñ³ßíÇ ³ñÅ»ùÁ                               </w:t>
                                  </w:r>
                                  <w:r>
                                    <w:rPr>
                                      <w:rFonts w:ascii="Calibri" w:hAnsi="Calibri" w:cs="Calibri"/>
                                      <w:b/>
                                      <w:bCs/>
                                      <w:color w:val="000000"/>
                                      <w:sz w:val="22"/>
                                      <w:szCs w:val="22"/>
                                    </w:rPr>
                                    <w:t xml:space="preserve"> </w:t>
                                  </w:r>
                                  <w:r>
                                    <w:rPr>
                                      <w:rFonts w:ascii="Calibri" w:hAnsi="Calibri" w:cs="Calibri"/>
                                      <w:b/>
                                      <w:bCs/>
                                      <w:color w:val="000000"/>
                                    </w:rPr>
                                    <w:t xml:space="preserve"> </w:t>
                                  </w:r>
                                  <w:r>
                                    <w:rPr>
                                      <w:rFonts w:ascii="Arial Armenian" w:hAnsi="Arial Armenian"/>
                                      <w:color w:val="000000"/>
                                    </w:rPr>
                                    <w:t>Ñ³½.¹ñ³Ù</w:t>
                                  </w:r>
                                  <w: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type w14:anchorId="55C35681" id="_x0000_t202" coordsize="21600,21600" o:spt="202" path="m,l,21600r21600,l21600,xe">
                      <v:stroke joinstyle="miter"/>
                      <v:path gradientshapeok="t" o:connecttype="rect"/>
                    </v:shapetype>
                    <v:shape id="Надпись 119" o:spid="_x0000_s1026" type="#_x0000_t202" style="position:absolute;left:0;text-align:left;margin-left:20.25pt;margin-top:12.75pt;width:0;height:0;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" filled="f" stroked="f">
                      <v:textbox inset="2.16pt,1.8pt,0,0">
                        <w:txbxContent>
                          <w:p w14:paraId="41DA855B" w14:textId="77777777" w:rsidR="001A15BC" w:rsidRDefault="001A15BC" w:rsidP="001A15BC">
                            <w:r>
                              <w:rPr>
                                <w:rFonts w:ascii="Arial Armenian" w:hAnsi="Arial Armenian"/>
                                <w:color w:val="000000"/>
                              </w:rPr>
                              <w:t xml:space="preserve">Ü³Ë³Ñ³ßíÇ ³ñÅ»ùÁ                               </w:t>
                            </w:r>
                            <w:r>
                              <w:rPr>
                                <w:rFonts w:ascii="Calibri" w:hAnsi="Calibri" w:cs="Calibri"/>
                                <w:b/>
                                <w:bCs/>
                                <w:color w:val="000000"/>
                                <w:sz w:val="22"/>
                                <w:szCs w:val="22"/>
                              </w:rPr>
                              <w:t xml:space="preserve"> </w:t>
                            </w:r>
                            <w:r>
                              <w:rPr>
                                <w:rFonts w:ascii="Calibri" w:hAnsi="Calibri" w:cs="Calibri"/>
                                <w:b/>
                                <w:bCs/>
                                <w:color w:val="000000"/>
                              </w:rPr>
                              <w:t xml:space="preserve"> </w:t>
                            </w:r>
                            <w:r>
                              <w:rPr>
                                <w:rFonts w:ascii="Arial Armenian" w:hAnsi="Arial Armenian"/>
                                <w:color w:val="000000"/>
                              </w:rPr>
                              <w:t>Ñ³½.¹ñ³Ù</w:t>
                            </w:r>
                            <w:r>
                              <w:t xml:space="preserve"> </w:t>
                            </w:r>
                          </w:p>
                        </w:txbxContent>
                      </v:textbox>
                    </v:shape>
                  </w:pict>
                </mc:Fallback>
              </mc:AlternateContent>
            </w:r>
            <w:r>
              <w:rPr>
                <w:rFonts w:ascii="Calibri" w:hAnsi="Calibri" w:cs="Calibri"/>
                <w:b/>
                <w:bCs/>
                <w:sz w:val="20"/>
                <w:szCs w:val="20"/>
              </w:rPr>
              <w:t>Стоимость</w:t>
            </w:r>
            <w:r>
              <w:rPr>
                <w:rFonts w:ascii="Arial Armenian" w:hAnsi="Arial Armenian" w:cs="Arial"/>
                <w:b/>
                <w:bCs/>
                <w:sz w:val="20"/>
                <w:szCs w:val="20"/>
              </w:rPr>
              <w:t xml:space="preserve"> </w:t>
            </w:r>
            <w:r>
              <w:rPr>
                <w:rFonts w:ascii="Calibri" w:hAnsi="Calibri" w:cs="Calibri"/>
                <w:b/>
                <w:bCs/>
                <w:sz w:val="20"/>
                <w:szCs w:val="20"/>
              </w:rPr>
              <w:t>за</w:t>
            </w:r>
            <w:r>
              <w:rPr>
                <w:rFonts w:ascii="Arial Armenian" w:hAnsi="Arial Armenian" w:cs="Arial"/>
                <w:b/>
                <w:bCs/>
                <w:sz w:val="20"/>
                <w:szCs w:val="20"/>
              </w:rPr>
              <w:t xml:space="preserve"> </w:t>
            </w:r>
            <w:r>
              <w:rPr>
                <w:rFonts w:ascii="Calibri" w:hAnsi="Calibri" w:cs="Calibri"/>
                <w:b/>
                <w:bCs/>
                <w:sz w:val="20"/>
                <w:szCs w:val="20"/>
              </w:rPr>
              <w:t>единицу</w:t>
            </w:r>
          </w:p>
        </w:tc>
        <w:tc>
          <w:tcPr>
            <w:tcW w:w="1459" w:type="dxa"/>
            <w:tcBorders>
              <w:top w:val="nil"/>
              <w:left w:val="nil"/>
              <w:bottom w:val="single" w:sz="4" w:space="0" w:color="auto"/>
              <w:right w:val="single" w:sz="4" w:space="0" w:color="auto"/>
            </w:tcBorders>
            <w:shd w:val="clear" w:color="000000" w:fill="FFFFFF"/>
            <w:vAlign w:val="center"/>
            <w:hideMark/>
          </w:tcPr>
          <w:p w14:paraId="042A6FA2" w14:textId="77777777" w:rsidR="001A15BC" w:rsidRDefault="001A15BC" w:rsidP="006711EE">
            <w:pPr>
              <w:jc w:val="center"/>
              <w:rPr>
                <w:rFonts w:ascii="Arial Armenian" w:hAnsi="Arial Armenian" w:cs="Arial"/>
                <w:b/>
                <w:bCs/>
                <w:sz w:val="20"/>
                <w:szCs w:val="20"/>
              </w:rPr>
            </w:pPr>
            <w:r>
              <w:rPr>
                <w:rFonts w:ascii="Calibri" w:hAnsi="Calibri" w:cs="Calibri"/>
                <w:b/>
                <w:bCs/>
                <w:sz w:val="20"/>
                <w:szCs w:val="20"/>
              </w:rPr>
              <w:t>Всего</w:t>
            </w:r>
          </w:p>
        </w:tc>
      </w:tr>
      <w:tr w:rsidR="001A15BC" w14:paraId="6AD7A60D" w14:textId="77777777" w:rsidTr="006711EE">
        <w:trPr>
          <w:trHeight w:val="345"/>
        </w:trPr>
        <w:tc>
          <w:tcPr>
            <w:tcW w:w="475" w:type="dxa"/>
            <w:tcBorders>
              <w:top w:val="nil"/>
              <w:left w:val="single" w:sz="4" w:space="0" w:color="auto"/>
              <w:bottom w:val="single" w:sz="4" w:space="0" w:color="auto"/>
              <w:right w:val="single" w:sz="4" w:space="0" w:color="auto"/>
            </w:tcBorders>
            <w:shd w:val="clear" w:color="000000" w:fill="FFFF99"/>
            <w:noWrap/>
            <w:vAlign w:val="center"/>
            <w:hideMark/>
          </w:tcPr>
          <w:p w14:paraId="60892E6F" w14:textId="77777777" w:rsidR="001A15BC" w:rsidRDefault="001A15BC" w:rsidP="006711EE">
            <w:pPr>
              <w:jc w:val="center"/>
              <w:rPr>
                <w:rFonts w:ascii="Arial Armenian" w:hAnsi="Arial Armenian" w:cs="Arial"/>
                <w:b/>
                <w:bCs/>
                <w:i/>
                <w:iCs/>
                <w:sz w:val="20"/>
                <w:szCs w:val="20"/>
              </w:rPr>
            </w:pPr>
            <w:r>
              <w:rPr>
                <w:rFonts w:ascii="Arial Armenian" w:hAnsi="Arial Armenian" w:cs="Arial"/>
                <w:b/>
                <w:bCs/>
                <w:i/>
                <w:iCs/>
                <w:sz w:val="20"/>
                <w:szCs w:val="20"/>
              </w:rPr>
              <w:t>1</w:t>
            </w:r>
          </w:p>
        </w:tc>
        <w:tc>
          <w:tcPr>
            <w:tcW w:w="4120" w:type="dxa"/>
            <w:tcBorders>
              <w:top w:val="single" w:sz="4" w:space="0" w:color="auto"/>
              <w:left w:val="nil"/>
              <w:bottom w:val="single" w:sz="4" w:space="0" w:color="auto"/>
              <w:right w:val="single" w:sz="4" w:space="0" w:color="auto"/>
            </w:tcBorders>
            <w:shd w:val="clear" w:color="000000" w:fill="FFFF99"/>
            <w:noWrap/>
            <w:vAlign w:val="center"/>
            <w:hideMark/>
          </w:tcPr>
          <w:p w14:paraId="09C7420D" w14:textId="77777777" w:rsidR="001A15BC" w:rsidRDefault="001A15BC" w:rsidP="006711EE">
            <w:pPr>
              <w:jc w:val="center"/>
              <w:rPr>
                <w:rFonts w:ascii="Arial Armenian" w:hAnsi="Arial Armenian" w:cs="Arial"/>
                <w:b/>
                <w:bCs/>
                <w:i/>
                <w:iCs/>
                <w:sz w:val="20"/>
                <w:szCs w:val="20"/>
              </w:rPr>
            </w:pPr>
            <w:r>
              <w:rPr>
                <w:rFonts w:ascii="Arial Armenian" w:hAnsi="Arial Armenian" w:cs="Arial"/>
                <w:b/>
                <w:bCs/>
                <w:i/>
                <w:iCs/>
                <w:sz w:val="20"/>
                <w:szCs w:val="20"/>
              </w:rPr>
              <w:t>2</w:t>
            </w:r>
          </w:p>
        </w:tc>
        <w:tc>
          <w:tcPr>
            <w:tcW w:w="881" w:type="dxa"/>
            <w:tcBorders>
              <w:top w:val="nil"/>
              <w:left w:val="nil"/>
              <w:bottom w:val="single" w:sz="4" w:space="0" w:color="auto"/>
              <w:right w:val="single" w:sz="4" w:space="0" w:color="auto"/>
            </w:tcBorders>
            <w:shd w:val="clear" w:color="000000" w:fill="FFFF99"/>
            <w:noWrap/>
            <w:vAlign w:val="center"/>
            <w:hideMark/>
          </w:tcPr>
          <w:p w14:paraId="3C3DAB83" w14:textId="77777777" w:rsidR="001A15BC" w:rsidRDefault="001A15BC" w:rsidP="006711EE">
            <w:pPr>
              <w:jc w:val="center"/>
              <w:rPr>
                <w:rFonts w:ascii="Arial Armenian" w:hAnsi="Arial Armenian" w:cs="Arial"/>
                <w:b/>
                <w:bCs/>
                <w:i/>
                <w:iCs/>
                <w:sz w:val="20"/>
                <w:szCs w:val="20"/>
              </w:rPr>
            </w:pPr>
            <w:r>
              <w:rPr>
                <w:rFonts w:ascii="Arial Armenian" w:hAnsi="Arial Armenian" w:cs="Arial"/>
                <w:b/>
                <w:bCs/>
                <w:i/>
                <w:iCs/>
                <w:sz w:val="20"/>
                <w:szCs w:val="20"/>
              </w:rPr>
              <w:t>3</w:t>
            </w:r>
          </w:p>
        </w:tc>
        <w:tc>
          <w:tcPr>
            <w:tcW w:w="1220" w:type="dxa"/>
            <w:tcBorders>
              <w:top w:val="nil"/>
              <w:left w:val="nil"/>
              <w:bottom w:val="single" w:sz="4" w:space="0" w:color="auto"/>
              <w:right w:val="single" w:sz="4" w:space="0" w:color="auto"/>
            </w:tcBorders>
            <w:shd w:val="clear" w:color="000000" w:fill="FFFF99"/>
            <w:noWrap/>
            <w:vAlign w:val="center"/>
            <w:hideMark/>
          </w:tcPr>
          <w:p w14:paraId="24E9A2AC" w14:textId="77777777" w:rsidR="001A15BC" w:rsidRDefault="001A15BC" w:rsidP="006711EE">
            <w:pPr>
              <w:jc w:val="center"/>
              <w:rPr>
                <w:rFonts w:ascii="Arial Armenian" w:hAnsi="Arial Armenian" w:cs="Arial"/>
                <w:b/>
                <w:bCs/>
                <w:i/>
                <w:iCs/>
                <w:sz w:val="20"/>
                <w:szCs w:val="20"/>
              </w:rPr>
            </w:pPr>
            <w:r>
              <w:rPr>
                <w:rFonts w:ascii="Arial Armenian" w:hAnsi="Arial Armenian" w:cs="Arial"/>
                <w:b/>
                <w:bCs/>
                <w:i/>
                <w:iCs/>
                <w:sz w:val="20"/>
                <w:szCs w:val="20"/>
              </w:rPr>
              <w:t>4</w:t>
            </w:r>
          </w:p>
        </w:tc>
        <w:tc>
          <w:tcPr>
            <w:tcW w:w="1139" w:type="dxa"/>
            <w:tcBorders>
              <w:top w:val="nil"/>
              <w:left w:val="nil"/>
              <w:bottom w:val="single" w:sz="4" w:space="0" w:color="auto"/>
              <w:right w:val="single" w:sz="4" w:space="0" w:color="auto"/>
            </w:tcBorders>
            <w:shd w:val="clear" w:color="000000" w:fill="FFFF99"/>
            <w:noWrap/>
            <w:vAlign w:val="center"/>
            <w:hideMark/>
          </w:tcPr>
          <w:p w14:paraId="32127168" w14:textId="77777777" w:rsidR="001A15BC" w:rsidRDefault="001A15BC" w:rsidP="006711EE">
            <w:pPr>
              <w:jc w:val="center"/>
              <w:rPr>
                <w:rFonts w:ascii="Arial Armenian" w:hAnsi="Arial Armenian" w:cs="Arial"/>
                <w:b/>
                <w:bCs/>
                <w:i/>
                <w:iCs/>
                <w:sz w:val="20"/>
                <w:szCs w:val="20"/>
              </w:rPr>
            </w:pPr>
            <w:r>
              <w:rPr>
                <w:rFonts w:ascii="Arial Armenian" w:hAnsi="Arial Armenian" w:cs="Arial"/>
                <w:b/>
                <w:bCs/>
                <w:i/>
                <w:iCs/>
                <w:sz w:val="20"/>
                <w:szCs w:val="20"/>
              </w:rPr>
              <w:t>5</w:t>
            </w:r>
          </w:p>
        </w:tc>
        <w:tc>
          <w:tcPr>
            <w:tcW w:w="1459" w:type="dxa"/>
            <w:tcBorders>
              <w:top w:val="nil"/>
              <w:left w:val="nil"/>
              <w:bottom w:val="single" w:sz="4" w:space="0" w:color="auto"/>
              <w:right w:val="single" w:sz="4" w:space="0" w:color="auto"/>
            </w:tcBorders>
            <w:shd w:val="clear" w:color="000000" w:fill="FFFF99"/>
            <w:noWrap/>
            <w:vAlign w:val="center"/>
            <w:hideMark/>
          </w:tcPr>
          <w:p w14:paraId="08958338" w14:textId="77777777" w:rsidR="001A15BC" w:rsidRDefault="001A15BC" w:rsidP="006711EE">
            <w:pPr>
              <w:jc w:val="center"/>
              <w:rPr>
                <w:rFonts w:ascii="Arial Armenian" w:hAnsi="Arial Armenian" w:cs="Arial"/>
                <w:b/>
                <w:bCs/>
                <w:i/>
                <w:iCs/>
                <w:sz w:val="20"/>
                <w:szCs w:val="20"/>
              </w:rPr>
            </w:pPr>
            <w:r>
              <w:rPr>
                <w:rFonts w:ascii="Arial Armenian" w:hAnsi="Arial Armenian" w:cs="Arial"/>
                <w:b/>
                <w:bCs/>
                <w:i/>
                <w:iCs/>
                <w:sz w:val="20"/>
                <w:szCs w:val="20"/>
              </w:rPr>
              <w:t>6</w:t>
            </w:r>
          </w:p>
        </w:tc>
      </w:tr>
      <w:tr w:rsidR="001A15BC" w14:paraId="387444C7"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E0A2F17" w14:textId="77777777" w:rsidR="001A15BC" w:rsidRDefault="001A15BC" w:rsidP="006711EE">
            <w:pPr>
              <w:jc w:val="center"/>
              <w:rPr>
                <w:rFonts w:ascii="Arial Armenian" w:hAnsi="Arial Armenian" w:cs="Arial"/>
                <w:sz w:val="20"/>
                <w:szCs w:val="20"/>
              </w:rPr>
            </w:pPr>
            <w:r>
              <w:rPr>
                <w:rFonts w:ascii="Arial Armenian" w:hAnsi="Arial Armenian" w:cs="Arial"/>
                <w:sz w:val="20"/>
                <w:szCs w:val="20"/>
              </w:rPr>
              <w:t> </w:t>
            </w:r>
          </w:p>
        </w:tc>
        <w:tc>
          <w:tcPr>
            <w:tcW w:w="4120" w:type="dxa"/>
            <w:tcBorders>
              <w:top w:val="nil"/>
              <w:left w:val="nil"/>
              <w:bottom w:val="single" w:sz="4" w:space="0" w:color="auto"/>
              <w:right w:val="single" w:sz="4" w:space="0" w:color="auto"/>
            </w:tcBorders>
            <w:shd w:val="clear" w:color="auto" w:fill="auto"/>
            <w:noWrap/>
            <w:vAlign w:val="center"/>
          </w:tcPr>
          <w:p w14:paraId="17BD74A0" w14:textId="77777777" w:rsidR="001A15BC" w:rsidRDefault="001A15BC" w:rsidP="006711EE">
            <w:pPr>
              <w:jc w:val="center"/>
              <w:rPr>
                <w:rFonts w:ascii="Arial Armenian" w:hAnsi="Arial Armenian" w:cs="Arial"/>
                <w:sz w:val="20"/>
                <w:szCs w:val="20"/>
              </w:rPr>
            </w:pPr>
            <w:r w:rsidRPr="001C4572">
              <w:rPr>
                <w:rFonts w:ascii="Arial" w:hAnsi="Arial" w:cs="Arial"/>
                <w:b/>
                <w:bCs/>
                <w:sz w:val="18"/>
                <w:szCs w:val="18"/>
                <w:lang w:bidi="ar-SA"/>
              </w:rPr>
              <w:t>Демонтажные</w:t>
            </w:r>
            <w:r w:rsidRPr="001C4572">
              <w:rPr>
                <w:rFonts w:ascii="Arial Armenian" w:hAnsi="Arial Armenian" w:cs="Arial Armenian"/>
                <w:b/>
                <w:bCs/>
                <w:sz w:val="18"/>
                <w:szCs w:val="18"/>
                <w:lang w:bidi="ar-SA"/>
              </w:rPr>
              <w:t xml:space="preserve"> </w:t>
            </w:r>
            <w:r w:rsidRPr="001C4572">
              <w:rPr>
                <w:rFonts w:ascii="Arial" w:hAnsi="Arial" w:cs="Arial"/>
                <w:b/>
                <w:bCs/>
                <w:sz w:val="18"/>
                <w:szCs w:val="18"/>
                <w:lang w:bidi="ar-SA"/>
              </w:rPr>
              <w:t>работы</w:t>
            </w:r>
          </w:p>
        </w:tc>
        <w:tc>
          <w:tcPr>
            <w:tcW w:w="881" w:type="dxa"/>
            <w:tcBorders>
              <w:top w:val="nil"/>
              <w:left w:val="nil"/>
              <w:bottom w:val="single" w:sz="4" w:space="0" w:color="auto"/>
              <w:right w:val="single" w:sz="4" w:space="0" w:color="auto"/>
            </w:tcBorders>
            <w:shd w:val="clear" w:color="auto" w:fill="auto"/>
            <w:noWrap/>
            <w:vAlign w:val="center"/>
          </w:tcPr>
          <w:p w14:paraId="5A2FEDEC" w14:textId="77777777" w:rsidR="001A15BC" w:rsidRDefault="001A15BC" w:rsidP="006711EE">
            <w:pPr>
              <w:jc w:val="center"/>
              <w:rPr>
                <w:rFonts w:ascii="Arial Armenian" w:hAnsi="Arial Armenian" w:cs="Arial"/>
                <w:sz w:val="20"/>
                <w:szCs w:val="20"/>
              </w:rPr>
            </w:pPr>
          </w:p>
        </w:tc>
        <w:tc>
          <w:tcPr>
            <w:tcW w:w="1220" w:type="dxa"/>
            <w:tcBorders>
              <w:top w:val="nil"/>
              <w:left w:val="nil"/>
              <w:bottom w:val="single" w:sz="4" w:space="0" w:color="auto"/>
              <w:right w:val="single" w:sz="4" w:space="0" w:color="auto"/>
            </w:tcBorders>
            <w:shd w:val="clear" w:color="auto" w:fill="auto"/>
            <w:noWrap/>
            <w:vAlign w:val="center"/>
          </w:tcPr>
          <w:p w14:paraId="7BC761BB" w14:textId="77777777" w:rsidR="001A15BC" w:rsidRDefault="001A15BC" w:rsidP="006711EE">
            <w:pPr>
              <w:jc w:val="center"/>
              <w:rPr>
                <w:rFonts w:ascii="Arial Armenian" w:hAnsi="Arial Armenian" w:cs="Arial"/>
                <w:sz w:val="20"/>
                <w:szCs w:val="20"/>
              </w:rPr>
            </w:pPr>
          </w:p>
        </w:tc>
        <w:tc>
          <w:tcPr>
            <w:tcW w:w="1139" w:type="dxa"/>
            <w:tcBorders>
              <w:top w:val="nil"/>
              <w:left w:val="nil"/>
              <w:bottom w:val="single" w:sz="4" w:space="0" w:color="auto"/>
              <w:right w:val="single" w:sz="4" w:space="0" w:color="auto"/>
            </w:tcBorders>
            <w:shd w:val="clear" w:color="auto" w:fill="auto"/>
            <w:noWrap/>
            <w:vAlign w:val="center"/>
            <w:hideMark/>
          </w:tcPr>
          <w:p w14:paraId="2AFD2B76" w14:textId="77777777" w:rsidR="001A15BC" w:rsidRDefault="001A15BC" w:rsidP="006711EE">
            <w:pPr>
              <w:jc w:val="center"/>
              <w:rPr>
                <w:rFonts w:ascii="Arial Armenian" w:hAnsi="Arial Armenian" w:cs="Arial"/>
                <w:sz w:val="20"/>
                <w:szCs w:val="20"/>
              </w:rPr>
            </w:pPr>
            <w:r>
              <w:rPr>
                <w:rFonts w:ascii="Arial Armenian" w:hAnsi="Arial Armenian" w:cs="Arial"/>
                <w:sz w:val="20"/>
                <w:szCs w:val="20"/>
              </w:rPr>
              <w:t> </w:t>
            </w:r>
          </w:p>
        </w:tc>
        <w:tc>
          <w:tcPr>
            <w:tcW w:w="1459" w:type="dxa"/>
            <w:tcBorders>
              <w:top w:val="nil"/>
              <w:left w:val="nil"/>
              <w:bottom w:val="single" w:sz="4" w:space="0" w:color="auto"/>
              <w:right w:val="single" w:sz="4" w:space="0" w:color="auto"/>
            </w:tcBorders>
            <w:shd w:val="clear" w:color="auto" w:fill="auto"/>
            <w:noWrap/>
            <w:vAlign w:val="center"/>
            <w:hideMark/>
          </w:tcPr>
          <w:p w14:paraId="4D791054" w14:textId="77777777" w:rsidR="001A15BC" w:rsidRDefault="001A15BC" w:rsidP="006711EE">
            <w:pPr>
              <w:jc w:val="center"/>
              <w:rPr>
                <w:rFonts w:ascii="Arial Armenian" w:hAnsi="Arial Armenian" w:cs="Arial"/>
                <w:sz w:val="20"/>
                <w:szCs w:val="20"/>
              </w:rPr>
            </w:pPr>
            <w:r>
              <w:rPr>
                <w:rFonts w:ascii="Arial Armenian" w:hAnsi="Arial Armenian" w:cs="Arial"/>
                <w:sz w:val="20"/>
                <w:szCs w:val="20"/>
              </w:rPr>
              <w:t> </w:t>
            </w:r>
          </w:p>
        </w:tc>
      </w:tr>
      <w:tr w:rsidR="001A15BC" w14:paraId="68726455" w14:textId="77777777" w:rsidTr="006711EE">
        <w:trPr>
          <w:trHeight w:val="34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5F7F4D19" w14:textId="77777777" w:rsidR="001A15BC" w:rsidRDefault="001A15BC" w:rsidP="006711EE">
            <w:pPr>
              <w:jc w:val="center"/>
              <w:rPr>
                <w:rFonts w:ascii="Arial Armenian" w:hAnsi="Arial Armenian" w:cs="Arial"/>
                <w:sz w:val="20"/>
                <w:szCs w:val="20"/>
              </w:rPr>
            </w:pPr>
            <w:r>
              <w:rPr>
                <w:rFonts w:ascii="Arial Armenian" w:hAnsi="Arial Armenian" w:cs="Arial"/>
                <w:sz w:val="20"/>
                <w:szCs w:val="20"/>
              </w:rPr>
              <w:t>1</w:t>
            </w:r>
          </w:p>
        </w:tc>
        <w:tc>
          <w:tcPr>
            <w:tcW w:w="4120" w:type="dxa"/>
            <w:tcBorders>
              <w:top w:val="nil"/>
              <w:left w:val="nil"/>
              <w:bottom w:val="single" w:sz="4" w:space="0" w:color="auto"/>
              <w:right w:val="single" w:sz="4" w:space="0" w:color="auto"/>
            </w:tcBorders>
            <w:shd w:val="clear" w:color="auto" w:fill="auto"/>
            <w:noWrap/>
          </w:tcPr>
          <w:p w14:paraId="31BDAAE0" w14:textId="77777777" w:rsidR="001A15BC" w:rsidRDefault="001A15BC" w:rsidP="006711EE">
            <w:pPr>
              <w:rPr>
                <w:rFonts w:ascii="Arial Armenian" w:hAnsi="Arial Armenian" w:cs="Arial"/>
                <w:sz w:val="20"/>
                <w:szCs w:val="20"/>
              </w:rPr>
            </w:pPr>
            <w:r w:rsidRPr="00E17171">
              <w:rPr>
                <w:rFonts w:ascii="GHEA Grapalat" w:hAnsi="GHEA Grapalat"/>
              </w:rPr>
              <w:t xml:space="preserve">Снос существующей </w:t>
            </w:r>
            <w:proofErr w:type="spellStart"/>
            <w:r w:rsidRPr="00E17171">
              <w:rPr>
                <w:rFonts w:ascii="GHEA Grapalat" w:hAnsi="GHEA Grapalat"/>
              </w:rPr>
              <w:t>разложившeйся</w:t>
            </w:r>
            <w:proofErr w:type="spellEnd"/>
            <w:r w:rsidRPr="00E17171">
              <w:rPr>
                <w:rFonts w:ascii="GHEA Grapalat" w:hAnsi="GHEA Grapalat"/>
              </w:rPr>
              <w:t xml:space="preserve"> бетонной защитной плитки 4238 м2 3 см</w:t>
            </w:r>
          </w:p>
        </w:tc>
        <w:tc>
          <w:tcPr>
            <w:tcW w:w="881" w:type="dxa"/>
            <w:tcBorders>
              <w:top w:val="nil"/>
              <w:left w:val="nil"/>
              <w:bottom w:val="single" w:sz="4" w:space="0" w:color="auto"/>
              <w:right w:val="single" w:sz="4" w:space="0" w:color="auto"/>
            </w:tcBorders>
            <w:shd w:val="clear" w:color="auto" w:fill="auto"/>
            <w:noWrap/>
            <w:vAlign w:val="center"/>
          </w:tcPr>
          <w:p w14:paraId="54511157" w14:textId="77777777" w:rsidR="001A15BC" w:rsidRPr="004963D8" w:rsidRDefault="001A15BC" w:rsidP="006711EE">
            <w:pPr>
              <w:jc w:val="center"/>
              <w:rPr>
                <w:rFonts w:asciiTheme="minorHAnsi" w:hAnsiTheme="minorHAnsi" w:cs="Arial"/>
                <w:sz w:val="20"/>
                <w:szCs w:val="20"/>
              </w:rPr>
            </w:pPr>
            <w:r>
              <w:rPr>
                <w:rFonts w:asciiTheme="minorHAnsi" w:hAnsiTheme="minorHAnsi" w:cs="Arial"/>
                <w:sz w:val="20"/>
                <w:szCs w:val="20"/>
              </w:rPr>
              <w:t>км</w:t>
            </w:r>
          </w:p>
        </w:tc>
        <w:tc>
          <w:tcPr>
            <w:tcW w:w="1220" w:type="dxa"/>
            <w:tcBorders>
              <w:top w:val="nil"/>
              <w:left w:val="nil"/>
              <w:bottom w:val="single" w:sz="4" w:space="0" w:color="auto"/>
              <w:right w:val="single" w:sz="4" w:space="0" w:color="auto"/>
            </w:tcBorders>
            <w:shd w:val="clear" w:color="auto" w:fill="auto"/>
            <w:noWrap/>
          </w:tcPr>
          <w:p w14:paraId="451318C3" w14:textId="77777777" w:rsidR="001A15BC" w:rsidRPr="00157633" w:rsidRDefault="001A15BC" w:rsidP="006711EE">
            <w:pPr>
              <w:jc w:val="center"/>
              <w:rPr>
                <w:rFonts w:asciiTheme="minorHAnsi" w:hAnsiTheme="minorHAnsi" w:cs="Arial"/>
                <w:sz w:val="20"/>
                <w:szCs w:val="20"/>
              </w:rPr>
            </w:pPr>
            <w:r w:rsidRPr="0039206C">
              <w:rPr>
                <w:rFonts w:ascii="GHEA Grapalat" w:hAnsi="GHEA Grapalat"/>
                <w:i/>
                <w:sz w:val="20"/>
                <w:szCs w:val="20"/>
                <w:lang w:val="pt-BR"/>
              </w:rPr>
              <w:t>127,140</w:t>
            </w:r>
          </w:p>
        </w:tc>
        <w:tc>
          <w:tcPr>
            <w:tcW w:w="1139" w:type="dxa"/>
            <w:tcBorders>
              <w:top w:val="nil"/>
              <w:left w:val="nil"/>
              <w:bottom w:val="single" w:sz="4" w:space="0" w:color="auto"/>
              <w:right w:val="single" w:sz="4" w:space="0" w:color="auto"/>
            </w:tcBorders>
            <w:shd w:val="clear" w:color="auto" w:fill="auto"/>
            <w:noWrap/>
            <w:vAlign w:val="center"/>
          </w:tcPr>
          <w:p w14:paraId="08A9C8BC" w14:textId="77777777" w:rsidR="001A15BC" w:rsidRDefault="001A15BC" w:rsidP="006711EE">
            <w:pPr>
              <w:jc w:val="center"/>
              <w:rPr>
                <w:rFonts w:ascii="Arial Armenian" w:hAnsi="Arial Armenian" w:cs="Arial"/>
                <w:sz w:val="20"/>
                <w:szCs w:val="20"/>
              </w:rPr>
            </w:pPr>
          </w:p>
        </w:tc>
        <w:tc>
          <w:tcPr>
            <w:tcW w:w="1459" w:type="dxa"/>
            <w:tcBorders>
              <w:top w:val="nil"/>
              <w:left w:val="nil"/>
              <w:bottom w:val="nil"/>
              <w:right w:val="single" w:sz="4" w:space="0" w:color="auto"/>
            </w:tcBorders>
            <w:shd w:val="clear" w:color="auto" w:fill="auto"/>
            <w:noWrap/>
            <w:vAlign w:val="center"/>
          </w:tcPr>
          <w:p w14:paraId="74868A3E" w14:textId="77777777" w:rsidR="001A15BC" w:rsidRDefault="001A15BC" w:rsidP="006711EE">
            <w:pPr>
              <w:jc w:val="center"/>
              <w:rPr>
                <w:rFonts w:ascii="Arial Armenian" w:hAnsi="Arial Armenian" w:cs="Arial"/>
                <w:sz w:val="20"/>
                <w:szCs w:val="20"/>
              </w:rPr>
            </w:pPr>
          </w:p>
        </w:tc>
      </w:tr>
      <w:tr w:rsidR="001A15BC" w14:paraId="061C774E" w14:textId="77777777" w:rsidTr="006711EE">
        <w:trPr>
          <w:trHeight w:val="34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77FFBCE" w14:textId="77777777" w:rsidR="001A15BC" w:rsidRDefault="001A15BC" w:rsidP="006711EE">
            <w:pPr>
              <w:jc w:val="center"/>
              <w:rPr>
                <w:rFonts w:ascii="Arial Armenian" w:hAnsi="Arial Armenian" w:cs="Arial"/>
                <w:sz w:val="20"/>
                <w:szCs w:val="20"/>
              </w:rPr>
            </w:pPr>
            <w:r>
              <w:rPr>
                <w:rFonts w:ascii="Arial Armenian" w:hAnsi="Arial Armenian" w:cs="Arial"/>
                <w:sz w:val="20"/>
                <w:szCs w:val="20"/>
              </w:rPr>
              <w:t>2</w:t>
            </w:r>
          </w:p>
        </w:tc>
        <w:tc>
          <w:tcPr>
            <w:tcW w:w="4120" w:type="dxa"/>
            <w:tcBorders>
              <w:top w:val="nil"/>
              <w:left w:val="nil"/>
              <w:bottom w:val="single" w:sz="4" w:space="0" w:color="auto"/>
              <w:right w:val="single" w:sz="4" w:space="0" w:color="auto"/>
            </w:tcBorders>
            <w:shd w:val="clear" w:color="auto" w:fill="auto"/>
            <w:noWrap/>
          </w:tcPr>
          <w:p w14:paraId="53EBC907" w14:textId="77777777" w:rsidR="001A15BC" w:rsidRDefault="001A15BC" w:rsidP="006711EE">
            <w:pPr>
              <w:rPr>
                <w:rFonts w:ascii="Arial Armenian" w:hAnsi="Arial Armenian" w:cs="Arial"/>
                <w:sz w:val="20"/>
                <w:szCs w:val="20"/>
              </w:rPr>
            </w:pPr>
            <w:r w:rsidRPr="00E17171">
              <w:rPr>
                <w:rFonts w:ascii="GHEA Grapalat" w:hAnsi="GHEA Grapalat"/>
              </w:rPr>
              <w:t>Снос гидроизоляционного слоя вокруг водоотводных воронок из оберточных материалов / 22 места /</w:t>
            </w:r>
          </w:p>
        </w:tc>
        <w:tc>
          <w:tcPr>
            <w:tcW w:w="881" w:type="dxa"/>
            <w:tcBorders>
              <w:top w:val="nil"/>
              <w:left w:val="nil"/>
              <w:bottom w:val="single" w:sz="4" w:space="0" w:color="auto"/>
              <w:right w:val="single" w:sz="4" w:space="0" w:color="auto"/>
            </w:tcBorders>
            <w:shd w:val="clear" w:color="auto" w:fill="auto"/>
            <w:noWrap/>
            <w:vAlign w:val="center"/>
          </w:tcPr>
          <w:p w14:paraId="178BFE6B" w14:textId="77777777" w:rsidR="001A15BC" w:rsidRPr="00157633"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tcPr>
          <w:p w14:paraId="70ABFF6C" w14:textId="77777777" w:rsidR="001A15BC" w:rsidRDefault="001A15BC" w:rsidP="006711EE">
            <w:pPr>
              <w:jc w:val="center"/>
              <w:rPr>
                <w:rFonts w:ascii="Arial Armenian" w:hAnsi="Arial Armenian" w:cs="Arial"/>
                <w:sz w:val="20"/>
                <w:szCs w:val="20"/>
              </w:rPr>
            </w:pPr>
            <w:r w:rsidRPr="0039206C">
              <w:rPr>
                <w:rFonts w:ascii="GHEA Grapalat" w:hAnsi="GHEA Grapalat"/>
                <w:i/>
                <w:sz w:val="20"/>
                <w:szCs w:val="20"/>
                <w:lang w:val="pt-BR"/>
              </w:rPr>
              <w:t>16,000</w:t>
            </w:r>
          </w:p>
        </w:tc>
        <w:tc>
          <w:tcPr>
            <w:tcW w:w="1139" w:type="dxa"/>
            <w:tcBorders>
              <w:top w:val="nil"/>
              <w:left w:val="nil"/>
              <w:bottom w:val="single" w:sz="4" w:space="0" w:color="auto"/>
              <w:right w:val="single" w:sz="4" w:space="0" w:color="auto"/>
            </w:tcBorders>
            <w:shd w:val="clear" w:color="auto" w:fill="auto"/>
            <w:noWrap/>
            <w:vAlign w:val="center"/>
          </w:tcPr>
          <w:p w14:paraId="1172C70D"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nil"/>
              <w:right w:val="single" w:sz="4" w:space="0" w:color="auto"/>
            </w:tcBorders>
            <w:shd w:val="clear" w:color="auto" w:fill="auto"/>
            <w:noWrap/>
            <w:vAlign w:val="center"/>
          </w:tcPr>
          <w:p w14:paraId="7B4AF817" w14:textId="77777777" w:rsidR="001A15BC" w:rsidRDefault="001A15BC" w:rsidP="006711EE">
            <w:pPr>
              <w:jc w:val="center"/>
              <w:rPr>
                <w:rFonts w:ascii="Arial Armenian" w:hAnsi="Arial Armenian" w:cs="Arial"/>
                <w:sz w:val="20"/>
                <w:szCs w:val="20"/>
              </w:rPr>
            </w:pPr>
          </w:p>
        </w:tc>
      </w:tr>
      <w:tr w:rsidR="001A15BC" w14:paraId="72F97313" w14:textId="77777777" w:rsidTr="006711EE">
        <w:trPr>
          <w:trHeight w:val="34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D19A303" w14:textId="77777777" w:rsidR="001A15BC" w:rsidRDefault="001A15BC" w:rsidP="006711EE">
            <w:pPr>
              <w:jc w:val="center"/>
              <w:rPr>
                <w:rFonts w:ascii="Arial Armenian" w:hAnsi="Arial Armenian" w:cs="Arial"/>
                <w:sz w:val="20"/>
                <w:szCs w:val="20"/>
              </w:rPr>
            </w:pPr>
            <w:r>
              <w:rPr>
                <w:rFonts w:ascii="Arial Armenian" w:hAnsi="Arial Armenian" w:cs="Arial"/>
                <w:sz w:val="20"/>
                <w:szCs w:val="20"/>
              </w:rPr>
              <w:t>3</w:t>
            </w:r>
          </w:p>
        </w:tc>
        <w:tc>
          <w:tcPr>
            <w:tcW w:w="4120" w:type="dxa"/>
            <w:tcBorders>
              <w:top w:val="nil"/>
              <w:left w:val="nil"/>
              <w:bottom w:val="single" w:sz="4" w:space="0" w:color="auto"/>
              <w:right w:val="single" w:sz="4" w:space="0" w:color="auto"/>
            </w:tcBorders>
            <w:shd w:val="clear" w:color="auto" w:fill="auto"/>
            <w:noWrap/>
          </w:tcPr>
          <w:p w14:paraId="2B8F5BFE" w14:textId="77777777" w:rsidR="001A15BC" w:rsidRDefault="001A15BC" w:rsidP="006711EE">
            <w:pPr>
              <w:rPr>
                <w:rFonts w:ascii="Arial Armenian" w:hAnsi="Arial Armenian" w:cs="Arial"/>
                <w:sz w:val="20"/>
                <w:szCs w:val="20"/>
              </w:rPr>
            </w:pPr>
            <w:r w:rsidRPr="00E17171">
              <w:rPr>
                <w:rFonts w:ascii="GHEA Grapalat" w:hAnsi="GHEA Grapalat"/>
              </w:rPr>
              <w:t>Снос выравнивающего слоя цементного слоя вокруг воронок</w:t>
            </w:r>
          </w:p>
        </w:tc>
        <w:tc>
          <w:tcPr>
            <w:tcW w:w="881" w:type="dxa"/>
            <w:tcBorders>
              <w:top w:val="nil"/>
              <w:left w:val="nil"/>
              <w:bottom w:val="single" w:sz="4" w:space="0" w:color="auto"/>
              <w:right w:val="single" w:sz="4" w:space="0" w:color="auto"/>
            </w:tcBorders>
            <w:shd w:val="clear" w:color="auto" w:fill="auto"/>
            <w:noWrap/>
            <w:vAlign w:val="center"/>
          </w:tcPr>
          <w:p w14:paraId="35C8F810"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км</w:t>
            </w:r>
          </w:p>
        </w:tc>
        <w:tc>
          <w:tcPr>
            <w:tcW w:w="1220" w:type="dxa"/>
            <w:tcBorders>
              <w:top w:val="nil"/>
              <w:left w:val="nil"/>
              <w:bottom w:val="single" w:sz="4" w:space="0" w:color="auto"/>
              <w:right w:val="single" w:sz="4" w:space="0" w:color="auto"/>
            </w:tcBorders>
            <w:shd w:val="clear" w:color="auto" w:fill="auto"/>
            <w:noWrap/>
          </w:tcPr>
          <w:p w14:paraId="79E16104" w14:textId="77777777" w:rsidR="001A15BC" w:rsidRDefault="001A15BC" w:rsidP="006711EE">
            <w:pPr>
              <w:jc w:val="center"/>
              <w:rPr>
                <w:rFonts w:ascii="Arial Armenian" w:hAnsi="Arial Armenian" w:cs="Arial"/>
                <w:sz w:val="20"/>
                <w:szCs w:val="20"/>
              </w:rPr>
            </w:pPr>
            <w:r w:rsidRPr="0039206C">
              <w:rPr>
                <w:rFonts w:ascii="GHEA Grapalat" w:hAnsi="GHEA Grapalat"/>
                <w:i/>
                <w:sz w:val="20"/>
                <w:szCs w:val="20"/>
                <w:lang w:val="pt-BR"/>
              </w:rPr>
              <w:t>1,200</w:t>
            </w:r>
          </w:p>
        </w:tc>
        <w:tc>
          <w:tcPr>
            <w:tcW w:w="1139" w:type="dxa"/>
            <w:tcBorders>
              <w:top w:val="nil"/>
              <w:left w:val="nil"/>
              <w:bottom w:val="single" w:sz="4" w:space="0" w:color="auto"/>
              <w:right w:val="single" w:sz="4" w:space="0" w:color="auto"/>
            </w:tcBorders>
            <w:shd w:val="clear" w:color="auto" w:fill="auto"/>
            <w:noWrap/>
            <w:vAlign w:val="center"/>
          </w:tcPr>
          <w:p w14:paraId="5653C32C"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nil"/>
              <w:right w:val="single" w:sz="4" w:space="0" w:color="auto"/>
            </w:tcBorders>
            <w:shd w:val="clear" w:color="auto" w:fill="auto"/>
            <w:noWrap/>
            <w:vAlign w:val="center"/>
          </w:tcPr>
          <w:p w14:paraId="66735E67" w14:textId="77777777" w:rsidR="001A15BC" w:rsidRDefault="001A15BC" w:rsidP="006711EE">
            <w:pPr>
              <w:jc w:val="center"/>
              <w:rPr>
                <w:rFonts w:ascii="Arial Armenian" w:hAnsi="Arial Armenian" w:cs="Arial"/>
                <w:sz w:val="20"/>
                <w:szCs w:val="20"/>
              </w:rPr>
            </w:pPr>
          </w:p>
        </w:tc>
      </w:tr>
      <w:tr w:rsidR="001A15BC" w14:paraId="314161CE" w14:textId="77777777" w:rsidTr="006711EE">
        <w:trPr>
          <w:trHeight w:val="34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6C0A20D" w14:textId="77777777" w:rsidR="001A15BC" w:rsidRDefault="001A15BC" w:rsidP="006711EE">
            <w:pPr>
              <w:jc w:val="center"/>
              <w:rPr>
                <w:rFonts w:ascii="Arial Armenian" w:hAnsi="Arial Armenian" w:cs="Arial"/>
                <w:sz w:val="20"/>
                <w:szCs w:val="20"/>
              </w:rPr>
            </w:pPr>
            <w:r>
              <w:rPr>
                <w:rFonts w:ascii="Arial Armenian" w:hAnsi="Arial Armenian" w:cs="Arial"/>
                <w:sz w:val="20"/>
                <w:szCs w:val="20"/>
              </w:rPr>
              <w:t>4</w:t>
            </w:r>
          </w:p>
        </w:tc>
        <w:tc>
          <w:tcPr>
            <w:tcW w:w="4120" w:type="dxa"/>
            <w:tcBorders>
              <w:top w:val="nil"/>
              <w:left w:val="nil"/>
              <w:bottom w:val="single" w:sz="4" w:space="0" w:color="auto"/>
              <w:right w:val="single" w:sz="4" w:space="0" w:color="auto"/>
            </w:tcBorders>
            <w:shd w:val="clear" w:color="auto" w:fill="auto"/>
            <w:noWrap/>
          </w:tcPr>
          <w:p w14:paraId="0715BA32" w14:textId="77777777" w:rsidR="001A15BC" w:rsidRDefault="001A15BC" w:rsidP="006711EE">
            <w:pPr>
              <w:rPr>
                <w:rFonts w:ascii="Arial Armenian" w:hAnsi="Arial Armenian" w:cs="Arial"/>
                <w:sz w:val="20"/>
                <w:szCs w:val="20"/>
              </w:rPr>
            </w:pPr>
            <w:r w:rsidRPr="00E17171">
              <w:rPr>
                <w:rFonts w:ascii="GHEA Grapalat" w:hAnsi="GHEA Grapalat"/>
              </w:rPr>
              <w:t>Снос слоя бетонной подушки вокруг воронок</w:t>
            </w:r>
          </w:p>
        </w:tc>
        <w:tc>
          <w:tcPr>
            <w:tcW w:w="881" w:type="dxa"/>
            <w:tcBorders>
              <w:top w:val="nil"/>
              <w:left w:val="nil"/>
              <w:bottom w:val="single" w:sz="4" w:space="0" w:color="auto"/>
              <w:right w:val="single" w:sz="4" w:space="0" w:color="auto"/>
            </w:tcBorders>
            <w:shd w:val="clear" w:color="auto" w:fill="auto"/>
            <w:noWrap/>
            <w:vAlign w:val="center"/>
          </w:tcPr>
          <w:p w14:paraId="6794D219"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км</w:t>
            </w:r>
          </w:p>
        </w:tc>
        <w:tc>
          <w:tcPr>
            <w:tcW w:w="1220" w:type="dxa"/>
            <w:tcBorders>
              <w:top w:val="nil"/>
              <w:left w:val="nil"/>
              <w:bottom w:val="single" w:sz="4" w:space="0" w:color="auto"/>
              <w:right w:val="single" w:sz="4" w:space="0" w:color="auto"/>
            </w:tcBorders>
            <w:shd w:val="clear" w:color="auto" w:fill="auto"/>
            <w:noWrap/>
          </w:tcPr>
          <w:p w14:paraId="534D034A" w14:textId="77777777" w:rsidR="001A15BC" w:rsidRDefault="001A15BC" w:rsidP="006711EE">
            <w:pPr>
              <w:jc w:val="center"/>
              <w:rPr>
                <w:rFonts w:ascii="Arial Armenian" w:hAnsi="Arial Armenian" w:cs="Arial"/>
                <w:sz w:val="20"/>
                <w:szCs w:val="20"/>
              </w:rPr>
            </w:pPr>
            <w:r w:rsidRPr="0039206C">
              <w:rPr>
                <w:rFonts w:ascii="GHEA Grapalat" w:hAnsi="GHEA Grapalat"/>
                <w:i/>
                <w:sz w:val="20"/>
                <w:szCs w:val="20"/>
                <w:lang w:val="pt-BR"/>
              </w:rPr>
              <w:t>1,100</w:t>
            </w:r>
          </w:p>
        </w:tc>
        <w:tc>
          <w:tcPr>
            <w:tcW w:w="1139" w:type="dxa"/>
            <w:tcBorders>
              <w:top w:val="nil"/>
              <w:left w:val="nil"/>
              <w:bottom w:val="single" w:sz="4" w:space="0" w:color="auto"/>
              <w:right w:val="single" w:sz="4" w:space="0" w:color="auto"/>
            </w:tcBorders>
            <w:shd w:val="clear" w:color="auto" w:fill="auto"/>
            <w:noWrap/>
            <w:vAlign w:val="center"/>
          </w:tcPr>
          <w:p w14:paraId="4C841189"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nil"/>
              <w:right w:val="single" w:sz="4" w:space="0" w:color="auto"/>
            </w:tcBorders>
            <w:shd w:val="clear" w:color="auto" w:fill="auto"/>
            <w:noWrap/>
            <w:vAlign w:val="center"/>
          </w:tcPr>
          <w:p w14:paraId="01A1A4F1" w14:textId="77777777" w:rsidR="001A15BC" w:rsidRDefault="001A15BC" w:rsidP="006711EE">
            <w:pPr>
              <w:jc w:val="center"/>
              <w:rPr>
                <w:rFonts w:ascii="Arial Armenian" w:hAnsi="Arial Armenian" w:cs="Arial"/>
                <w:sz w:val="20"/>
                <w:szCs w:val="20"/>
              </w:rPr>
            </w:pPr>
          </w:p>
        </w:tc>
      </w:tr>
      <w:tr w:rsidR="001A15BC" w14:paraId="20DF8E41"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451F4C7" w14:textId="77777777" w:rsidR="001A15BC" w:rsidRPr="001C226C" w:rsidRDefault="001A15BC" w:rsidP="006711EE">
            <w:pPr>
              <w:jc w:val="center"/>
              <w:rPr>
                <w:rFonts w:asciiTheme="minorHAnsi" w:hAnsiTheme="minorHAnsi" w:cs="Arial"/>
                <w:color w:val="FF0000"/>
                <w:sz w:val="20"/>
                <w:szCs w:val="20"/>
              </w:rPr>
            </w:pPr>
            <w:r>
              <w:rPr>
                <w:rFonts w:ascii="Arial Armenian" w:hAnsi="Arial Armenian" w:cs="Arial"/>
                <w:color w:val="FF0000"/>
                <w:sz w:val="20"/>
                <w:szCs w:val="20"/>
              </w:rPr>
              <w:lastRenderedPageBreak/>
              <w:t> </w:t>
            </w:r>
            <w:r>
              <w:rPr>
                <w:rFonts w:asciiTheme="minorHAnsi" w:hAnsiTheme="minorHAnsi" w:cs="Arial"/>
                <w:color w:val="FF0000"/>
                <w:sz w:val="20"/>
                <w:szCs w:val="20"/>
              </w:rPr>
              <w:t>5</w:t>
            </w:r>
          </w:p>
        </w:tc>
        <w:tc>
          <w:tcPr>
            <w:tcW w:w="4120" w:type="dxa"/>
            <w:tcBorders>
              <w:top w:val="nil"/>
              <w:left w:val="nil"/>
              <w:bottom w:val="single" w:sz="4" w:space="0" w:color="auto"/>
              <w:right w:val="single" w:sz="4" w:space="0" w:color="auto"/>
            </w:tcBorders>
            <w:shd w:val="clear" w:color="auto" w:fill="auto"/>
            <w:noWrap/>
          </w:tcPr>
          <w:p w14:paraId="47284C93" w14:textId="77777777" w:rsidR="001A15BC" w:rsidRDefault="001A15BC" w:rsidP="006711EE">
            <w:pPr>
              <w:rPr>
                <w:rFonts w:ascii="Arial Armenian" w:hAnsi="Arial Armenian" w:cs="Arial"/>
                <w:sz w:val="20"/>
                <w:szCs w:val="20"/>
              </w:rPr>
            </w:pPr>
            <w:r w:rsidRPr="00E17171">
              <w:rPr>
                <w:rFonts w:ascii="GHEA Grapalat" w:hAnsi="GHEA Grapalat"/>
              </w:rPr>
              <w:t>Демонтаж воронок водоприемников</w:t>
            </w:r>
          </w:p>
        </w:tc>
        <w:tc>
          <w:tcPr>
            <w:tcW w:w="881" w:type="dxa"/>
            <w:tcBorders>
              <w:top w:val="nil"/>
              <w:left w:val="nil"/>
              <w:bottom w:val="single" w:sz="4" w:space="0" w:color="auto"/>
              <w:right w:val="single" w:sz="4" w:space="0" w:color="auto"/>
            </w:tcBorders>
            <w:shd w:val="clear" w:color="auto" w:fill="auto"/>
            <w:noWrap/>
            <w:vAlign w:val="center"/>
          </w:tcPr>
          <w:p w14:paraId="700E702A" w14:textId="77777777" w:rsidR="001A15BC" w:rsidRPr="00157633" w:rsidRDefault="001A15BC" w:rsidP="006711EE">
            <w:pPr>
              <w:jc w:val="center"/>
              <w:rPr>
                <w:rFonts w:asciiTheme="minorHAnsi" w:hAnsiTheme="minorHAnsi" w:cs="Arial"/>
                <w:color w:val="FF0000"/>
                <w:sz w:val="20"/>
                <w:szCs w:val="20"/>
              </w:rPr>
            </w:pPr>
            <w:proofErr w:type="spellStart"/>
            <w:r>
              <w:rPr>
                <w:rFonts w:asciiTheme="minorHAnsi" w:hAnsiTheme="minorHAnsi" w:cs="Arial"/>
                <w:color w:val="FF0000"/>
                <w:sz w:val="20"/>
                <w:szCs w:val="20"/>
              </w:rPr>
              <w:t>шт</w:t>
            </w:r>
            <w:proofErr w:type="spellEnd"/>
          </w:p>
        </w:tc>
        <w:tc>
          <w:tcPr>
            <w:tcW w:w="1220" w:type="dxa"/>
            <w:tcBorders>
              <w:top w:val="nil"/>
              <w:left w:val="nil"/>
              <w:bottom w:val="single" w:sz="4" w:space="0" w:color="auto"/>
              <w:right w:val="single" w:sz="4" w:space="0" w:color="auto"/>
            </w:tcBorders>
            <w:shd w:val="clear" w:color="auto" w:fill="auto"/>
            <w:noWrap/>
          </w:tcPr>
          <w:p w14:paraId="74F1EBCC" w14:textId="77777777" w:rsidR="001A15BC" w:rsidRDefault="001A15BC" w:rsidP="006711EE">
            <w:pPr>
              <w:jc w:val="center"/>
              <w:rPr>
                <w:rFonts w:ascii="Times Armenian" w:hAnsi="Times Armenian" w:cs="Arial"/>
                <w:sz w:val="20"/>
                <w:szCs w:val="20"/>
              </w:rPr>
            </w:pPr>
            <w:r w:rsidRPr="0039206C">
              <w:rPr>
                <w:rFonts w:ascii="GHEA Grapalat" w:hAnsi="GHEA Grapalat"/>
                <w:i/>
                <w:sz w:val="20"/>
                <w:szCs w:val="20"/>
                <w:lang w:val="pt-BR"/>
              </w:rPr>
              <w:t>22,000</w:t>
            </w:r>
          </w:p>
        </w:tc>
        <w:tc>
          <w:tcPr>
            <w:tcW w:w="1139" w:type="dxa"/>
            <w:tcBorders>
              <w:top w:val="nil"/>
              <w:left w:val="nil"/>
              <w:bottom w:val="single" w:sz="4" w:space="0" w:color="auto"/>
              <w:right w:val="single" w:sz="4" w:space="0" w:color="auto"/>
            </w:tcBorders>
            <w:shd w:val="clear" w:color="auto" w:fill="auto"/>
            <w:noWrap/>
            <w:vAlign w:val="center"/>
          </w:tcPr>
          <w:p w14:paraId="7FEFEAB7"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single" w:sz="4" w:space="0" w:color="auto"/>
              <w:right w:val="single" w:sz="4" w:space="0" w:color="auto"/>
            </w:tcBorders>
            <w:shd w:val="clear" w:color="auto" w:fill="auto"/>
            <w:noWrap/>
            <w:vAlign w:val="center"/>
          </w:tcPr>
          <w:p w14:paraId="320C6731" w14:textId="77777777" w:rsidR="001A15BC" w:rsidRDefault="001A15BC" w:rsidP="006711EE">
            <w:pPr>
              <w:jc w:val="center"/>
              <w:rPr>
                <w:rFonts w:ascii="Arial Armenian" w:hAnsi="Arial Armenian" w:cs="Arial"/>
                <w:color w:val="FF0000"/>
                <w:sz w:val="20"/>
                <w:szCs w:val="20"/>
              </w:rPr>
            </w:pPr>
          </w:p>
        </w:tc>
      </w:tr>
      <w:tr w:rsidR="001A15BC" w14:paraId="46235B84" w14:textId="77777777" w:rsidTr="006711EE">
        <w:trPr>
          <w:trHeight w:val="58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B612A15" w14:textId="77777777" w:rsidR="001A15BC" w:rsidRPr="001C226C" w:rsidRDefault="001A15BC" w:rsidP="006711EE">
            <w:pPr>
              <w:jc w:val="center"/>
              <w:rPr>
                <w:rFonts w:asciiTheme="minorHAnsi" w:hAnsiTheme="minorHAnsi" w:cs="Arial"/>
                <w:sz w:val="20"/>
                <w:szCs w:val="20"/>
              </w:rPr>
            </w:pPr>
            <w:r>
              <w:rPr>
                <w:rFonts w:asciiTheme="minorHAnsi" w:hAnsiTheme="minorHAnsi" w:cs="Arial"/>
                <w:sz w:val="20"/>
                <w:szCs w:val="20"/>
              </w:rPr>
              <w:t>6</w:t>
            </w:r>
          </w:p>
        </w:tc>
        <w:tc>
          <w:tcPr>
            <w:tcW w:w="4120" w:type="dxa"/>
            <w:tcBorders>
              <w:top w:val="nil"/>
              <w:left w:val="nil"/>
              <w:bottom w:val="single" w:sz="4" w:space="0" w:color="auto"/>
              <w:right w:val="single" w:sz="4" w:space="0" w:color="auto"/>
            </w:tcBorders>
            <w:shd w:val="clear" w:color="auto" w:fill="auto"/>
          </w:tcPr>
          <w:p w14:paraId="199832A3" w14:textId="77777777" w:rsidR="001A15BC" w:rsidRDefault="001A15BC" w:rsidP="006711EE">
            <w:pPr>
              <w:rPr>
                <w:rFonts w:ascii="Arial Armenian" w:hAnsi="Arial Armenian" w:cs="Arial"/>
                <w:sz w:val="20"/>
                <w:szCs w:val="20"/>
              </w:rPr>
            </w:pPr>
            <w:r w:rsidRPr="00E17171">
              <w:rPr>
                <w:rFonts w:ascii="GHEA Grapalat" w:hAnsi="GHEA Grapalat"/>
              </w:rPr>
              <w:t>Погрузка мусора, погрузка на самосвалы и транспортировка 13 км / в т.ч. на крышу /</w:t>
            </w:r>
          </w:p>
        </w:tc>
        <w:tc>
          <w:tcPr>
            <w:tcW w:w="881" w:type="dxa"/>
            <w:tcBorders>
              <w:top w:val="nil"/>
              <w:left w:val="nil"/>
              <w:bottom w:val="single" w:sz="4" w:space="0" w:color="auto"/>
              <w:right w:val="single" w:sz="4" w:space="0" w:color="auto"/>
            </w:tcBorders>
            <w:shd w:val="clear" w:color="auto" w:fill="auto"/>
            <w:noWrap/>
            <w:vAlign w:val="center"/>
          </w:tcPr>
          <w:p w14:paraId="7EDB43DE"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т</w:t>
            </w:r>
          </w:p>
        </w:tc>
        <w:tc>
          <w:tcPr>
            <w:tcW w:w="1220" w:type="dxa"/>
            <w:tcBorders>
              <w:top w:val="nil"/>
              <w:left w:val="nil"/>
              <w:bottom w:val="single" w:sz="4" w:space="0" w:color="auto"/>
              <w:right w:val="single" w:sz="4" w:space="0" w:color="auto"/>
            </w:tcBorders>
            <w:shd w:val="clear" w:color="auto" w:fill="auto"/>
            <w:noWrap/>
          </w:tcPr>
          <w:p w14:paraId="3CC7A5BE" w14:textId="77777777" w:rsidR="001A15BC" w:rsidRDefault="001A15BC" w:rsidP="006711EE">
            <w:pPr>
              <w:jc w:val="center"/>
              <w:rPr>
                <w:rFonts w:ascii="Arial Armenian" w:hAnsi="Arial Armenian" w:cs="Arial"/>
                <w:sz w:val="20"/>
                <w:szCs w:val="20"/>
              </w:rPr>
            </w:pPr>
            <w:r w:rsidRPr="0039206C">
              <w:rPr>
                <w:rFonts w:ascii="GHEA Grapalat" w:hAnsi="GHEA Grapalat"/>
                <w:i/>
                <w:sz w:val="20"/>
                <w:szCs w:val="20"/>
                <w:lang w:val="pt-BR"/>
              </w:rPr>
              <w:t>403,000</w:t>
            </w:r>
          </w:p>
        </w:tc>
        <w:tc>
          <w:tcPr>
            <w:tcW w:w="1139" w:type="dxa"/>
            <w:tcBorders>
              <w:top w:val="nil"/>
              <w:left w:val="nil"/>
              <w:bottom w:val="single" w:sz="4" w:space="0" w:color="auto"/>
              <w:right w:val="single" w:sz="4" w:space="0" w:color="auto"/>
            </w:tcBorders>
            <w:shd w:val="clear" w:color="auto" w:fill="auto"/>
            <w:noWrap/>
            <w:vAlign w:val="center"/>
          </w:tcPr>
          <w:p w14:paraId="522E3ADF" w14:textId="77777777" w:rsidR="001A15BC" w:rsidRDefault="001A15BC" w:rsidP="006711EE">
            <w:pPr>
              <w:jc w:val="center"/>
              <w:rPr>
                <w:rFonts w:ascii="Arial Armenian" w:hAnsi="Arial Armenian" w:cs="Arial"/>
                <w:sz w:val="20"/>
                <w:szCs w:val="20"/>
              </w:rPr>
            </w:pPr>
          </w:p>
        </w:tc>
        <w:tc>
          <w:tcPr>
            <w:tcW w:w="1459" w:type="dxa"/>
            <w:tcBorders>
              <w:top w:val="nil"/>
              <w:left w:val="nil"/>
              <w:bottom w:val="nil"/>
              <w:right w:val="single" w:sz="4" w:space="0" w:color="auto"/>
            </w:tcBorders>
            <w:shd w:val="clear" w:color="auto" w:fill="auto"/>
            <w:noWrap/>
            <w:vAlign w:val="center"/>
          </w:tcPr>
          <w:p w14:paraId="5295567A" w14:textId="77777777" w:rsidR="001A15BC" w:rsidRDefault="001A15BC" w:rsidP="006711EE">
            <w:pPr>
              <w:jc w:val="center"/>
              <w:rPr>
                <w:rFonts w:ascii="Arial Armenian" w:hAnsi="Arial Armenian" w:cs="Arial"/>
                <w:sz w:val="20"/>
                <w:szCs w:val="20"/>
              </w:rPr>
            </w:pPr>
          </w:p>
        </w:tc>
      </w:tr>
      <w:tr w:rsidR="001A15BC" w14:paraId="7D37D689" w14:textId="77777777" w:rsidTr="006711EE">
        <w:trPr>
          <w:trHeight w:val="585"/>
        </w:trPr>
        <w:tc>
          <w:tcPr>
            <w:tcW w:w="475" w:type="dxa"/>
            <w:tcBorders>
              <w:top w:val="nil"/>
              <w:left w:val="single" w:sz="4" w:space="0" w:color="auto"/>
              <w:bottom w:val="single" w:sz="4" w:space="0" w:color="auto"/>
              <w:right w:val="single" w:sz="4" w:space="0" w:color="auto"/>
            </w:tcBorders>
            <w:shd w:val="clear" w:color="auto" w:fill="auto"/>
            <w:vAlign w:val="center"/>
          </w:tcPr>
          <w:p w14:paraId="557A9E95" w14:textId="77777777" w:rsidR="001A15BC" w:rsidRDefault="001A15BC" w:rsidP="006711EE">
            <w:pPr>
              <w:jc w:val="center"/>
              <w:rPr>
                <w:rFonts w:asciiTheme="minorHAnsi" w:hAnsiTheme="minorHAnsi" w:cs="Arial"/>
                <w:sz w:val="20"/>
                <w:szCs w:val="20"/>
              </w:rPr>
            </w:pPr>
          </w:p>
        </w:tc>
        <w:tc>
          <w:tcPr>
            <w:tcW w:w="4120" w:type="dxa"/>
            <w:tcBorders>
              <w:top w:val="nil"/>
              <w:left w:val="nil"/>
              <w:bottom w:val="single" w:sz="4" w:space="0" w:color="auto"/>
              <w:right w:val="single" w:sz="4" w:space="0" w:color="auto"/>
            </w:tcBorders>
            <w:shd w:val="clear" w:color="auto" w:fill="auto"/>
          </w:tcPr>
          <w:p w14:paraId="5C22ACD8" w14:textId="77777777" w:rsidR="001A15BC" w:rsidRPr="00E17171" w:rsidRDefault="001A15BC" w:rsidP="006711EE">
            <w:pPr>
              <w:rPr>
                <w:rFonts w:ascii="GHEA Grapalat" w:hAnsi="GHEA Grapalat"/>
              </w:rPr>
            </w:pPr>
          </w:p>
        </w:tc>
        <w:tc>
          <w:tcPr>
            <w:tcW w:w="881" w:type="dxa"/>
            <w:tcBorders>
              <w:top w:val="nil"/>
              <w:left w:val="nil"/>
              <w:bottom w:val="single" w:sz="4" w:space="0" w:color="auto"/>
              <w:right w:val="single" w:sz="4" w:space="0" w:color="auto"/>
            </w:tcBorders>
            <w:shd w:val="clear" w:color="auto" w:fill="auto"/>
            <w:noWrap/>
            <w:vAlign w:val="center"/>
          </w:tcPr>
          <w:p w14:paraId="394DB7D5" w14:textId="77777777" w:rsidR="001A15BC" w:rsidRPr="0030660D" w:rsidRDefault="001A15BC" w:rsidP="006711EE">
            <w:pPr>
              <w:spacing w:line="360" w:lineRule="auto"/>
              <w:jc w:val="center"/>
              <w:rPr>
                <w:rFonts w:asciiTheme="minorHAnsi" w:hAnsiTheme="minorHAnsi" w:cs="Arial"/>
                <w:sz w:val="20"/>
                <w:szCs w:val="20"/>
              </w:rPr>
            </w:pPr>
            <w:r>
              <w:rPr>
                <w:rFonts w:asciiTheme="minorHAnsi" w:hAnsiTheme="minorHAnsi" w:cs="Arial"/>
                <w:sz w:val="20"/>
                <w:szCs w:val="20"/>
              </w:rPr>
              <w:t>3.94%</w:t>
            </w:r>
          </w:p>
        </w:tc>
        <w:tc>
          <w:tcPr>
            <w:tcW w:w="1220" w:type="dxa"/>
            <w:tcBorders>
              <w:top w:val="nil"/>
              <w:left w:val="nil"/>
              <w:bottom w:val="single" w:sz="4" w:space="0" w:color="auto"/>
              <w:right w:val="single" w:sz="4" w:space="0" w:color="auto"/>
            </w:tcBorders>
            <w:shd w:val="clear" w:color="auto" w:fill="auto"/>
            <w:noWrap/>
            <w:vAlign w:val="center"/>
          </w:tcPr>
          <w:p w14:paraId="7592264A" w14:textId="77777777" w:rsidR="001A15BC" w:rsidRDefault="001A15BC" w:rsidP="006711EE">
            <w:pPr>
              <w:jc w:val="center"/>
              <w:rPr>
                <w:rFonts w:ascii="Arial Armenian" w:hAnsi="Arial Armenian" w:cs="Arial"/>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14:paraId="02D3E2C4" w14:textId="77777777" w:rsidR="001A15BC" w:rsidRDefault="001A15BC" w:rsidP="006711EE">
            <w:pPr>
              <w:jc w:val="center"/>
              <w:rPr>
                <w:rFonts w:ascii="Arial Armenian" w:hAnsi="Arial Armenian" w:cs="Arial"/>
                <w:sz w:val="20"/>
                <w:szCs w:val="20"/>
              </w:rPr>
            </w:pPr>
          </w:p>
        </w:tc>
        <w:tc>
          <w:tcPr>
            <w:tcW w:w="1459" w:type="dxa"/>
            <w:tcBorders>
              <w:top w:val="nil"/>
              <w:left w:val="nil"/>
              <w:bottom w:val="nil"/>
              <w:right w:val="single" w:sz="4" w:space="0" w:color="auto"/>
            </w:tcBorders>
            <w:shd w:val="clear" w:color="auto" w:fill="auto"/>
            <w:noWrap/>
            <w:vAlign w:val="center"/>
          </w:tcPr>
          <w:p w14:paraId="15AF32AD" w14:textId="77777777" w:rsidR="001A15BC" w:rsidRDefault="001A15BC" w:rsidP="006711EE">
            <w:pPr>
              <w:jc w:val="center"/>
              <w:rPr>
                <w:rFonts w:ascii="Arial Armenian" w:hAnsi="Arial Armenian" w:cs="Arial"/>
                <w:sz w:val="20"/>
                <w:szCs w:val="20"/>
              </w:rPr>
            </w:pPr>
          </w:p>
        </w:tc>
      </w:tr>
      <w:tr w:rsidR="001A15BC" w14:paraId="361530DB" w14:textId="77777777" w:rsidTr="006711EE">
        <w:trPr>
          <w:trHeight w:val="585"/>
        </w:trPr>
        <w:tc>
          <w:tcPr>
            <w:tcW w:w="475" w:type="dxa"/>
            <w:tcBorders>
              <w:top w:val="nil"/>
              <w:left w:val="single" w:sz="4" w:space="0" w:color="auto"/>
              <w:bottom w:val="single" w:sz="4" w:space="0" w:color="auto"/>
              <w:right w:val="single" w:sz="4" w:space="0" w:color="auto"/>
            </w:tcBorders>
            <w:shd w:val="clear" w:color="auto" w:fill="auto"/>
            <w:vAlign w:val="center"/>
          </w:tcPr>
          <w:p w14:paraId="622E45BF" w14:textId="77777777" w:rsidR="001A15BC" w:rsidRDefault="001A15BC" w:rsidP="006711EE">
            <w:pPr>
              <w:jc w:val="center"/>
              <w:rPr>
                <w:rFonts w:asciiTheme="minorHAnsi" w:hAnsiTheme="minorHAnsi" w:cs="Arial"/>
                <w:sz w:val="20"/>
                <w:szCs w:val="20"/>
              </w:rPr>
            </w:pPr>
          </w:p>
        </w:tc>
        <w:tc>
          <w:tcPr>
            <w:tcW w:w="7360" w:type="dxa"/>
            <w:gridSpan w:val="4"/>
            <w:tcBorders>
              <w:top w:val="nil"/>
              <w:left w:val="nil"/>
              <w:bottom w:val="single" w:sz="4" w:space="0" w:color="auto"/>
              <w:right w:val="single" w:sz="4" w:space="0" w:color="auto"/>
            </w:tcBorders>
            <w:shd w:val="clear" w:color="auto" w:fill="auto"/>
          </w:tcPr>
          <w:p w14:paraId="24369385" w14:textId="77777777" w:rsidR="001A15BC" w:rsidRDefault="001A15BC" w:rsidP="006711EE">
            <w:pPr>
              <w:jc w:val="both"/>
              <w:rPr>
                <w:rFonts w:ascii="Arial Armenian" w:hAnsi="Arial Armenian" w:cs="Arial"/>
                <w:sz w:val="20"/>
                <w:szCs w:val="20"/>
              </w:rPr>
            </w:pPr>
            <w:r w:rsidRPr="001C4572">
              <w:rPr>
                <w:rFonts w:ascii="Arial" w:hAnsi="Arial" w:cs="Arial"/>
                <w:b/>
                <w:bCs/>
                <w:sz w:val="18"/>
                <w:szCs w:val="18"/>
                <w:lang w:bidi="ar-SA"/>
              </w:rPr>
              <w:t>Строительные</w:t>
            </w:r>
            <w:r w:rsidRPr="001C4572">
              <w:rPr>
                <w:rFonts w:ascii="Arial Armenian" w:hAnsi="Arial Armenian" w:cs="Arial Armenian"/>
                <w:b/>
                <w:bCs/>
                <w:sz w:val="18"/>
                <w:szCs w:val="18"/>
                <w:lang w:bidi="ar-SA"/>
              </w:rPr>
              <w:t xml:space="preserve"> </w:t>
            </w:r>
            <w:r w:rsidRPr="001C4572">
              <w:rPr>
                <w:rFonts w:ascii="Arial" w:hAnsi="Arial" w:cs="Arial"/>
                <w:b/>
                <w:bCs/>
                <w:sz w:val="18"/>
                <w:szCs w:val="18"/>
                <w:lang w:bidi="ar-SA"/>
              </w:rPr>
              <w:t>ремонтные</w:t>
            </w:r>
            <w:r w:rsidRPr="001C4572">
              <w:rPr>
                <w:rFonts w:ascii="Arial Armenian" w:hAnsi="Arial Armenian" w:cs="Arial Armenian"/>
                <w:b/>
                <w:bCs/>
                <w:sz w:val="18"/>
                <w:szCs w:val="18"/>
                <w:lang w:bidi="ar-SA"/>
              </w:rPr>
              <w:t xml:space="preserve"> </w:t>
            </w:r>
            <w:r w:rsidRPr="001C4572">
              <w:rPr>
                <w:rFonts w:ascii="Arial" w:hAnsi="Arial" w:cs="Arial"/>
                <w:b/>
                <w:bCs/>
                <w:sz w:val="18"/>
                <w:szCs w:val="18"/>
                <w:lang w:bidi="ar-SA"/>
              </w:rPr>
              <w:t>работы</w:t>
            </w:r>
          </w:p>
        </w:tc>
        <w:tc>
          <w:tcPr>
            <w:tcW w:w="1459" w:type="dxa"/>
            <w:tcBorders>
              <w:top w:val="nil"/>
              <w:left w:val="nil"/>
              <w:bottom w:val="nil"/>
              <w:right w:val="single" w:sz="4" w:space="0" w:color="auto"/>
            </w:tcBorders>
            <w:shd w:val="clear" w:color="auto" w:fill="auto"/>
            <w:noWrap/>
            <w:vAlign w:val="center"/>
          </w:tcPr>
          <w:p w14:paraId="5CC614B4" w14:textId="77777777" w:rsidR="001A15BC" w:rsidRDefault="001A15BC" w:rsidP="006711EE">
            <w:pPr>
              <w:jc w:val="center"/>
              <w:rPr>
                <w:rFonts w:ascii="Arial Armenian" w:hAnsi="Arial Armenian" w:cs="Arial"/>
                <w:sz w:val="20"/>
                <w:szCs w:val="20"/>
              </w:rPr>
            </w:pPr>
          </w:p>
        </w:tc>
      </w:tr>
      <w:tr w:rsidR="001A15BC" w14:paraId="23474DF3" w14:textId="77777777" w:rsidTr="006711EE">
        <w:trPr>
          <w:trHeight w:val="36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60017E0" w14:textId="77777777" w:rsidR="001A15BC" w:rsidRPr="001C226C" w:rsidRDefault="001A15BC" w:rsidP="006711EE">
            <w:pPr>
              <w:jc w:val="center"/>
              <w:rPr>
                <w:rFonts w:asciiTheme="minorHAnsi" w:hAnsiTheme="minorHAnsi" w:cs="Arial"/>
                <w:sz w:val="20"/>
                <w:szCs w:val="20"/>
              </w:rPr>
            </w:pPr>
            <w:r>
              <w:rPr>
                <w:rFonts w:asciiTheme="minorHAnsi" w:hAnsiTheme="minorHAnsi" w:cs="Arial"/>
                <w:sz w:val="20"/>
                <w:szCs w:val="20"/>
              </w:rPr>
              <w:t>7</w:t>
            </w:r>
          </w:p>
        </w:tc>
        <w:tc>
          <w:tcPr>
            <w:tcW w:w="4120" w:type="dxa"/>
            <w:tcBorders>
              <w:top w:val="nil"/>
              <w:left w:val="nil"/>
              <w:bottom w:val="single" w:sz="4" w:space="0" w:color="auto"/>
              <w:right w:val="single" w:sz="4" w:space="0" w:color="auto"/>
            </w:tcBorders>
            <w:shd w:val="clear" w:color="auto" w:fill="auto"/>
            <w:noWrap/>
          </w:tcPr>
          <w:p w14:paraId="2CA0CFCE" w14:textId="77777777" w:rsidR="001A15BC" w:rsidRDefault="001A15BC" w:rsidP="006711EE">
            <w:pPr>
              <w:rPr>
                <w:rFonts w:ascii="Arial Armenian" w:hAnsi="Arial Armenian" w:cs="Arial"/>
                <w:sz w:val="20"/>
                <w:szCs w:val="20"/>
              </w:rPr>
            </w:pPr>
            <w:r w:rsidRPr="00E17171">
              <w:rPr>
                <w:rFonts w:ascii="GHEA Grapalat" w:hAnsi="GHEA Grapalat"/>
              </w:rPr>
              <w:t>Демонтаж оцинкованных ограждений парапетных стен (сломанных, ослабленных) для дальнейшего использования</w:t>
            </w:r>
          </w:p>
        </w:tc>
        <w:tc>
          <w:tcPr>
            <w:tcW w:w="881" w:type="dxa"/>
            <w:tcBorders>
              <w:top w:val="nil"/>
              <w:left w:val="nil"/>
              <w:bottom w:val="single" w:sz="4" w:space="0" w:color="auto"/>
              <w:right w:val="single" w:sz="4" w:space="0" w:color="auto"/>
            </w:tcBorders>
            <w:shd w:val="clear" w:color="auto" w:fill="auto"/>
            <w:noWrap/>
            <w:vAlign w:val="center"/>
          </w:tcPr>
          <w:p w14:paraId="3050ED1A"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tcPr>
          <w:p w14:paraId="2BA4BB10"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65,000</w:t>
            </w:r>
          </w:p>
        </w:tc>
        <w:tc>
          <w:tcPr>
            <w:tcW w:w="1139" w:type="dxa"/>
            <w:tcBorders>
              <w:top w:val="nil"/>
              <w:left w:val="nil"/>
              <w:bottom w:val="single" w:sz="4" w:space="0" w:color="auto"/>
              <w:right w:val="single" w:sz="4" w:space="0" w:color="auto"/>
            </w:tcBorders>
            <w:shd w:val="clear" w:color="auto" w:fill="auto"/>
            <w:noWrap/>
            <w:vAlign w:val="center"/>
          </w:tcPr>
          <w:p w14:paraId="69A92CA0"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nil"/>
              <w:right w:val="single" w:sz="4" w:space="0" w:color="auto"/>
            </w:tcBorders>
            <w:shd w:val="clear" w:color="auto" w:fill="auto"/>
            <w:noWrap/>
            <w:vAlign w:val="center"/>
          </w:tcPr>
          <w:p w14:paraId="1A21F1D6" w14:textId="77777777" w:rsidR="001A15BC" w:rsidRDefault="001A15BC" w:rsidP="006711EE">
            <w:pPr>
              <w:jc w:val="center"/>
              <w:rPr>
                <w:rFonts w:ascii="Arial Armenian" w:hAnsi="Arial Armenian" w:cs="Arial"/>
                <w:sz w:val="20"/>
                <w:szCs w:val="20"/>
              </w:rPr>
            </w:pPr>
          </w:p>
        </w:tc>
      </w:tr>
      <w:tr w:rsidR="001A15BC" w14:paraId="21CA9590" w14:textId="77777777" w:rsidTr="006711EE">
        <w:trPr>
          <w:trHeight w:val="61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1862764"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8</w:t>
            </w:r>
          </w:p>
        </w:tc>
        <w:tc>
          <w:tcPr>
            <w:tcW w:w="4120" w:type="dxa"/>
            <w:tcBorders>
              <w:top w:val="nil"/>
              <w:left w:val="nil"/>
              <w:bottom w:val="single" w:sz="4" w:space="0" w:color="auto"/>
              <w:right w:val="single" w:sz="4" w:space="0" w:color="auto"/>
            </w:tcBorders>
            <w:shd w:val="clear" w:color="auto" w:fill="auto"/>
          </w:tcPr>
          <w:p w14:paraId="12A1DF14" w14:textId="77777777" w:rsidR="001A15BC" w:rsidRDefault="001A15BC" w:rsidP="006711EE">
            <w:pPr>
              <w:rPr>
                <w:rFonts w:ascii="Arial Armenian" w:hAnsi="Arial Armenian" w:cs="Arial"/>
                <w:sz w:val="20"/>
                <w:szCs w:val="20"/>
              </w:rPr>
            </w:pPr>
            <w:r w:rsidRPr="00461804">
              <w:rPr>
                <w:rFonts w:ascii="GHEA Grapalat" w:hAnsi="GHEA Grapalat"/>
              </w:rPr>
              <w:t>Изготовление и замена  оцинкованных колпаков толщиной 40 мм под оцинкованные колпачки</w:t>
            </w:r>
          </w:p>
        </w:tc>
        <w:tc>
          <w:tcPr>
            <w:tcW w:w="881" w:type="dxa"/>
            <w:tcBorders>
              <w:top w:val="nil"/>
              <w:left w:val="nil"/>
              <w:bottom w:val="single" w:sz="4" w:space="0" w:color="auto"/>
              <w:right w:val="single" w:sz="4" w:space="0" w:color="auto"/>
            </w:tcBorders>
            <w:shd w:val="clear" w:color="auto" w:fill="auto"/>
            <w:noWrap/>
            <w:vAlign w:val="center"/>
          </w:tcPr>
          <w:p w14:paraId="66F7BB23"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tcPr>
          <w:p w14:paraId="48D30DE3"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65,000</w:t>
            </w:r>
          </w:p>
        </w:tc>
        <w:tc>
          <w:tcPr>
            <w:tcW w:w="1139" w:type="dxa"/>
            <w:tcBorders>
              <w:top w:val="nil"/>
              <w:left w:val="nil"/>
              <w:bottom w:val="single" w:sz="4" w:space="0" w:color="auto"/>
              <w:right w:val="single" w:sz="4" w:space="0" w:color="auto"/>
            </w:tcBorders>
            <w:shd w:val="clear" w:color="auto" w:fill="auto"/>
            <w:noWrap/>
            <w:vAlign w:val="center"/>
          </w:tcPr>
          <w:p w14:paraId="63C8894A"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nil"/>
              <w:right w:val="single" w:sz="4" w:space="0" w:color="auto"/>
            </w:tcBorders>
            <w:shd w:val="clear" w:color="auto" w:fill="auto"/>
            <w:noWrap/>
            <w:vAlign w:val="center"/>
          </w:tcPr>
          <w:p w14:paraId="1F47D532" w14:textId="77777777" w:rsidR="001A15BC" w:rsidRDefault="001A15BC" w:rsidP="006711EE">
            <w:pPr>
              <w:jc w:val="center"/>
              <w:rPr>
                <w:rFonts w:ascii="Arial Armenian" w:hAnsi="Arial Armenian" w:cs="Arial"/>
                <w:sz w:val="20"/>
                <w:szCs w:val="20"/>
              </w:rPr>
            </w:pPr>
          </w:p>
        </w:tc>
      </w:tr>
      <w:tr w:rsidR="001A15BC" w14:paraId="283228DD" w14:textId="77777777" w:rsidTr="006711EE">
        <w:trPr>
          <w:trHeight w:val="138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73D88A34"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9</w:t>
            </w:r>
          </w:p>
        </w:tc>
        <w:tc>
          <w:tcPr>
            <w:tcW w:w="4120" w:type="dxa"/>
            <w:tcBorders>
              <w:top w:val="nil"/>
              <w:left w:val="nil"/>
              <w:bottom w:val="single" w:sz="4" w:space="0" w:color="auto"/>
              <w:right w:val="single" w:sz="4" w:space="0" w:color="auto"/>
            </w:tcBorders>
            <w:shd w:val="clear" w:color="auto" w:fill="auto"/>
          </w:tcPr>
          <w:p w14:paraId="553AE560" w14:textId="77777777" w:rsidR="001A15BC" w:rsidRDefault="001A15BC" w:rsidP="006711EE">
            <w:pPr>
              <w:rPr>
                <w:rFonts w:ascii="Arial Armenian" w:hAnsi="Arial Armenian" w:cs="Arial"/>
                <w:sz w:val="20"/>
                <w:szCs w:val="20"/>
              </w:rPr>
            </w:pPr>
            <w:r w:rsidRPr="00461804">
              <w:rPr>
                <w:rFonts w:ascii="GHEA Grapalat" w:hAnsi="GHEA Grapalat"/>
              </w:rPr>
              <w:t>Обшивка стен парапета оцинкованными колпаков</w:t>
            </w:r>
          </w:p>
        </w:tc>
        <w:tc>
          <w:tcPr>
            <w:tcW w:w="881" w:type="dxa"/>
            <w:tcBorders>
              <w:top w:val="nil"/>
              <w:left w:val="nil"/>
              <w:bottom w:val="single" w:sz="4" w:space="0" w:color="auto"/>
              <w:right w:val="single" w:sz="4" w:space="0" w:color="auto"/>
            </w:tcBorders>
            <w:shd w:val="clear" w:color="auto" w:fill="auto"/>
            <w:noWrap/>
            <w:vAlign w:val="center"/>
          </w:tcPr>
          <w:p w14:paraId="4F7E70B6"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tcPr>
          <w:p w14:paraId="40B6D1FB"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65,000</w:t>
            </w:r>
          </w:p>
        </w:tc>
        <w:tc>
          <w:tcPr>
            <w:tcW w:w="1139" w:type="dxa"/>
            <w:tcBorders>
              <w:top w:val="nil"/>
              <w:left w:val="nil"/>
              <w:bottom w:val="single" w:sz="4" w:space="0" w:color="auto"/>
              <w:right w:val="single" w:sz="4" w:space="0" w:color="auto"/>
            </w:tcBorders>
            <w:shd w:val="clear" w:color="auto" w:fill="auto"/>
            <w:noWrap/>
            <w:vAlign w:val="center"/>
          </w:tcPr>
          <w:p w14:paraId="40A2582F"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nil"/>
              <w:right w:val="single" w:sz="4" w:space="0" w:color="auto"/>
            </w:tcBorders>
            <w:shd w:val="clear" w:color="auto" w:fill="auto"/>
            <w:noWrap/>
            <w:vAlign w:val="center"/>
          </w:tcPr>
          <w:p w14:paraId="2F1DE049" w14:textId="77777777" w:rsidR="001A15BC" w:rsidRDefault="001A15BC" w:rsidP="006711EE">
            <w:pPr>
              <w:jc w:val="center"/>
              <w:rPr>
                <w:rFonts w:ascii="Arial Armenian" w:hAnsi="Arial Armenian" w:cs="Arial"/>
                <w:sz w:val="20"/>
                <w:szCs w:val="20"/>
              </w:rPr>
            </w:pPr>
          </w:p>
        </w:tc>
      </w:tr>
      <w:tr w:rsidR="001A15BC" w14:paraId="2DE6887E" w14:textId="77777777" w:rsidTr="006711EE">
        <w:trPr>
          <w:trHeight w:val="160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27565FAF"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10</w:t>
            </w:r>
          </w:p>
        </w:tc>
        <w:tc>
          <w:tcPr>
            <w:tcW w:w="4120" w:type="dxa"/>
            <w:tcBorders>
              <w:top w:val="nil"/>
              <w:left w:val="nil"/>
              <w:bottom w:val="single" w:sz="4" w:space="0" w:color="auto"/>
              <w:right w:val="single" w:sz="4" w:space="0" w:color="auto"/>
            </w:tcBorders>
            <w:shd w:val="clear" w:color="auto" w:fill="auto"/>
          </w:tcPr>
          <w:p w14:paraId="37A1754C" w14:textId="77777777" w:rsidR="001A15BC" w:rsidRDefault="001A15BC" w:rsidP="006711EE">
            <w:pPr>
              <w:rPr>
                <w:rFonts w:ascii="Arial Armenian" w:hAnsi="Arial Armenian" w:cs="Arial"/>
                <w:sz w:val="20"/>
                <w:szCs w:val="20"/>
              </w:rPr>
            </w:pPr>
            <w:r w:rsidRPr="00461804">
              <w:rPr>
                <w:rFonts w:ascii="GHEA Grapalat" w:hAnsi="GHEA Grapalat"/>
              </w:rPr>
              <w:t>Монтаж защитного оцинкованного листа с внутренней части оцинкованных колпаков парапета на теплоизоляционные слои толщиной 0,6 мм / Фартук /</w:t>
            </w:r>
          </w:p>
        </w:tc>
        <w:tc>
          <w:tcPr>
            <w:tcW w:w="881" w:type="dxa"/>
            <w:tcBorders>
              <w:top w:val="nil"/>
              <w:left w:val="nil"/>
              <w:bottom w:val="single" w:sz="4" w:space="0" w:color="auto"/>
              <w:right w:val="single" w:sz="4" w:space="0" w:color="auto"/>
            </w:tcBorders>
            <w:shd w:val="clear" w:color="auto" w:fill="auto"/>
            <w:noWrap/>
            <w:vAlign w:val="center"/>
          </w:tcPr>
          <w:p w14:paraId="481DAB57"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tcPr>
          <w:p w14:paraId="3543146E"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75,000</w:t>
            </w:r>
          </w:p>
        </w:tc>
        <w:tc>
          <w:tcPr>
            <w:tcW w:w="1139" w:type="dxa"/>
            <w:tcBorders>
              <w:top w:val="nil"/>
              <w:left w:val="nil"/>
              <w:bottom w:val="single" w:sz="4" w:space="0" w:color="auto"/>
              <w:right w:val="single" w:sz="4" w:space="0" w:color="auto"/>
            </w:tcBorders>
            <w:shd w:val="clear" w:color="auto" w:fill="auto"/>
            <w:noWrap/>
            <w:vAlign w:val="center"/>
          </w:tcPr>
          <w:p w14:paraId="6973820C"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nil"/>
              <w:right w:val="single" w:sz="4" w:space="0" w:color="auto"/>
            </w:tcBorders>
            <w:shd w:val="clear" w:color="auto" w:fill="auto"/>
            <w:noWrap/>
            <w:vAlign w:val="center"/>
          </w:tcPr>
          <w:p w14:paraId="0F50E825" w14:textId="77777777" w:rsidR="001A15BC" w:rsidRDefault="001A15BC" w:rsidP="006711EE">
            <w:pPr>
              <w:jc w:val="center"/>
              <w:rPr>
                <w:rFonts w:ascii="Arial Armenian" w:hAnsi="Arial Armenian" w:cs="Arial"/>
                <w:sz w:val="20"/>
                <w:szCs w:val="20"/>
              </w:rPr>
            </w:pPr>
          </w:p>
        </w:tc>
      </w:tr>
      <w:tr w:rsidR="001A15BC" w14:paraId="5A85F7F8" w14:textId="77777777" w:rsidTr="006711EE">
        <w:trPr>
          <w:trHeight w:val="67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00F1455"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11</w:t>
            </w:r>
          </w:p>
        </w:tc>
        <w:tc>
          <w:tcPr>
            <w:tcW w:w="4120" w:type="dxa"/>
            <w:tcBorders>
              <w:top w:val="nil"/>
              <w:left w:val="nil"/>
              <w:bottom w:val="single" w:sz="4" w:space="0" w:color="auto"/>
              <w:right w:val="single" w:sz="4" w:space="0" w:color="auto"/>
            </w:tcBorders>
            <w:shd w:val="clear" w:color="auto" w:fill="auto"/>
          </w:tcPr>
          <w:p w14:paraId="5D8BAA17" w14:textId="77777777" w:rsidR="001A15BC" w:rsidRDefault="001A15BC" w:rsidP="006711EE">
            <w:pPr>
              <w:rPr>
                <w:rFonts w:ascii="Arial Armenian" w:hAnsi="Arial Armenian" w:cs="Arial"/>
                <w:sz w:val="20"/>
                <w:szCs w:val="20"/>
              </w:rPr>
            </w:pPr>
            <w:r w:rsidRPr="00461804">
              <w:rPr>
                <w:rFonts w:ascii="GHEA Grapalat" w:hAnsi="GHEA Grapalat"/>
              </w:rPr>
              <w:t>Монтаж  на карнизах в   отсутствующих участках  из оцинковки толщиной 0,6 мм</w:t>
            </w:r>
          </w:p>
        </w:tc>
        <w:tc>
          <w:tcPr>
            <w:tcW w:w="881" w:type="dxa"/>
            <w:tcBorders>
              <w:top w:val="nil"/>
              <w:left w:val="nil"/>
              <w:bottom w:val="single" w:sz="4" w:space="0" w:color="auto"/>
              <w:right w:val="single" w:sz="4" w:space="0" w:color="auto"/>
            </w:tcBorders>
            <w:shd w:val="clear" w:color="auto" w:fill="auto"/>
            <w:noWrap/>
            <w:vAlign w:val="center"/>
          </w:tcPr>
          <w:p w14:paraId="52090A73"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vAlign w:val="center"/>
          </w:tcPr>
          <w:p w14:paraId="3FE2B9F1"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9,500</w:t>
            </w:r>
          </w:p>
        </w:tc>
        <w:tc>
          <w:tcPr>
            <w:tcW w:w="1139" w:type="dxa"/>
            <w:tcBorders>
              <w:top w:val="nil"/>
              <w:left w:val="nil"/>
              <w:bottom w:val="single" w:sz="4" w:space="0" w:color="auto"/>
              <w:right w:val="single" w:sz="4" w:space="0" w:color="auto"/>
            </w:tcBorders>
            <w:shd w:val="clear" w:color="auto" w:fill="auto"/>
            <w:noWrap/>
            <w:vAlign w:val="center"/>
          </w:tcPr>
          <w:p w14:paraId="7804160F" w14:textId="77777777" w:rsidR="001A15BC" w:rsidRDefault="001A15BC" w:rsidP="006711EE">
            <w:pPr>
              <w:jc w:val="center"/>
              <w:rPr>
                <w:rFonts w:ascii="Arial Armenian" w:hAnsi="Arial Armenian" w:cs="Arial"/>
                <w:sz w:val="20"/>
                <w:szCs w:val="20"/>
              </w:rPr>
            </w:pPr>
          </w:p>
        </w:tc>
        <w:tc>
          <w:tcPr>
            <w:tcW w:w="1459" w:type="dxa"/>
            <w:tcBorders>
              <w:top w:val="single" w:sz="4" w:space="0" w:color="auto"/>
              <w:left w:val="nil"/>
              <w:bottom w:val="single" w:sz="4" w:space="0" w:color="auto"/>
              <w:right w:val="single" w:sz="4" w:space="0" w:color="auto"/>
            </w:tcBorders>
            <w:shd w:val="clear" w:color="auto" w:fill="auto"/>
            <w:noWrap/>
            <w:vAlign w:val="center"/>
          </w:tcPr>
          <w:p w14:paraId="4FCF308A" w14:textId="77777777" w:rsidR="001A15BC" w:rsidRDefault="001A15BC" w:rsidP="006711EE">
            <w:pPr>
              <w:jc w:val="center"/>
              <w:rPr>
                <w:rFonts w:ascii="Arial Armenian" w:hAnsi="Arial Armenian" w:cs="Arial"/>
                <w:sz w:val="20"/>
                <w:szCs w:val="20"/>
              </w:rPr>
            </w:pPr>
          </w:p>
        </w:tc>
      </w:tr>
      <w:tr w:rsidR="001A15BC" w14:paraId="7BF35BD4" w14:textId="77777777" w:rsidTr="006711EE">
        <w:trPr>
          <w:trHeight w:val="435"/>
        </w:trPr>
        <w:tc>
          <w:tcPr>
            <w:tcW w:w="475" w:type="dxa"/>
            <w:tcBorders>
              <w:top w:val="nil"/>
              <w:left w:val="single" w:sz="4" w:space="0" w:color="auto"/>
              <w:bottom w:val="single" w:sz="4" w:space="0" w:color="auto"/>
              <w:right w:val="single" w:sz="4" w:space="0" w:color="auto"/>
            </w:tcBorders>
            <w:shd w:val="clear" w:color="auto" w:fill="auto"/>
            <w:vAlign w:val="center"/>
          </w:tcPr>
          <w:p w14:paraId="6086DD21"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12</w:t>
            </w:r>
          </w:p>
        </w:tc>
        <w:tc>
          <w:tcPr>
            <w:tcW w:w="4120" w:type="dxa"/>
            <w:tcBorders>
              <w:top w:val="nil"/>
              <w:left w:val="nil"/>
              <w:bottom w:val="single" w:sz="4" w:space="0" w:color="auto"/>
              <w:right w:val="single" w:sz="4" w:space="0" w:color="auto"/>
            </w:tcBorders>
            <w:shd w:val="clear" w:color="auto" w:fill="auto"/>
            <w:noWrap/>
          </w:tcPr>
          <w:p w14:paraId="30DE1461" w14:textId="77777777" w:rsidR="001A15BC" w:rsidRDefault="001A15BC" w:rsidP="006711EE">
            <w:pPr>
              <w:rPr>
                <w:rFonts w:ascii="Arial Armenian" w:hAnsi="Arial Armenian" w:cs="Arial"/>
                <w:sz w:val="20"/>
                <w:szCs w:val="20"/>
              </w:rPr>
            </w:pPr>
            <w:r w:rsidRPr="00461804">
              <w:rPr>
                <w:rFonts w:ascii="GHEA Grapalat" w:hAnsi="GHEA Grapalat"/>
              </w:rPr>
              <w:t>Герметизация оцинкованного карнизного покрытия, крепления к стене карниза с помощью приклеенной резиновой прокладки</w:t>
            </w:r>
          </w:p>
        </w:tc>
        <w:tc>
          <w:tcPr>
            <w:tcW w:w="881" w:type="dxa"/>
            <w:tcBorders>
              <w:top w:val="nil"/>
              <w:left w:val="nil"/>
              <w:bottom w:val="single" w:sz="4" w:space="0" w:color="auto"/>
              <w:right w:val="single" w:sz="4" w:space="0" w:color="auto"/>
            </w:tcBorders>
            <w:shd w:val="clear" w:color="auto" w:fill="auto"/>
            <w:noWrap/>
            <w:vAlign w:val="center"/>
            <w:hideMark/>
          </w:tcPr>
          <w:p w14:paraId="52C09B76" w14:textId="77777777" w:rsidR="001A15BC" w:rsidRPr="007E2BEE" w:rsidRDefault="001A15BC" w:rsidP="006711EE">
            <w:pPr>
              <w:jc w:val="center"/>
              <w:rPr>
                <w:rFonts w:asciiTheme="minorHAnsi" w:hAnsiTheme="minorHAnsi" w:cs="Arial"/>
                <w:sz w:val="20"/>
                <w:szCs w:val="20"/>
              </w:rPr>
            </w:pPr>
            <w:r>
              <w:rPr>
                <w:rFonts w:ascii="Arial Armenian" w:hAnsi="Arial Armenian" w:cs="Arial"/>
                <w:sz w:val="20"/>
                <w:szCs w:val="20"/>
              </w:rPr>
              <w:t> </w:t>
            </w:r>
            <w:r>
              <w:rPr>
                <w:rFonts w:asciiTheme="minorHAnsi" w:hAnsiTheme="minorHAnsi" w:cs="Arial"/>
                <w:sz w:val="20"/>
                <w:szCs w:val="20"/>
              </w:rPr>
              <w:t>м</w:t>
            </w:r>
          </w:p>
        </w:tc>
        <w:tc>
          <w:tcPr>
            <w:tcW w:w="1220" w:type="dxa"/>
            <w:tcBorders>
              <w:top w:val="nil"/>
              <w:left w:val="nil"/>
              <w:bottom w:val="single" w:sz="4" w:space="0" w:color="auto"/>
              <w:right w:val="single" w:sz="4" w:space="0" w:color="auto"/>
            </w:tcBorders>
            <w:shd w:val="clear" w:color="auto" w:fill="auto"/>
            <w:noWrap/>
            <w:vAlign w:val="center"/>
            <w:hideMark/>
          </w:tcPr>
          <w:p w14:paraId="4218EFFC" w14:textId="77777777" w:rsidR="001A15BC" w:rsidRDefault="001A15BC" w:rsidP="006711EE">
            <w:pPr>
              <w:jc w:val="center"/>
              <w:rPr>
                <w:rFonts w:ascii="Arial Armenian" w:hAnsi="Arial Armenian" w:cs="Arial"/>
                <w:sz w:val="20"/>
                <w:szCs w:val="20"/>
              </w:rPr>
            </w:pPr>
            <w:r>
              <w:rPr>
                <w:rFonts w:asciiTheme="minorHAnsi" w:hAnsiTheme="minorHAnsi" w:cs="Arial"/>
                <w:sz w:val="20"/>
                <w:szCs w:val="20"/>
              </w:rPr>
              <w:t>575,000</w:t>
            </w:r>
            <w:r>
              <w:rPr>
                <w:rFonts w:ascii="Arial Armenian" w:hAnsi="Arial Armenian" w:cs="Arial"/>
                <w:sz w:val="20"/>
                <w:szCs w:val="20"/>
              </w:rPr>
              <w:t> </w:t>
            </w:r>
          </w:p>
        </w:tc>
        <w:tc>
          <w:tcPr>
            <w:tcW w:w="1139" w:type="dxa"/>
            <w:tcBorders>
              <w:top w:val="nil"/>
              <w:left w:val="nil"/>
              <w:bottom w:val="single" w:sz="4" w:space="0" w:color="auto"/>
              <w:right w:val="single" w:sz="4" w:space="0" w:color="auto"/>
            </w:tcBorders>
            <w:shd w:val="clear" w:color="auto" w:fill="auto"/>
            <w:noWrap/>
            <w:vAlign w:val="center"/>
          </w:tcPr>
          <w:p w14:paraId="51BB6286" w14:textId="77777777" w:rsidR="001A15BC" w:rsidRDefault="001A15BC" w:rsidP="006711EE">
            <w:pPr>
              <w:jc w:val="cente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1CBF8F90" w14:textId="77777777" w:rsidR="001A15BC" w:rsidRDefault="001A15BC" w:rsidP="006711EE">
            <w:pPr>
              <w:jc w:val="center"/>
              <w:rPr>
                <w:rFonts w:ascii="Arial Armenian" w:hAnsi="Arial Armenian" w:cs="Arial"/>
                <w:sz w:val="20"/>
                <w:szCs w:val="20"/>
              </w:rPr>
            </w:pPr>
          </w:p>
        </w:tc>
      </w:tr>
      <w:tr w:rsidR="001A15BC" w14:paraId="1E3EE6FB" w14:textId="77777777" w:rsidTr="006711EE">
        <w:trPr>
          <w:trHeight w:val="435"/>
        </w:trPr>
        <w:tc>
          <w:tcPr>
            <w:tcW w:w="475" w:type="dxa"/>
            <w:tcBorders>
              <w:top w:val="nil"/>
              <w:left w:val="single" w:sz="4" w:space="0" w:color="auto"/>
              <w:bottom w:val="single" w:sz="4" w:space="0" w:color="auto"/>
              <w:right w:val="single" w:sz="4" w:space="0" w:color="auto"/>
            </w:tcBorders>
            <w:shd w:val="clear" w:color="auto" w:fill="auto"/>
            <w:vAlign w:val="center"/>
          </w:tcPr>
          <w:p w14:paraId="4216D006"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13</w:t>
            </w:r>
          </w:p>
        </w:tc>
        <w:tc>
          <w:tcPr>
            <w:tcW w:w="4120" w:type="dxa"/>
            <w:tcBorders>
              <w:top w:val="nil"/>
              <w:left w:val="nil"/>
              <w:bottom w:val="single" w:sz="4" w:space="0" w:color="auto"/>
              <w:right w:val="single" w:sz="4" w:space="0" w:color="auto"/>
            </w:tcBorders>
            <w:shd w:val="clear" w:color="auto" w:fill="auto"/>
            <w:noWrap/>
          </w:tcPr>
          <w:p w14:paraId="00374156" w14:textId="77777777" w:rsidR="001A15BC" w:rsidRDefault="001A15BC" w:rsidP="006711EE">
            <w:pPr>
              <w:rPr>
                <w:rFonts w:ascii="Calibri" w:hAnsi="Calibri" w:cs="Calibri"/>
                <w:sz w:val="20"/>
                <w:szCs w:val="20"/>
              </w:rPr>
            </w:pPr>
            <w:r w:rsidRPr="00461804">
              <w:rPr>
                <w:rFonts w:ascii="GHEA Grapalat" w:hAnsi="GHEA Grapalat"/>
              </w:rPr>
              <w:t>Установка защитного оцинкованного фартука на эту же приставку толщиной 0,6 мм / Фартук /</w:t>
            </w:r>
          </w:p>
        </w:tc>
        <w:tc>
          <w:tcPr>
            <w:tcW w:w="881" w:type="dxa"/>
            <w:tcBorders>
              <w:top w:val="nil"/>
              <w:left w:val="nil"/>
              <w:bottom w:val="single" w:sz="4" w:space="0" w:color="auto"/>
              <w:right w:val="single" w:sz="4" w:space="0" w:color="auto"/>
            </w:tcBorders>
            <w:shd w:val="clear" w:color="auto" w:fill="auto"/>
            <w:noWrap/>
            <w:vAlign w:val="center"/>
          </w:tcPr>
          <w:p w14:paraId="62D23AD6"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vAlign w:val="center"/>
          </w:tcPr>
          <w:p w14:paraId="3627FF3B"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173,000</w:t>
            </w:r>
          </w:p>
        </w:tc>
        <w:tc>
          <w:tcPr>
            <w:tcW w:w="1139" w:type="dxa"/>
            <w:tcBorders>
              <w:top w:val="nil"/>
              <w:left w:val="nil"/>
              <w:bottom w:val="single" w:sz="4" w:space="0" w:color="auto"/>
              <w:right w:val="single" w:sz="4" w:space="0" w:color="auto"/>
            </w:tcBorders>
            <w:shd w:val="clear" w:color="auto" w:fill="auto"/>
            <w:noWrap/>
            <w:vAlign w:val="center"/>
          </w:tcPr>
          <w:p w14:paraId="37775A58" w14:textId="77777777" w:rsidR="001A15BC" w:rsidRDefault="001A15BC" w:rsidP="006711EE">
            <w:pPr>
              <w:jc w:val="cente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78D1A89F" w14:textId="77777777" w:rsidR="001A15BC" w:rsidRDefault="001A15BC" w:rsidP="006711EE">
            <w:pPr>
              <w:jc w:val="center"/>
              <w:rPr>
                <w:rFonts w:ascii="Arial Armenian" w:hAnsi="Arial Armenian" w:cs="Arial"/>
                <w:sz w:val="20"/>
                <w:szCs w:val="20"/>
              </w:rPr>
            </w:pPr>
          </w:p>
        </w:tc>
      </w:tr>
      <w:tr w:rsidR="001A15BC" w14:paraId="62E4EC69" w14:textId="77777777" w:rsidTr="006711EE">
        <w:trPr>
          <w:trHeight w:val="435"/>
        </w:trPr>
        <w:tc>
          <w:tcPr>
            <w:tcW w:w="475" w:type="dxa"/>
            <w:tcBorders>
              <w:top w:val="nil"/>
              <w:left w:val="single" w:sz="4" w:space="0" w:color="auto"/>
              <w:bottom w:val="single" w:sz="4" w:space="0" w:color="auto"/>
              <w:right w:val="single" w:sz="4" w:space="0" w:color="auto"/>
            </w:tcBorders>
            <w:shd w:val="clear" w:color="auto" w:fill="auto"/>
            <w:vAlign w:val="center"/>
          </w:tcPr>
          <w:p w14:paraId="6E2FF18A"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14</w:t>
            </w:r>
          </w:p>
        </w:tc>
        <w:tc>
          <w:tcPr>
            <w:tcW w:w="4120" w:type="dxa"/>
            <w:tcBorders>
              <w:top w:val="nil"/>
              <w:left w:val="nil"/>
              <w:bottom w:val="single" w:sz="4" w:space="0" w:color="auto"/>
              <w:right w:val="single" w:sz="4" w:space="0" w:color="auto"/>
            </w:tcBorders>
            <w:shd w:val="clear" w:color="auto" w:fill="auto"/>
            <w:noWrap/>
          </w:tcPr>
          <w:p w14:paraId="40522A7A" w14:textId="77777777" w:rsidR="001A15BC" w:rsidRDefault="001A15BC" w:rsidP="006711EE">
            <w:pPr>
              <w:rPr>
                <w:rFonts w:ascii="Calibri" w:hAnsi="Calibri" w:cs="Calibri"/>
                <w:sz w:val="20"/>
                <w:szCs w:val="20"/>
              </w:rPr>
            </w:pPr>
            <w:r w:rsidRPr="00461804">
              <w:rPr>
                <w:rFonts w:ascii="GHEA Grapalat" w:hAnsi="GHEA Grapalat"/>
              </w:rPr>
              <w:t>Подготовка гидроизоляционного слоя вокруг воронок из четырехслойного битумно-</w:t>
            </w:r>
            <w:proofErr w:type="spellStart"/>
            <w:r w:rsidRPr="00461804">
              <w:rPr>
                <w:rFonts w:ascii="GHEA Grapalat" w:hAnsi="GHEA Grapalat"/>
              </w:rPr>
              <w:t>каучуковоой</w:t>
            </w:r>
            <w:proofErr w:type="spellEnd"/>
            <w:r w:rsidRPr="00461804">
              <w:rPr>
                <w:rFonts w:ascii="GHEA Grapalat" w:hAnsi="GHEA Grapalat"/>
              </w:rPr>
              <w:t xml:space="preserve">  мастикой и стеклотканью</w:t>
            </w:r>
          </w:p>
        </w:tc>
        <w:tc>
          <w:tcPr>
            <w:tcW w:w="881" w:type="dxa"/>
            <w:tcBorders>
              <w:top w:val="nil"/>
              <w:left w:val="nil"/>
              <w:bottom w:val="single" w:sz="4" w:space="0" w:color="auto"/>
              <w:right w:val="single" w:sz="4" w:space="0" w:color="auto"/>
            </w:tcBorders>
            <w:shd w:val="clear" w:color="auto" w:fill="auto"/>
            <w:noWrap/>
            <w:vAlign w:val="center"/>
          </w:tcPr>
          <w:p w14:paraId="2B34612A"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vAlign w:val="center"/>
          </w:tcPr>
          <w:p w14:paraId="13804FBE"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16,000</w:t>
            </w:r>
          </w:p>
        </w:tc>
        <w:tc>
          <w:tcPr>
            <w:tcW w:w="1139" w:type="dxa"/>
            <w:tcBorders>
              <w:top w:val="nil"/>
              <w:left w:val="nil"/>
              <w:bottom w:val="single" w:sz="4" w:space="0" w:color="auto"/>
              <w:right w:val="single" w:sz="4" w:space="0" w:color="auto"/>
            </w:tcBorders>
            <w:shd w:val="clear" w:color="auto" w:fill="auto"/>
            <w:noWrap/>
            <w:vAlign w:val="center"/>
          </w:tcPr>
          <w:p w14:paraId="3C7FEA70" w14:textId="77777777" w:rsidR="001A15BC" w:rsidRDefault="001A15BC" w:rsidP="006711EE">
            <w:pPr>
              <w:jc w:val="cente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1251B04B" w14:textId="77777777" w:rsidR="001A15BC" w:rsidRDefault="001A15BC" w:rsidP="006711EE">
            <w:pPr>
              <w:jc w:val="center"/>
              <w:rPr>
                <w:rFonts w:ascii="Arial Armenian" w:hAnsi="Arial Armenian" w:cs="Arial"/>
                <w:sz w:val="20"/>
                <w:szCs w:val="20"/>
              </w:rPr>
            </w:pPr>
          </w:p>
        </w:tc>
      </w:tr>
      <w:tr w:rsidR="001A15BC" w14:paraId="3933FBEE" w14:textId="77777777" w:rsidTr="006711EE">
        <w:trPr>
          <w:trHeight w:val="435"/>
        </w:trPr>
        <w:tc>
          <w:tcPr>
            <w:tcW w:w="475" w:type="dxa"/>
            <w:tcBorders>
              <w:top w:val="nil"/>
              <w:left w:val="single" w:sz="4" w:space="0" w:color="auto"/>
              <w:bottom w:val="single" w:sz="4" w:space="0" w:color="auto"/>
              <w:right w:val="single" w:sz="4" w:space="0" w:color="auto"/>
            </w:tcBorders>
            <w:shd w:val="clear" w:color="auto" w:fill="auto"/>
            <w:vAlign w:val="center"/>
          </w:tcPr>
          <w:p w14:paraId="034E56B5"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15</w:t>
            </w:r>
          </w:p>
        </w:tc>
        <w:tc>
          <w:tcPr>
            <w:tcW w:w="4120" w:type="dxa"/>
            <w:tcBorders>
              <w:top w:val="nil"/>
              <w:left w:val="nil"/>
              <w:bottom w:val="single" w:sz="4" w:space="0" w:color="auto"/>
              <w:right w:val="single" w:sz="4" w:space="0" w:color="auto"/>
            </w:tcBorders>
            <w:shd w:val="clear" w:color="auto" w:fill="auto"/>
            <w:noWrap/>
          </w:tcPr>
          <w:p w14:paraId="6F611A12" w14:textId="77777777" w:rsidR="001A15BC" w:rsidRDefault="001A15BC" w:rsidP="006711EE">
            <w:pPr>
              <w:rPr>
                <w:rFonts w:ascii="Calibri" w:hAnsi="Calibri" w:cs="Calibri"/>
                <w:sz w:val="20"/>
                <w:szCs w:val="20"/>
              </w:rPr>
            </w:pPr>
            <w:r w:rsidRPr="000E7B7A">
              <w:rPr>
                <w:rFonts w:ascii="GHEA Grapalat" w:hAnsi="GHEA Grapalat"/>
              </w:rPr>
              <w:t>Монтаж водосливных воронок HL62,1 с электрообогревом заводских изделий с соответствующими слоями</w:t>
            </w:r>
          </w:p>
        </w:tc>
        <w:tc>
          <w:tcPr>
            <w:tcW w:w="881" w:type="dxa"/>
            <w:tcBorders>
              <w:top w:val="nil"/>
              <w:left w:val="nil"/>
              <w:bottom w:val="single" w:sz="4" w:space="0" w:color="auto"/>
              <w:right w:val="single" w:sz="4" w:space="0" w:color="auto"/>
            </w:tcBorders>
            <w:shd w:val="clear" w:color="auto" w:fill="auto"/>
            <w:noWrap/>
            <w:vAlign w:val="center"/>
          </w:tcPr>
          <w:p w14:paraId="7B3206D8"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шт</w:t>
            </w:r>
            <w:proofErr w:type="spellEnd"/>
          </w:p>
        </w:tc>
        <w:tc>
          <w:tcPr>
            <w:tcW w:w="1220" w:type="dxa"/>
            <w:tcBorders>
              <w:top w:val="nil"/>
              <w:left w:val="nil"/>
              <w:bottom w:val="single" w:sz="4" w:space="0" w:color="auto"/>
              <w:right w:val="single" w:sz="4" w:space="0" w:color="auto"/>
            </w:tcBorders>
            <w:shd w:val="clear" w:color="auto" w:fill="auto"/>
            <w:noWrap/>
            <w:vAlign w:val="center"/>
          </w:tcPr>
          <w:p w14:paraId="493D8960"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22,000</w:t>
            </w:r>
          </w:p>
        </w:tc>
        <w:tc>
          <w:tcPr>
            <w:tcW w:w="1139" w:type="dxa"/>
            <w:tcBorders>
              <w:top w:val="nil"/>
              <w:left w:val="nil"/>
              <w:bottom w:val="single" w:sz="4" w:space="0" w:color="auto"/>
              <w:right w:val="single" w:sz="4" w:space="0" w:color="auto"/>
            </w:tcBorders>
            <w:shd w:val="clear" w:color="auto" w:fill="auto"/>
            <w:noWrap/>
            <w:vAlign w:val="center"/>
          </w:tcPr>
          <w:p w14:paraId="58CBF9EC" w14:textId="77777777" w:rsidR="001A15BC" w:rsidRDefault="001A15BC" w:rsidP="006711EE">
            <w:pPr>
              <w:jc w:val="cente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243FA89B" w14:textId="77777777" w:rsidR="001A15BC" w:rsidRDefault="001A15BC" w:rsidP="006711EE">
            <w:pPr>
              <w:jc w:val="center"/>
              <w:rPr>
                <w:rFonts w:ascii="Arial Armenian" w:hAnsi="Arial Armenian" w:cs="Arial"/>
                <w:sz w:val="20"/>
                <w:szCs w:val="20"/>
              </w:rPr>
            </w:pPr>
          </w:p>
        </w:tc>
      </w:tr>
      <w:tr w:rsidR="001A15BC" w14:paraId="3491C197" w14:textId="77777777" w:rsidTr="006711EE">
        <w:trPr>
          <w:trHeight w:val="435"/>
        </w:trPr>
        <w:tc>
          <w:tcPr>
            <w:tcW w:w="475" w:type="dxa"/>
            <w:tcBorders>
              <w:top w:val="nil"/>
              <w:left w:val="single" w:sz="4" w:space="0" w:color="auto"/>
              <w:bottom w:val="single" w:sz="4" w:space="0" w:color="auto"/>
              <w:right w:val="single" w:sz="4" w:space="0" w:color="auto"/>
            </w:tcBorders>
            <w:shd w:val="clear" w:color="auto" w:fill="auto"/>
            <w:vAlign w:val="center"/>
          </w:tcPr>
          <w:p w14:paraId="1A54A717"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lastRenderedPageBreak/>
              <w:t>16</w:t>
            </w:r>
          </w:p>
        </w:tc>
        <w:tc>
          <w:tcPr>
            <w:tcW w:w="4120" w:type="dxa"/>
            <w:tcBorders>
              <w:top w:val="nil"/>
              <w:left w:val="nil"/>
              <w:bottom w:val="single" w:sz="4" w:space="0" w:color="auto"/>
              <w:right w:val="single" w:sz="4" w:space="0" w:color="auto"/>
            </w:tcBorders>
            <w:shd w:val="clear" w:color="auto" w:fill="auto"/>
            <w:noWrap/>
          </w:tcPr>
          <w:p w14:paraId="3C9AD7BA" w14:textId="77777777" w:rsidR="001A15BC" w:rsidRDefault="001A15BC" w:rsidP="006711EE">
            <w:pPr>
              <w:rPr>
                <w:rFonts w:ascii="Calibri" w:hAnsi="Calibri" w:cs="Calibri"/>
                <w:sz w:val="20"/>
                <w:szCs w:val="20"/>
              </w:rPr>
            </w:pPr>
            <w:r w:rsidRPr="00916C02">
              <w:rPr>
                <w:rFonts w:ascii="GHEA Grapalat" w:hAnsi="GHEA Grapalat"/>
              </w:rPr>
              <w:t>Подготовка цементного выравнивающего слоя армированного под защитные бетонные плиты толщиной 40 мм</w:t>
            </w:r>
          </w:p>
        </w:tc>
        <w:tc>
          <w:tcPr>
            <w:tcW w:w="881" w:type="dxa"/>
            <w:tcBorders>
              <w:top w:val="nil"/>
              <w:left w:val="nil"/>
              <w:bottom w:val="single" w:sz="4" w:space="0" w:color="auto"/>
              <w:right w:val="single" w:sz="4" w:space="0" w:color="auto"/>
            </w:tcBorders>
            <w:shd w:val="clear" w:color="auto" w:fill="auto"/>
            <w:noWrap/>
            <w:vAlign w:val="center"/>
          </w:tcPr>
          <w:p w14:paraId="1B52C128"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vAlign w:val="center"/>
          </w:tcPr>
          <w:p w14:paraId="50C8D30D"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4238,00</w:t>
            </w:r>
          </w:p>
        </w:tc>
        <w:tc>
          <w:tcPr>
            <w:tcW w:w="1139" w:type="dxa"/>
            <w:tcBorders>
              <w:top w:val="nil"/>
              <w:left w:val="nil"/>
              <w:bottom w:val="single" w:sz="4" w:space="0" w:color="auto"/>
              <w:right w:val="single" w:sz="4" w:space="0" w:color="auto"/>
            </w:tcBorders>
            <w:shd w:val="clear" w:color="auto" w:fill="auto"/>
            <w:noWrap/>
            <w:vAlign w:val="center"/>
          </w:tcPr>
          <w:p w14:paraId="43558A6A" w14:textId="77777777" w:rsidR="001A15BC" w:rsidRDefault="001A15BC" w:rsidP="006711EE">
            <w:pPr>
              <w:jc w:val="cente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43ABE58A" w14:textId="77777777" w:rsidR="001A15BC" w:rsidRDefault="001A15BC" w:rsidP="006711EE">
            <w:pPr>
              <w:jc w:val="center"/>
              <w:rPr>
                <w:rFonts w:ascii="Arial Armenian" w:hAnsi="Arial Armenian" w:cs="Arial"/>
                <w:sz w:val="20"/>
                <w:szCs w:val="20"/>
              </w:rPr>
            </w:pPr>
          </w:p>
        </w:tc>
      </w:tr>
      <w:tr w:rsidR="001A15BC" w14:paraId="3783DEFD" w14:textId="77777777" w:rsidTr="006711EE">
        <w:trPr>
          <w:trHeight w:val="435"/>
        </w:trPr>
        <w:tc>
          <w:tcPr>
            <w:tcW w:w="475" w:type="dxa"/>
            <w:tcBorders>
              <w:top w:val="nil"/>
              <w:left w:val="single" w:sz="4" w:space="0" w:color="auto"/>
              <w:bottom w:val="single" w:sz="4" w:space="0" w:color="auto"/>
              <w:right w:val="single" w:sz="4" w:space="0" w:color="auto"/>
            </w:tcBorders>
            <w:shd w:val="clear" w:color="auto" w:fill="auto"/>
            <w:vAlign w:val="center"/>
          </w:tcPr>
          <w:p w14:paraId="56BC8B41"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17</w:t>
            </w:r>
          </w:p>
        </w:tc>
        <w:tc>
          <w:tcPr>
            <w:tcW w:w="4120" w:type="dxa"/>
            <w:tcBorders>
              <w:top w:val="nil"/>
              <w:left w:val="nil"/>
              <w:bottom w:val="single" w:sz="4" w:space="0" w:color="auto"/>
              <w:right w:val="single" w:sz="4" w:space="0" w:color="auto"/>
            </w:tcBorders>
            <w:shd w:val="clear" w:color="auto" w:fill="auto"/>
            <w:noWrap/>
          </w:tcPr>
          <w:p w14:paraId="1A372ECE" w14:textId="77777777" w:rsidR="001A15BC" w:rsidRDefault="001A15BC" w:rsidP="006711EE">
            <w:pPr>
              <w:rPr>
                <w:rFonts w:ascii="Calibri" w:hAnsi="Calibri" w:cs="Calibri"/>
                <w:sz w:val="20"/>
                <w:szCs w:val="20"/>
              </w:rPr>
            </w:pPr>
            <w:r w:rsidRPr="00916C02">
              <w:rPr>
                <w:rFonts w:ascii="GHEA Grapalat" w:hAnsi="GHEA Grapalat"/>
              </w:rPr>
              <w:t>Армирование стальной сварочной сеткой с ячейкой 3Б2 100х100 мм</w:t>
            </w:r>
          </w:p>
        </w:tc>
        <w:tc>
          <w:tcPr>
            <w:tcW w:w="881" w:type="dxa"/>
            <w:tcBorders>
              <w:top w:val="nil"/>
              <w:left w:val="nil"/>
              <w:bottom w:val="single" w:sz="4" w:space="0" w:color="auto"/>
              <w:right w:val="single" w:sz="4" w:space="0" w:color="auto"/>
            </w:tcBorders>
            <w:shd w:val="clear" w:color="auto" w:fill="auto"/>
            <w:noWrap/>
            <w:vAlign w:val="center"/>
          </w:tcPr>
          <w:p w14:paraId="520B67C8" w14:textId="77777777" w:rsidR="001A15BC" w:rsidRPr="007E2BEE" w:rsidRDefault="001A15BC" w:rsidP="006711EE">
            <w:pPr>
              <w:jc w:val="center"/>
              <w:rPr>
                <w:rFonts w:asciiTheme="minorHAnsi" w:hAnsiTheme="minorHAnsi" w:cs="Arial"/>
                <w:sz w:val="20"/>
                <w:szCs w:val="20"/>
              </w:rPr>
            </w:pPr>
            <w:r>
              <w:rPr>
                <w:rFonts w:asciiTheme="minorHAnsi" w:hAnsiTheme="minorHAnsi" w:cs="Arial"/>
                <w:sz w:val="20"/>
                <w:szCs w:val="20"/>
              </w:rPr>
              <w:t>т</w:t>
            </w:r>
          </w:p>
        </w:tc>
        <w:tc>
          <w:tcPr>
            <w:tcW w:w="1220" w:type="dxa"/>
            <w:tcBorders>
              <w:top w:val="nil"/>
              <w:left w:val="nil"/>
              <w:bottom w:val="single" w:sz="4" w:space="0" w:color="auto"/>
              <w:right w:val="single" w:sz="4" w:space="0" w:color="auto"/>
            </w:tcBorders>
            <w:shd w:val="clear" w:color="auto" w:fill="auto"/>
            <w:noWrap/>
            <w:vAlign w:val="center"/>
          </w:tcPr>
          <w:p w14:paraId="1A99406C"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10,100</w:t>
            </w:r>
          </w:p>
        </w:tc>
        <w:tc>
          <w:tcPr>
            <w:tcW w:w="1139" w:type="dxa"/>
            <w:tcBorders>
              <w:top w:val="nil"/>
              <w:left w:val="nil"/>
              <w:bottom w:val="single" w:sz="4" w:space="0" w:color="auto"/>
              <w:right w:val="single" w:sz="4" w:space="0" w:color="auto"/>
            </w:tcBorders>
            <w:shd w:val="clear" w:color="auto" w:fill="auto"/>
            <w:noWrap/>
            <w:vAlign w:val="center"/>
          </w:tcPr>
          <w:p w14:paraId="04491DC5" w14:textId="77777777" w:rsidR="001A15BC" w:rsidRDefault="001A15BC" w:rsidP="006711EE">
            <w:pPr>
              <w:jc w:val="cente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0407BA54" w14:textId="77777777" w:rsidR="001A15BC" w:rsidRDefault="001A15BC" w:rsidP="006711EE">
            <w:pPr>
              <w:jc w:val="center"/>
              <w:rPr>
                <w:rFonts w:ascii="Arial Armenian" w:hAnsi="Arial Armenian" w:cs="Arial"/>
                <w:sz w:val="20"/>
                <w:szCs w:val="20"/>
              </w:rPr>
            </w:pPr>
          </w:p>
        </w:tc>
      </w:tr>
      <w:tr w:rsidR="001A15BC" w14:paraId="0017A03F" w14:textId="77777777" w:rsidTr="006711EE">
        <w:trPr>
          <w:trHeight w:val="435"/>
        </w:trPr>
        <w:tc>
          <w:tcPr>
            <w:tcW w:w="475" w:type="dxa"/>
            <w:tcBorders>
              <w:top w:val="nil"/>
              <w:left w:val="single" w:sz="4" w:space="0" w:color="auto"/>
              <w:bottom w:val="single" w:sz="4" w:space="0" w:color="auto"/>
              <w:right w:val="single" w:sz="4" w:space="0" w:color="auto"/>
            </w:tcBorders>
            <w:shd w:val="clear" w:color="auto" w:fill="auto"/>
            <w:vAlign w:val="center"/>
          </w:tcPr>
          <w:p w14:paraId="590E6BC5"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18</w:t>
            </w:r>
          </w:p>
        </w:tc>
        <w:tc>
          <w:tcPr>
            <w:tcW w:w="4120" w:type="dxa"/>
            <w:tcBorders>
              <w:top w:val="nil"/>
              <w:left w:val="nil"/>
              <w:bottom w:val="single" w:sz="4" w:space="0" w:color="auto"/>
              <w:right w:val="single" w:sz="4" w:space="0" w:color="auto"/>
            </w:tcBorders>
            <w:shd w:val="clear" w:color="auto" w:fill="auto"/>
            <w:noWrap/>
          </w:tcPr>
          <w:p w14:paraId="194958EF" w14:textId="77777777" w:rsidR="001A15BC" w:rsidRDefault="001A15BC" w:rsidP="006711EE">
            <w:pPr>
              <w:rPr>
                <w:rFonts w:ascii="Calibri" w:hAnsi="Calibri" w:cs="Calibri"/>
                <w:sz w:val="20"/>
                <w:szCs w:val="20"/>
              </w:rPr>
            </w:pPr>
            <w:r w:rsidRPr="00916C02">
              <w:rPr>
                <w:rFonts w:ascii="GHEA Grapalat" w:hAnsi="GHEA Grapalat"/>
              </w:rPr>
              <w:t>Приготовление сухой цементно-песчаной смеси под бетонные плиты толщиной h-5 см</w:t>
            </w:r>
          </w:p>
        </w:tc>
        <w:tc>
          <w:tcPr>
            <w:tcW w:w="881" w:type="dxa"/>
            <w:tcBorders>
              <w:top w:val="nil"/>
              <w:left w:val="nil"/>
              <w:bottom w:val="single" w:sz="4" w:space="0" w:color="auto"/>
              <w:right w:val="single" w:sz="4" w:space="0" w:color="auto"/>
            </w:tcBorders>
            <w:shd w:val="clear" w:color="auto" w:fill="auto"/>
            <w:noWrap/>
            <w:vAlign w:val="center"/>
          </w:tcPr>
          <w:p w14:paraId="2DE57FAC" w14:textId="77777777" w:rsidR="001A15BC" w:rsidRPr="007E2BEE" w:rsidRDefault="001A15BC" w:rsidP="006711EE">
            <w:pPr>
              <w:jc w:val="center"/>
              <w:rPr>
                <w:rFonts w:asciiTheme="minorHAnsi" w:hAnsiTheme="minorHAnsi" w:cs="Arial"/>
                <w:sz w:val="20"/>
                <w:szCs w:val="20"/>
              </w:rPr>
            </w:pPr>
            <w:r>
              <w:rPr>
                <w:rFonts w:asciiTheme="minorHAnsi" w:hAnsiTheme="minorHAnsi" w:cs="Arial"/>
                <w:sz w:val="20"/>
                <w:szCs w:val="20"/>
              </w:rPr>
              <w:t>км</w:t>
            </w:r>
          </w:p>
        </w:tc>
        <w:tc>
          <w:tcPr>
            <w:tcW w:w="1220" w:type="dxa"/>
            <w:tcBorders>
              <w:top w:val="nil"/>
              <w:left w:val="nil"/>
              <w:bottom w:val="single" w:sz="4" w:space="0" w:color="auto"/>
              <w:right w:val="single" w:sz="4" w:space="0" w:color="auto"/>
            </w:tcBorders>
            <w:shd w:val="clear" w:color="auto" w:fill="auto"/>
            <w:noWrap/>
            <w:vAlign w:val="center"/>
          </w:tcPr>
          <w:p w14:paraId="585FC1D3"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212,000</w:t>
            </w:r>
          </w:p>
        </w:tc>
        <w:tc>
          <w:tcPr>
            <w:tcW w:w="1139" w:type="dxa"/>
            <w:tcBorders>
              <w:top w:val="nil"/>
              <w:left w:val="nil"/>
              <w:bottom w:val="single" w:sz="4" w:space="0" w:color="auto"/>
              <w:right w:val="single" w:sz="4" w:space="0" w:color="auto"/>
            </w:tcBorders>
            <w:shd w:val="clear" w:color="auto" w:fill="auto"/>
            <w:noWrap/>
            <w:vAlign w:val="center"/>
          </w:tcPr>
          <w:p w14:paraId="6C9B9B69" w14:textId="77777777" w:rsidR="001A15BC" w:rsidRDefault="001A15BC" w:rsidP="006711EE">
            <w:pPr>
              <w:jc w:val="cente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28A5EA3B" w14:textId="77777777" w:rsidR="001A15BC" w:rsidRDefault="001A15BC" w:rsidP="006711EE">
            <w:pPr>
              <w:jc w:val="center"/>
              <w:rPr>
                <w:rFonts w:ascii="Arial Armenian" w:hAnsi="Arial Armenian" w:cs="Arial"/>
                <w:sz w:val="20"/>
                <w:szCs w:val="20"/>
              </w:rPr>
            </w:pPr>
          </w:p>
        </w:tc>
      </w:tr>
      <w:tr w:rsidR="001A15BC" w14:paraId="420006D6"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14:paraId="256B36F4" w14:textId="77777777" w:rsidR="001A15BC" w:rsidRDefault="001A15BC" w:rsidP="006711EE">
            <w:pPr>
              <w:jc w:val="center"/>
              <w:rPr>
                <w:rFonts w:ascii="Arial Armenian" w:hAnsi="Arial Armenian" w:cs="Arial"/>
                <w:sz w:val="20"/>
                <w:szCs w:val="20"/>
              </w:rPr>
            </w:pPr>
            <w:r>
              <w:rPr>
                <w:rFonts w:asciiTheme="minorHAnsi" w:hAnsiTheme="minorHAnsi" w:cs="Arial"/>
                <w:sz w:val="20"/>
                <w:szCs w:val="20"/>
              </w:rPr>
              <w:t>19</w:t>
            </w:r>
            <w:r>
              <w:rPr>
                <w:rFonts w:ascii="Arial Armenian" w:hAnsi="Arial Armenian" w:cs="Arial"/>
                <w:sz w:val="20"/>
                <w:szCs w:val="20"/>
              </w:rPr>
              <w:t> </w:t>
            </w:r>
          </w:p>
        </w:tc>
        <w:tc>
          <w:tcPr>
            <w:tcW w:w="4120" w:type="dxa"/>
            <w:tcBorders>
              <w:top w:val="nil"/>
              <w:left w:val="nil"/>
              <w:bottom w:val="single" w:sz="4" w:space="0" w:color="auto"/>
              <w:right w:val="single" w:sz="4" w:space="0" w:color="auto"/>
            </w:tcBorders>
            <w:shd w:val="clear" w:color="auto" w:fill="auto"/>
            <w:noWrap/>
          </w:tcPr>
          <w:p w14:paraId="1D27EC9C" w14:textId="77777777" w:rsidR="001A15BC" w:rsidRDefault="001A15BC" w:rsidP="006711EE">
            <w:pPr>
              <w:rPr>
                <w:rFonts w:ascii="Arial Armenian" w:hAnsi="Arial Armenian" w:cs="Arial"/>
                <w:sz w:val="20"/>
                <w:szCs w:val="20"/>
              </w:rPr>
            </w:pPr>
            <w:r w:rsidRPr="00916C02">
              <w:rPr>
                <w:rFonts w:ascii="GHEA Grapalat" w:hAnsi="GHEA Grapalat"/>
              </w:rPr>
              <w:t>Монтаж  бетонной защитной плитки /серого цвета/</w:t>
            </w:r>
          </w:p>
        </w:tc>
        <w:tc>
          <w:tcPr>
            <w:tcW w:w="881" w:type="dxa"/>
            <w:tcBorders>
              <w:top w:val="nil"/>
              <w:left w:val="nil"/>
              <w:bottom w:val="single" w:sz="4" w:space="0" w:color="auto"/>
              <w:right w:val="single" w:sz="4" w:space="0" w:color="auto"/>
            </w:tcBorders>
            <w:shd w:val="clear" w:color="auto" w:fill="auto"/>
            <w:noWrap/>
            <w:vAlign w:val="bottom"/>
          </w:tcPr>
          <w:p w14:paraId="1FACE61B"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квм</w:t>
            </w:r>
            <w:proofErr w:type="spellEnd"/>
          </w:p>
        </w:tc>
        <w:tc>
          <w:tcPr>
            <w:tcW w:w="1220" w:type="dxa"/>
            <w:tcBorders>
              <w:top w:val="nil"/>
              <w:left w:val="nil"/>
              <w:bottom w:val="single" w:sz="4" w:space="0" w:color="auto"/>
              <w:right w:val="single" w:sz="4" w:space="0" w:color="auto"/>
            </w:tcBorders>
            <w:shd w:val="clear" w:color="auto" w:fill="auto"/>
            <w:noWrap/>
            <w:vAlign w:val="bottom"/>
          </w:tcPr>
          <w:p w14:paraId="47044D95"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4238,00</w:t>
            </w:r>
          </w:p>
        </w:tc>
        <w:tc>
          <w:tcPr>
            <w:tcW w:w="1139" w:type="dxa"/>
            <w:tcBorders>
              <w:top w:val="nil"/>
              <w:left w:val="nil"/>
              <w:bottom w:val="single" w:sz="4" w:space="0" w:color="auto"/>
              <w:right w:val="single" w:sz="4" w:space="0" w:color="auto"/>
            </w:tcBorders>
            <w:shd w:val="clear" w:color="auto" w:fill="auto"/>
            <w:noWrap/>
            <w:vAlign w:val="bottom"/>
          </w:tcPr>
          <w:p w14:paraId="0B213AAD"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14D4C7C1" w14:textId="77777777" w:rsidR="001A15BC" w:rsidRDefault="001A15BC" w:rsidP="006711EE">
            <w:pPr>
              <w:jc w:val="center"/>
              <w:rPr>
                <w:rFonts w:ascii="Arial Armenian" w:hAnsi="Arial Armenian" w:cs="Arial"/>
                <w:sz w:val="20"/>
                <w:szCs w:val="20"/>
              </w:rPr>
            </w:pPr>
          </w:p>
        </w:tc>
      </w:tr>
      <w:tr w:rsidR="001A15BC" w14:paraId="45351402"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161323C6"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20</w:t>
            </w:r>
          </w:p>
        </w:tc>
        <w:tc>
          <w:tcPr>
            <w:tcW w:w="4120" w:type="dxa"/>
            <w:tcBorders>
              <w:top w:val="nil"/>
              <w:left w:val="nil"/>
              <w:bottom w:val="single" w:sz="4" w:space="0" w:color="auto"/>
              <w:right w:val="single" w:sz="4" w:space="0" w:color="auto"/>
            </w:tcBorders>
            <w:shd w:val="clear" w:color="auto" w:fill="auto"/>
            <w:noWrap/>
          </w:tcPr>
          <w:p w14:paraId="77502936" w14:textId="77777777" w:rsidR="001A15BC" w:rsidRDefault="001A15BC" w:rsidP="006711EE">
            <w:pPr>
              <w:rPr>
                <w:rFonts w:ascii="Arial Armenian" w:hAnsi="Arial Armenian" w:cs="Arial"/>
                <w:sz w:val="20"/>
                <w:szCs w:val="20"/>
              </w:rPr>
            </w:pPr>
            <w:r w:rsidRPr="0057564D">
              <w:rPr>
                <w:rFonts w:ascii="GHEA Grapalat" w:hAnsi="GHEA Grapalat"/>
              </w:rPr>
              <w:t>Организация  деформационных швов</w:t>
            </w:r>
          </w:p>
        </w:tc>
        <w:tc>
          <w:tcPr>
            <w:tcW w:w="881" w:type="dxa"/>
            <w:tcBorders>
              <w:top w:val="nil"/>
              <w:left w:val="nil"/>
              <w:bottom w:val="single" w:sz="4" w:space="0" w:color="auto"/>
              <w:right w:val="single" w:sz="4" w:space="0" w:color="auto"/>
            </w:tcBorders>
            <w:shd w:val="clear" w:color="auto" w:fill="auto"/>
            <w:noWrap/>
            <w:vAlign w:val="bottom"/>
          </w:tcPr>
          <w:p w14:paraId="5949E4FE" w14:textId="77777777" w:rsidR="001A15BC" w:rsidRPr="007E2BEE" w:rsidRDefault="001A15BC" w:rsidP="006711EE">
            <w:pPr>
              <w:jc w:val="center"/>
              <w:rPr>
                <w:rFonts w:asciiTheme="minorHAnsi" w:hAnsiTheme="minorHAnsi" w:cs="Arial"/>
                <w:sz w:val="20"/>
                <w:szCs w:val="20"/>
              </w:rPr>
            </w:pPr>
            <w:r>
              <w:rPr>
                <w:rFonts w:asciiTheme="minorHAnsi" w:hAnsiTheme="minorHAnsi" w:cs="Arial"/>
                <w:sz w:val="20"/>
                <w:szCs w:val="20"/>
              </w:rPr>
              <w:t>м</w:t>
            </w:r>
          </w:p>
        </w:tc>
        <w:tc>
          <w:tcPr>
            <w:tcW w:w="1220" w:type="dxa"/>
            <w:tcBorders>
              <w:top w:val="nil"/>
              <w:left w:val="nil"/>
              <w:bottom w:val="single" w:sz="4" w:space="0" w:color="auto"/>
              <w:right w:val="single" w:sz="4" w:space="0" w:color="auto"/>
            </w:tcBorders>
            <w:shd w:val="clear" w:color="auto" w:fill="auto"/>
            <w:noWrap/>
            <w:vAlign w:val="bottom"/>
          </w:tcPr>
          <w:p w14:paraId="02E2BF2A"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1885,00</w:t>
            </w:r>
          </w:p>
        </w:tc>
        <w:tc>
          <w:tcPr>
            <w:tcW w:w="1139" w:type="dxa"/>
            <w:tcBorders>
              <w:top w:val="nil"/>
              <w:left w:val="nil"/>
              <w:bottom w:val="single" w:sz="4" w:space="0" w:color="auto"/>
              <w:right w:val="single" w:sz="4" w:space="0" w:color="auto"/>
            </w:tcBorders>
            <w:shd w:val="clear" w:color="auto" w:fill="auto"/>
            <w:noWrap/>
            <w:vAlign w:val="bottom"/>
          </w:tcPr>
          <w:p w14:paraId="4FCC6E65"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70B4051D" w14:textId="77777777" w:rsidR="001A15BC" w:rsidRDefault="001A15BC" w:rsidP="006711EE">
            <w:pPr>
              <w:jc w:val="center"/>
              <w:rPr>
                <w:rFonts w:ascii="Arial Armenian" w:hAnsi="Arial Armenian" w:cs="Arial"/>
                <w:sz w:val="20"/>
                <w:szCs w:val="20"/>
              </w:rPr>
            </w:pPr>
          </w:p>
        </w:tc>
      </w:tr>
      <w:tr w:rsidR="001A15BC" w14:paraId="0600C95E"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204D6EEA"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21</w:t>
            </w:r>
          </w:p>
        </w:tc>
        <w:tc>
          <w:tcPr>
            <w:tcW w:w="4120" w:type="dxa"/>
            <w:tcBorders>
              <w:top w:val="nil"/>
              <w:left w:val="nil"/>
              <w:bottom w:val="single" w:sz="4" w:space="0" w:color="auto"/>
              <w:right w:val="single" w:sz="4" w:space="0" w:color="auto"/>
            </w:tcBorders>
            <w:shd w:val="clear" w:color="auto" w:fill="auto"/>
            <w:noWrap/>
          </w:tcPr>
          <w:p w14:paraId="55A4C6D9" w14:textId="77777777" w:rsidR="001A15BC" w:rsidRDefault="001A15BC" w:rsidP="006711EE">
            <w:pPr>
              <w:rPr>
                <w:rFonts w:ascii="Arial Armenian" w:hAnsi="Arial Armenian" w:cs="Arial"/>
                <w:sz w:val="20"/>
                <w:szCs w:val="20"/>
              </w:rPr>
            </w:pPr>
            <w:r w:rsidRPr="0057564D">
              <w:rPr>
                <w:rFonts w:ascii="GHEA Grapalat" w:hAnsi="GHEA Grapalat"/>
              </w:rPr>
              <w:t>Очистка канализационных стояков  от мусора и отложений</w:t>
            </w:r>
          </w:p>
        </w:tc>
        <w:tc>
          <w:tcPr>
            <w:tcW w:w="881" w:type="dxa"/>
            <w:tcBorders>
              <w:top w:val="nil"/>
              <w:left w:val="nil"/>
              <w:bottom w:val="single" w:sz="4" w:space="0" w:color="auto"/>
              <w:right w:val="single" w:sz="4" w:space="0" w:color="auto"/>
            </w:tcBorders>
            <w:shd w:val="clear" w:color="auto" w:fill="auto"/>
            <w:noWrap/>
            <w:vAlign w:val="bottom"/>
          </w:tcPr>
          <w:p w14:paraId="2D6D4362" w14:textId="77777777" w:rsidR="001A15BC" w:rsidRPr="007E2BEE" w:rsidRDefault="001A15BC" w:rsidP="006711EE">
            <w:pPr>
              <w:jc w:val="center"/>
              <w:rPr>
                <w:rFonts w:asciiTheme="minorHAnsi" w:hAnsiTheme="minorHAnsi" w:cs="Arial"/>
                <w:sz w:val="20"/>
                <w:szCs w:val="20"/>
              </w:rPr>
            </w:pPr>
            <w:r>
              <w:rPr>
                <w:rFonts w:asciiTheme="minorHAnsi" w:hAnsiTheme="minorHAnsi" w:cs="Arial"/>
                <w:sz w:val="20"/>
                <w:szCs w:val="20"/>
              </w:rPr>
              <w:t>м</w:t>
            </w:r>
          </w:p>
        </w:tc>
        <w:tc>
          <w:tcPr>
            <w:tcW w:w="1220" w:type="dxa"/>
            <w:tcBorders>
              <w:top w:val="nil"/>
              <w:left w:val="nil"/>
              <w:bottom w:val="single" w:sz="4" w:space="0" w:color="auto"/>
              <w:right w:val="single" w:sz="4" w:space="0" w:color="auto"/>
            </w:tcBorders>
            <w:shd w:val="clear" w:color="auto" w:fill="auto"/>
            <w:noWrap/>
            <w:vAlign w:val="bottom"/>
          </w:tcPr>
          <w:p w14:paraId="53BEC431"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1217000</w:t>
            </w:r>
          </w:p>
        </w:tc>
        <w:tc>
          <w:tcPr>
            <w:tcW w:w="1139" w:type="dxa"/>
            <w:tcBorders>
              <w:top w:val="nil"/>
              <w:left w:val="nil"/>
              <w:bottom w:val="single" w:sz="4" w:space="0" w:color="auto"/>
              <w:right w:val="single" w:sz="4" w:space="0" w:color="auto"/>
            </w:tcBorders>
            <w:shd w:val="clear" w:color="auto" w:fill="auto"/>
            <w:noWrap/>
            <w:vAlign w:val="bottom"/>
          </w:tcPr>
          <w:p w14:paraId="5879717A"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460341D1" w14:textId="77777777" w:rsidR="001A15BC" w:rsidRDefault="001A15BC" w:rsidP="006711EE">
            <w:pPr>
              <w:jc w:val="center"/>
              <w:rPr>
                <w:rFonts w:ascii="Arial Armenian" w:hAnsi="Arial Armenian" w:cs="Arial"/>
                <w:sz w:val="20"/>
                <w:szCs w:val="20"/>
              </w:rPr>
            </w:pPr>
          </w:p>
        </w:tc>
      </w:tr>
      <w:tr w:rsidR="001A15BC" w14:paraId="347288F2"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6739D7D7"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22</w:t>
            </w:r>
          </w:p>
        </w:tc>
        <w:tc>
          <w:tcPr>
            <w:tcW w:w="4120" w:type="dxa"/>
            <w:tcBorders>
              <w:top w:val="nil"/>
              <w:left w:val="nil"/>
              <w:bottom w:val="single" w:sz="4" w:space="0" w:color="auto"/>
              <w:right w:val="single" w:sz="4" w:space="0" w:color="auto"/>
            </w:tcBorders>
            <w:shd w:val="clear" w:color="auto" w:fill="auto"/>
            <w:noWrap/>
          </w:tcPr>
          <w:p w14:paraId="311A31E4" w14:textId="77777777" w:rsidR="001A15BC" w:rsidRDefault="001A15BC" w:rsidP="006711EE">
            <w:pPr>
              <w:rPr>
                <w:rFonts w:ascii="Arial Armenian" w:hAnsi="Arial Armenian" w:cs="Arial"/>
                <w:sz w:val="20"/>
                <w:szCs w:val="20"/>
              </w:rPr>
            </w:pPr>
            <w:r w:rsidRPr="0057564D">
              <w:rPr>
                <w:rFonts w:ascii="GHEA Grapalat" w:hAnsi="GHEA Grapalat"/>
              </w:rPr>
              <w:t>Установка металлического 150 мм  ревизии  на существующих стояков</w:t>
            </w:r>
          </w:p>
        </w:tc>
        <w:tc>
          <w:tcPr>
            <w:tcW w:w="881" w:type="dxa"/>
            <w:tcBorders>
              <w:top w:val="nil"/>
              <w:left w:val="nil"/>
              <w:bottom w:val="single" w:sz="4" w:space="0" w:color="auto"/>
              <w:right w:val="single" w:sz="4" w:space="0" w:color="auto"/>
            </w:tcBorders>
            <w:shd w:val="clear" w:color="auto" w:fill="auto"/>
            <w:noWrap/>
            <w:vAlign w:val="bottom"/>
          </w:tcPr>
          <w:p w14:paraId="54F8C90D"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шт</w:t>
            </w:r>
            <w:proofErr w:type="spellEnd"/>
          </w:p>
        </w:tc>
        <w:tc>
          <w:tcPr>
            <w:tcW w:w="1220" w:type="dxa"/>
            <w:tcBorders>
              <w:top w:val="nil"/>
              <w:left w:val="nil"/>
              <w:bottom w:val="single" w:sz="4" w:space="0" w:color="auto"/>
              <w:right w:val="single" w:sz="4" w:space="0" w:color="auto"/>
            </w:tcBorders>
            <w:shd w:val="clear" w:color="auto" w:fill="auto"/>
            <w:noWrap/>
            <w:vAlign w:val="bottom"/>
          </w:tcPr>
          <w:p w14:paraId="6745CDAA"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44000</w:t>
            </w:r>
          </w:p>
        </w:tc>
        <w:tc>
          <w:tcPr>
            <w:tcW w:w="1139" w:type="dxa"/>
            <w:tcBorders>
              <w:top w:val="nil"/>
              <w:left w:val="nil"/>
              <w:bottom w:val="single" w:sz="4" w:space="0" w:color="auto"/>
              <w:right w:val="single" w:sz="4" w:space="0" w:color="auto"/>
            </w:tcBorders>
            <w:shd w:val="clear" w:color="auto" w:fill="auto"/>
            <w:noWrap/>
            <w:vAlign w:val="bottom"/>
          </w:tcPr>
          <w:p w14:paraId="7BEFD9B5"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3B7FE49F" w14:textId="77777777" w:rsidR="001A15BC" w:rsidRDefault="001A15BC" w:rsidP="006711EE">
            <w:pPr>
              <w:jc w:val="center"/>
              <w:rPr>
                <w:rFonts w:ascii="Arial Armenian" w:hAnsi="Arial Armenian" w:cs="Arial"/>
                <w:sz w:val="20"/>
                <w:szCs w:val="20"/>
              </w:rPr>
            </w:pPr>
          </w:p>
        </w:tc>
      </w:tr>
      <w:tr w:rsidR="001A15BC" w14:paraId="36F1E7A7"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28FC75F2" w14:textId="77777777" w:rsidR="001A15BC" w:rsidRDefault="001A15BC" w:rsidP="006711EE">
            <w:pPr>
              <w:jc w:val="center"/>
              <w:rPr>
                <w:rFonts w:asciiTheme="minorHAnsi" w:hAnsiTheme="minorHAnsi" w:cs="Arial"/>
                <w:sz w:val="20"/>
                <w:szCs w:val="20"/>
              </w:rPr>
            </w:pPr>
          </w:p>
        </w:tc>
        <w:tc>
          <w:tcPr>
            <w:tcW w:w="4120" w:type="dxa"/>
            <w:tcBorders>
              <w:top w:val="nil"/>
              <w:left w:val="nil"/>
              <w:bottom w:val="single" w:sz="4" w:space="0" w:color="auto"/>
              <w:right w:val="single" w:sz="4" w:space="0" w:color="auto"/>
            </w:tcBorders>
            <w:shd w:val="clear" w:color="auto" w:fill="auto"/>
            <w:noWrap/>
          </w:tcPr>
          <w:p w14:paraId="78458A12" w14:textId="77777777" w:rsidR="001A15BC" w:rsidRPr="0057564D" w:rsidRDefault="001A15BC" w:rsidP="006711EE">
            <w:pPr>
              <w:rPr>
                <w:rFonts w:ascii="GHEA Grapalat" w:hAnsi="GHEA Grapalat"/>
              </w:rPr>
            </w:pPr>
          </w:p>
        </w:tc>
        <w:tc>
          <w:tcPr>
            <w:tcW w:w="881" w:type="dxa"/>
            <w:tcBorders>
              <w:top w:val="nil"/>
              <w:left w:val="nil"/>
              <w:bottom w:val="single" w:sz="4" w:space="0" w:color="auto"/>
              <w:right w:val="single" w:sz="4" w:space="0" w:color="auto"/>
            </w:tcBorders>
            <w:shd w:val="clear" w:color="auto" w:fill="auto"/>
            <w:noWrap/>
            <w:vAlign w:val="bottom"/>
          </w:tcPr>
          <w:p w14:paraId="1ECEC77B"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94,72%</w:t>
            </w:r>
          </w:p>
        </w:tc>
        <w:tc>
          <w:tcPr>
            <w:tcW w:w="1220" w:type="dxa"/>
            <w:tcBorders>
              <w:top w:val="nil"/>
              <w:left w:val="nil"/>
              <w:bottom w:val="single" w:sz="4" w:space="0" w:color="auto"/>
              <w:right w:val="single" w:sz="4" w:space="0" w:color="auto"/>
            </w:tcBorders>
            <w:shd w:val="clear" w:color="auto" w:fill="auto"/>
            <w:noWrap/>
            <w:vAlign w:val="bottom"/>
          </w:tcPr>
          <w:p w14:paraId="7DC785BB" w14:textId="77777777" w:rsidR="001A15BC" w:rsidRDefault="001A15BC" w:rsidP="006711EE">
            <w:pPr>
              <w:jc w:val="center"/>
              <w:rPr>
                <w:rFonts w:ascii="Arial Armenian" w:hAnsi="Arial Armenian" w:cs="Arial"/>
                <w:sz w:val="20"/>
                <w:szCs w:val="20"/>
              </w:rPr>
            </w:pPr>
          </w:p>
        </w:tc>
        <w:tc>
          <w:tcPr>
            <w:tcW w:w="1139" w:type="dxa"/>
            <w:tcBorders>
              <w:top w:val="nil"/>
              <w:left w:val="nil"/>
              <w:bottom w:val="single" w:sz="4" w:space="0" w:color="auto"/>
              <w:right w:val="single" w:sz="4" w:space="0" w:color="auto"/>
            </w:tcBorders>
            <w:shd w:val="clear" w:color="auto" w:fill="auto"/>
            <w:noWrap/>
            <w:vAlign w:val="bottom"/>
          </w:tcPr>
          <w:p w14:paraId="6A626525"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5BCF335A" w14:textId="77777777" w:rsidR="001A15BC" w:rsidRDefault="001A15BC" w:rsidP="006711EE">
            <w:pPr>
              <w:jc w:val="center"/>
              <w:rPr>
                <w:rFonts w:ascii="Arial Armenian" w:hAnsi="Arial Armenian" w:cs="Arial"/>
                <w:sz w:val="20"/>
                <w:szCs w:val="20"/>
              </w:rPr>
            </w:pPr>
          </w:p>
        </w:tc>
      </w:tr>
      <w:tr w:rsidR="001A15BC" w14:paraId="1F22E2A7"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7950B0FB" w14:textId="77777777" w:rsidR="001A15BC" w:rsidRDefault="001A15BC" w:rsidP="006711EE">
            <w:pPr>
              <w:jc w:val="center"/>
              <w:rPr>
                <w:rFonts w:asciiTheme="minorHAnsi" w:hAnsiTheme="minorHAnsi" w:cs="Arial"/>
                <w:sz w:val="20"/>
                <w:szCs w:val="20"/>
              </w:rPr>
            </w:pPr>
          </w:p>
        </w:tc>
        <w:tc>
          <w:tcPr>
            <w:tcW w:w="8819" w:type="dxa"/>
            <w:gridSpan w:val="5"/>
            <w:tcBorders>
              <w:top w:val="nil"/>
              <w:left w:val="nil"/>
              <w:bottom w:val="single" w:sz="4" w:space="0" w:color="auto"/>
              <w:right w:val="single" w:sz="4" w:space="0" w:color="auto"/>
            </w:tcBorders>
            <w:shd w:val="clear" w:color="auto" w:fill="auto"/>
            <w:noWrap/>
          </w:tcPr>
          <w:p w14:paraId="27A279AE" w14:textId="77777777" w:rsidR="001A15BC" w:rsidRDefault="001A15BC" w:rsidP="006711EE">
            <w:pPr>
              <w:jc w:val="center"/>
              <w:rPr>
                <w:rFonts w:ascii="Arial Armenian" w:hAnsi="Arial Armenian" w:cs="Arial"/>
                <w:sz w:val="20"/>
                <w:szCs w:val="20"/>
              </w:rPr>
            </w:pPr>
            <w:r w:rsidRPr="001C4572">
              <w:rPr>
                <w:rFonts w:ascii="Arial" w:hAnsi="Arial" w:cs="Arial"/>
                <w:b/>
                <w:bCs/>
                <w:sz w:val="18"/>
                <w:szCs w:val="18"/>
                <w:lang w:bidi="ar-SA"/>
              </w:rPr>
              <w:t>Работы</w:t>
            </w:r>
            <w:r w:rsidRPr="001C4572">
              <w:rPr>
                <w:rFonts w:ascii="Arial Armenian" w:hAnsi="Arial Armenian" w:cs="Arial Armenian"/>
                <w:b/>
                <w:bCs/>
                <w:sz w:val="18"/>
                <w:szCs w:val="18"/>
                <w:lang w:bidi="ar-SA"/>
              </w:rPr>
              <w:t xml:space="preserve"> </w:t>
            </w:r>
            <w:r w:rsidRPr="001C4572">
              <w:rPr>
                <w:rFonts w:ascii="Arial" w:hAnsi="Arial" w:cs="Arial"/>
                <w:b/>
                <w:bCs/>
                <w:sz w:val="18"/>
                <w:szCs w:val="18"/>
                <w:lang w:bidi="ar-SA"/>
              </w:rPr>
              <w:t>по</w:t>
            </w:r>
            <w:r w:rsidRPr="001C4572">
              <w:rPr>
                <w:rFonts w:ascii="Arial Armenian" w:hAnsi="Arial Armenian" w:cs="Arial Armenian"/>
                <w:b/>
                <w:bCs/>
                <w:sz w:val="18"/>
                <w:szCs w:val="18"/>
                <w:lang w:bidi="ar-SA"/>
              </w:rPr>
              <w:t xml:space="preserve"> </w:t>
            </w:r>
            <w:r w:rsidRPr="001C4572">
              <w:rPr>
                <w:rFonts w:ascii="Arial" w:hAnsi="Arial" w:cs="Arial"/>
                <w:b/>
                <w:bCs/>
                <w:sz w:val="18"/>
                <w:szCs w:val="18"/>
                <w:lang w:bidi="ar-SA"/>
              </w:rPr>
              <w:t>электрическому</w:t>
            </w:r>
            <w:r w:rsidRPr="001C4572">
              <w:rPr>
                <w:rFonts w:ascii="Arial Armenian" w:hAnsi="Arial Armenian" w:cs="Arial Armenian"/>
                <w:b/>
                <w:bCs/>
                <w:sz w:val="18"/>
                <w:szCs w:val="18"/>
                <w:lang w:bidi="ar-SA"/>
              </w:rPr>
              <w:t xml:space="preserve"> </w:t>
            </w:r>
            <w:r w:rsidRPr="001C4572">
              <w:rPr>
                <w:rFonts w:ascii="Arial" w:hAnsi="Arial" w:cs="Arial"/>
                <w:b/>
                <w:bCs/>
                <w:sz w:val="18"/>
                <w:szCs w:val="18"/>
                <w:lang w:bidi="ar-SA"/>
              </w:rPr>
              <w:t>подогреву</w:t>
            </w:r>
            <w:r w:rsidRPr="001C4572">
              <w:rPr>
                <w:rFonts w:ascii="Arial Armenian" w:hAnsi="Arial Armenian" w:cs="Arial Armenian"/>
                <w:b/>
                <w:bCs/>
                <w:sz w:val="18"/>
                <w:szCs w:val="18"/>
                <w:lang w:bidi="ar-SA"/>
              </w:rPr>
              <w:t xml:space="preserve"> </w:t>
            </w:r>
            <w:r w:rsidRPr="001C4572">
              <w:rPr>
                <w:rFonts w:ascii="Arial" w:hAnsi="Arial" w:cs="Arial"/>
                <w:b/>
                <w:bCs/>
                <w:sz w:val="18"/>
                <w:szCs w:val="18"/>
                <w:lang w:bidi="ar-SA"/>
              </w:rPr>
              <w:t>воронок</w:t>
            </w:r>
          </w:p>
        </w:tc>
      </w:tr>
      <w:tr w:rsidR="001A15BC" w14:paraId="1F8C22DC"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185DDD5D"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23</w:t>
            </w:r>
          </w:p>
        </w:tc>
        <w:tc>
          <w:tcPr>
            <w:tcW w:w="4120" w:type="dxa"/>
            <w:tcBorders>
              <w:top w:val="nil"/>
              <w:left w:val="nil"/>
              <w:bottom w:val="single" w:sz="4" w:space="0" w:color="auto"/>
              <w:right w:val="single" w:sz="4" w:space="0" w:color="auto"/>
            </w:tcBorders>
            <w:shd w:val="clear" w:color="auto" w:fill="auto"/>
            <w:noWrap/>
          </w:tcPr>
          <w:p w14:paraId="6401F134" w14:textId="77777777" w:rsidR="001A15BC" w:rsidRDefault="001A15BC" w:rsidP="006711EE">
            <w:pPr>
              <w:rPr>
                <w:rFonts w:ascii="Arial Armenian" w:hAnsi="Arial Armenian" w:cs="Arial"/>
                <w:sz w:val="20"/>
                <w:szCs w:val="20"/>
              </w:rPr>
            </w:pPr>
            <w:r w:rsidRPr="0057564D">
              <w:rPr>
                <w:rFonts w:ascii="GHEA Grapalat" w:hAnsi="GHEA Grapalat"/>
              </w:rPr>
              <w:t>Проведение кабеля ВВГнг-3х2,5 мм 2 сечение</w:t>
            </w:r>
          </w:p>
        </w:tc>
        <w:tc>
          <w:tcPr>
            <w:tcW w:w="881" w:type="dxa"/>
            <w:tcBorders>
              <w:top w:val="nil"/>
              <w:left w:val="nil"/>
              <w:bottom w:val="single" w:sz="4" w:space="0" w:color="auto"/>
              <w:right w:val="single" w:sz="4" w:space="0" w:color="auto"/>
            </w:tcBorders>
            <w:shd w:val="clear" w:color="auto" w:fill="auto"/>
            <w:noWrap/>
            <w:vAlign w:val="bottom"/>
          </w:tcPr>
          <w:p w14:paraId="398F4F7A" w14:textId="77777777" w:rsidR="001A15BC" w:rsidRPr="007E2BEE" w:rsidRDefault="001A15BC" w:rsidP="006711EE">
            <w:pPr>
              <w:jc w:val="center"/>
              <w:rPr>
                <w:rFonts w:asciiTheme="minorHAnsi" w:hAnsiTheme="minorHAnsi" w:cs="Arial"/>
                <w:sz w:val="20"/>
                <w:szCs w:val="20"/>
              </w:rPr>
            </w:pPr>
            <w:r>
              <w:rPr>
                <w:rFonts w:asciiTheme="minorHAnsi" w:hAnsiTheme="minorHAnsi" w:cs="Arial"/>
                <w:sz w:val="20"/>
                <w:szCs w:val="20"/>
              </w:rPr>
              <w:t>м</w:t>
            </w:r>
          </w:p>
        </w:tc>
        <w:tc>
          <w:tcPr>
            <w:tcW w:w="1220" w:type="dxa"/>
            <w:tcBorders>
              <w:top w:val="nil"/>
              <w:left w:val="nil"/>
              <w:bottom w:val="single" w:sz="4" w:space="0" w:color="auto"/>
              <w:right w:val="single" w:sz="4" w:space="0" w:color="auto"/>
            </w:tcBorders>
            <w:shd w:val="clear" w:color="auto" w:fill="auto"/>
            <w:noWrap/>
            <w:vAlign w:val="bottom"/>
          </w:tcPr>
          <w:p w14:paraId="49E8D143"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550,00</w:t>
            </w:r>
          </w:p>
        </w:tc>
        <w:tc>
          <w:tcPr>
            <w:tcW w:w="1139" w:type="dxa"/>
            <w:tcBorders>
              <w:top w:val="nil"/>
              <w:left w:val="nil"/>
              <w:bottom w:val="single" w:sz="4" w:space="0" w:color="auto"/>
              <w:right w:val="single" w:sz="4" w:space="0" w:color="auto"/>
            </w:tcBorders>
            <w:shd w:val="clear" w:color="auto" w:fill="auto"/>
            <w:noWrap/>
            <w:vAlign w:val="bottom"/>
          </w:tcPr>
          <w:p w14:paraId="03B0DE4C"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334CACC0" w14:textId="77777777" w:rsidR="001A15BC" w:rsidRDefault="001A15BC" w:rsidP="006711EE">
            <w:pPr>
              <w:jc w:val="center"/>
              <w:rPr>
                <w:rFonts w:ascii="Arial Armenian" w:hAnsi="Arial Armenian" w:cs="Arial"/>
                <w:sz w:val="20"/>
                <w:szCs w:val="20"/>
              </w:rPr>
            </w:pPr>
          </w:p>
        </w:tc>
      </w:tr>
      <w:tr w:rsidR="001A15BC" w14:paraId="18628F7C"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5E2214FB"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24</w:t>
            </w:r>
          </w:p>
        </w:tc>
        <w:tc>
          <w:tcPr>
            <w:tcW w:w="4120" w:type="dxa"/>
            <w:tcBorders>
              <w:top w:val="nil"/>
              <w:left w:val="nil"/>
              <w:bottom w:val="single" w:sz="4" w:space="0" w:color="auto"/>
              <w:right w:val="single" w:sz="4" w:space="0" w:color="auto"/>
            </w:tcBorders>
            <w:shd w:val="clear" w:color="auto" w:fill="auto"/>
            <w:noWrap/>
          </w:tcPr>
          <w:p w14:paraId="5C8BD0D3" w14:textId="77777777" w:rsidR="001A15BC" w:rsidRDefault="001A15BC" w:rsidP="006711EE">
            <w:pPr>
              <w:rPr>
                <w:rFonts w:ascii="Arial Armenian" w:hAnsi="Arial Armenian" w:cs="Arial"/>
                <w:sz w:val="20"/>
                <w:szCs w:val="20"/>
              </w:rPr>
            </w:pPr>
            <w:r w:rsidRPr="0057564D">
              <w:rPr>
                <w:rFonts w:ascii="GHEA Grapalat" w:hAnsi="GHEA Grapalat"/>
              </w:rPr>
              <w:t>Монтаж жесткой трубы ПВХ 20 мм.</w:t>
            </w:r>
          </w:p>
        </w:tc>
        <w:tc>
          <w:tcPr>
            <w:tcW w:w="881" w:type="dxa"/>
            <w:tcBorders>
              <w:top w:val="nil"/>
              <w:left w:val="nil"/>
              <w:bottom w:val="single" w:sz="4" w:space="0" w:color="auto"/>
              <w:right w:val="single" w:sz="4" w:space="0" w:color="auto"/>
            </w:tcBorders>
            <w:shd w:val="clear" w:color="auto" w:fill="auto"/>
            <w:noWrap/>
            <w:vAlign w:val="bottom"/>
          </w:tcPr>
          <w:p w14:paraId="7AD72137" w14:textId="77777777" w:rsidR="001A15BC" w:rsidRPr="007E2BEE" w:rsidRDefault="001A15BC" w:rsidP="006711EE">
            <w:pPr>
              <w:jc w:val="center"/>
              <w:rPr>
                <w:rFonts w:asciiTheme="minorHAnsi" w:hAnsiTheme="minorHAnsi" w:cs="Arial"/>
                <w:sz w:val="20"/>
                <w:szCs w:val="20"/>
              </w:rPr>
            </w:pPr>
            <w:r>
              <w:rPr>
                <w:rFonts w:asciiTheme="minorHAnsi" w:hAnsiTheme="minorHAnsi" w:cs="Arial"/>
                <w:sz w:val="20"/>
                <w:szCs w:val="20"/>
              </w:rPr>
              <w:t>м</w:t>
            </w:r>
          </w:p>
        </w:tc>
        <w:tc>
          <w:tcPr>
            <w:tcW w:w="1220" w:type="dxa"/>
            <w:tcBorders>
              <w:top w:val="nil"/>
              <w:left w:val="nil"/>
              <w:bottom w:val="single" w:sz="4" w:space="0" w:color="auto"/>
              <w:right w:val="single" w:sz="4" w:space="0" w:color="auto"/>
            </w:tcBorders>
            <w:shd w:val="clear" w:color="auto" w:fill="auto"/>
            <w:noWrap/>
            <w:vAlign w:val="bottom"/>
          </w:tcPr>
          <w:p w14:paraId="2A2230C5"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500,00</w:t>
            </w:r>
          </w:p>
        </w:tc>
        <w:tc>
          <w:tcPr>
            <w:tcW w:w="1139" w:type="dxa"/>
            <w:tcBorders>
              <w:top w:val="nil"/>
              <w:left w:val="nil"/>
              <w:bottom w:val="single" w:sz="4" w:space="0" w:color="auto"/>
              <w:right w:val="single" w:sz="4" w:space="0" w:color="auto"/>
            </w:tcBorders>
            <w:shd w:val="clear" w:color="auto" w:fill="auto"/>
            <w:noWrap/>
            <w:vAlign w:val="bottom"/>
          </w:tcPr>
          <w:p w14:paraId="7CB5BDB8"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633C38F9" w14:textId="77777777" w:rsidR="001A15BC" w:rsidRDefault="001A15BC" w:rsidP="006711EE">
            <w:pPr>
              <w:jc w:val="center"/>
              <w:rPr>
                <w:rFonts w:ascii="Arial Armenian" w:hAnsi="Arial Armenian" w:cs="Arial"/>
                <w:sz w:val="20"/>
                <w:szCs w:val="20"/>
              </w:rPr>
            </w:pPr>
          </w:p>
        </w:tc>
      </w:tr>
      <w:tr w:rsidR="001A15BC" w14:paraId="1B479E00"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18275886"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25</w:t>
            </w:r>
          </w:p>
        </w:tc>
        <w:tc>
          <w:tcPr>
            <w:tcW w:w="4120" w:type="dxa"/>
            <w:tcBorders>
              <w:top w:val="nil"/>
              <w:left w:val="nil"/>
              <w:bottom w:val="single" w:sz="4" w:space="0" w:color="auto"/>
              <w:right w:val="single" w:sz="4" w:space="0" w:color="auto"/>
            </w:tcBorders>
            <w:shd w:val="clear" w:color="auto" w:fill="auto"/>
            <w:noWrap/>
          </w:tcPr>
          <w:p w14:paraId="387BC34E" w14:textId="77777777" w:rsidR="001A15BC" w:rsidRDefault="001A15BC" w:rsidP="006711EE">
            <w:pPr>
              <w:rPr>
                <w:rFonts w:ascii="Arial Armenian" w:hAnsi="Arial Armenian" w:cs="Arial"/>
                <w:sz w:val="20"/>
                <w:szCs w:val="20"/>
              </w:rPr>
            </w:pPr>
            <w:r w:rsidRPr="0057564D">
              <w:rPr>
                <w:rFonts w:ascii="GHEA Grapalat" w:hAnsi="GHEA Grapalat"/>
              </w:rPr>
              <w:t>Ящик для разветвления  PLEXO LEGRAND 092136</w:t>
            </w:r>
          </w:p>
        </w:tc>
        <w:tc>
          <w:tcPr>
            <w:tcW w:w="881" w:type="dxa"/>
            <w:tcBorders>
              <w:top w:val="nil"/>
              <w:left w:val="nil"/>
              <w:bottom w:val="single" w:sz="4" w:space="0" w:color="auto"/>
              <w:right w:val="single" w:sz="4" w:space="0" w:color="auto"/>
            </w:tcBorders>
            <w:shd w:val="clear" w:color="auto" w:fill="auto"/>
            <w:noWrap/>
            <w:vAlign w:val="bottom"/>
          </w:tcPr>
          <w:p w14:paraId="7F004AC5"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шт</w:t>
            </w:r>
            <w:proofErr w:type="spellEnd"/>
          </w:p>
        </w:tc>
        <w:tc>
          <w:tcPr>
            <w:tcW w:w="1220" w:type="dxa"/>
            <w:tcBorders>
              <w:top w:val="nil"/>
              <w:left w:val="nil"/>
              <w:bottom w:val="single" w:sz="4" w:space="0" w:color="auto"/>
              <w:right w:val="single" w:sz="4" w:space="0" w:color="auto"/>
            </w:tcBorders>
            <w:shd w:val="clear" w:color="auto" w:fill="auto"/>
            <w:noWrap/>
            <w:vAlign w:val="bottom"/>
          </w:tcPr>
          <w:p w14:paraId="494153B0" w14:textId="77777777" w:rsidR="001A15BC" w:rsidRPr="00157633" w:rsidRDefault="001A15BC" w:rsidP="006711EE">
            <w:pPr>
              <w:jc w:val="center"/>
              <w:rPr>
                <w:rFonts w:asciiTheme="minorHAnsi" w:hAnsiTheme="minorHAnsi" w:cs="Arial"/>
                <w:sz w:val="20"/>
                <w:szCs w:val="20"/>
              </w:rPr>
            </w:pPr>
            <w:r>
              <w:rPr>
                <w:rFonts w:asciiTheme="minorHAnsi" w:hAnsiTheme="minorHAnsi" w:cs="Arial"/>
                <w:sz w:val="20"/>
                <w:szCs w:val="20"/>
              </w:rPr>
              <w:t>25,00</w:t>
            </w:r>
          </w:p>
        </w:tc>
        <w:tc>
          <w:tcPr>
            <w:tcW w:w="1139" w:type="dxa"/>
            <w:tcBorders>
              <w:top w:val="nil"/>
              <w:left w:val="nil"/>
              <w:bottom w:val="single" w:sz="4" w:space="0" w:color="auto"/>
              <w:right w:val="single" w:sz="4" w:space="0" w:color="auto"/>
            </w:tcBorders>
            <w:shd w:val="clear" w:color="auto" w:fill="auto"/>
            <w:noWrap/>
            <w:vAlign w:val="bottom"/>
          </w:tcPr>
          <w:p w14:paraId="6A3464F8"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77127CB8" w14:textId="77777777" w:rsidR="001A15BC" w:rsidRDefault="001A15BC" w:rsidP="006711EE">
            <w:pPr>
              <w:jc w:val="center"/>
              <w:rPr>
                <w:rFonts w:ascii="Arial Armenian" w:hAnsi="Arial Armenian" w:cs="Arial"/>
                <w:sz w:val="20"/>
                <w:szCs w:val="20"/>
              </w:rPr>
            </w:pPr>
          </w:p>
        </w:tc>
      </w:tr>
      <w:tr w:rsidR="001A15BC" w14:paraId="066A88E7"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258522EB"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26</w:t>
            </w:r>
          </w:p>
        </w:tc>
        <w:tc>
          <w:tcPr>
            <w:tcW w:w="4120" w:type="dxa"/>
            <w:tcBorders>
              <w:top w:val="nil"/>
              <w:left w:val="nil"/>
              <w:bottom w:val="single" w:sz="4" w:space="0" w:color="auto"/>
              <w:right w:val="single" w:sz="4" w:space="0" w:color="auto"/>
            </w:tcBorders>
            <w:shd w:val="clear" w:color="auto" w:fill="auto"/>
            <w:noWrap/>
          </w:tcPr>
          <w:p w14:paraId="7F995EB2" w14:textId="77777777" w:rsidR="001A15BC" w:rsidRDefault="001A15BC" w:rsidP="006711EE">
            <w:pPr>
              <w:rPr>
                <w:rFonts w:ascii="Arial Armenian" w:hAnsi="Arial Armenian" w:cs="Arial"/>
                <w:sz w:val="20"/>
                <w:szCs w:val="20"/>
              </w:rPr>
            </w:pPr>
            <w:r w:rsidRPr="0057564D">
              <w:rPr>
                <w:rFonts w:ascii="GHEA Grapalat" w:hAnsi="GHEA Grapalat"/>
              </w:rPr>
              <w:t>Ящик для разветвления  PLEXO LEGRAND 092136</w:t>
            </w:r>
          </w:p>
        </w:tc>
        <w:tc>
          <w:tcPr>
            <w:tcW w:w="881" w:type="dxa"/>
            <w:tcBorders>
              <w:top w:val="nil"/>
              <w:left w:val="nil"/>
              <w:bottom w:val="single" w:sz="4" w:space="0" w:color="auto"/>
              <w:right w:val="single" w:sz="4" w:space="0" w:color="auto"/>
            </w:tcBorders>
            <w:shd w:val="clear" w:color="auto" w:fill="auto"/>
            <w:noWrap/>
            <w:vAlign w:val="bottom"/>
          </w:tcPr>
          <w:p w14:paraId="39D2BDE3" w14:textId="77777777" w:rsidR="001A15BC" w:rsidRPr="007E2BEE" w:rsidRDefault="001A15BC" w:rsidP="006711EE">
            <w:pPr>
              <w:jc w:val="center"/>
              <w:rPr>
                <w:rFonts w:asciiTheme="minorHAnsi" w:hAnsiTheme="minorHAnsi" w:cs="Arial"/>
                <w:sz w:val="20"/>
                <w:szCs w:val="20"/>
              </w:rPr>
            </w:pPr>
            <w:proofErr w:type="spellStart"/>
            <w:r>
              <w:rPr>
                <w:rFonts w:asciiTheme="minorHAnsi" w:hAnsiTheme="minorHAnsi" w:cs="Arial"/>
                <w:sz w:val="20"/>
                <w:szCs w:val="20"/>
              </w:rPr>
              <w:t>шт</w:t>
            </w:r>
            <w:proofErr w:type="spellEnd"/>
          </w:p>
        </w:tc>
        <w:tc>
          <w:tcPr>
            <w:tcW w:w="1220" w:type="dxa"/>
            <w:tcBorders>
              <w:top w:val="nil"/>
              <w:left w:val="nil"/>
              <w:bottom w:val="single" w:sz="4" w:space="0" w:color="auto"/>
              <w:right w:val="single" w:sz="4" w:space="0" w:color="auto"/>
            </w:tcBorders>
            <w:shd w:val="clear" w:color="auto" w:fill="auto"/>
            <w:noWrap/>
            <w:vAlign w:val="bottom"/>
          </w:tcPr>
          <w:p w14:paraId="64CB849B" w14:textId="77777777" w:rsidR="001A15BC" w:rsidRPr="007E2BEE" w:rsidRDefault="001A15BC" w:rsidP="006711EE">
            <w:pPr>
              <w:jc w:val="center"/>
              <w:rPr>
                <w:rFonts w:asciiTheme="minorHAnsi" w:hAnsiTheme="minorHAnsi" w:cs="Arial"/>
                <w:sz w:val="20"/>
                <w:szCs w:val="20"/>
              </w:rPr>
            </w:pPr>
            <w:r>
              <w:rPr>
                <w:rFonts w:asciiTheme="minorHAnsi" w:hAnsiTheme="minorHAnsi" w:cs="Arial"/>
                <w:sz w:val="20"/>
                <w:szCs w:val="20"/>
              </w:rPr>
              <w:t>25,00</w:t>
            </w:r>
          </w:p>
        </w:tc>
        <w:tc>
          <w:tcPr>
            <w:tcW w:w="1139" w:type="dxa"/>
            <w:tcBorders>
              <w:top w:val="nil"/>
              <w:left w:val="nil"/>
              <w:bottom w:val="single" w:sz="4" w:space="0" w:color="auto"/>
              <w:right w:val="single" w:sz="4" w:space="0" w:color="auto"/>
            </w:tcBorders>
            <w:shd w:val="clear" w:color="auto" w:fill="auto"/>
            <w:noWrap/>
            <w:vAlign w:val="bottom"/>
          </w:tcPr>
          <w:p w14:paraId="6EAB11A9"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33D17B0E" w14:textId="77777777" w:rsidR="001A15BC" w:rsidRDefault="001A15BC" w:rsidP="006711EE">
            <w:pPr>
              <w:jc w:val="center"/>
              <w:rPr>
                <w:rFonts w:ascii="Arial Armenian" w:hAnsi="Arial Armenian" w:cs="Arial"/>
                <w:sz w:val="20"/>
                <w:szCs w:val="20"/>
              </w:rPr>
            </w:pPr>
          </w:p>
        </w:tc>
      </w:tr>
      <w:tr w:rsidR="001A15BC" w14:paraId="45B3FC88"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4012BDF7" w14:textId="77777777" w:rsidR="001A15BC" w:rsidRDefault="001A15BC" w:rsidP="006711EE">
            <w:pPr>
              <w:jc w:val="center"/>
              <w:rPr>
                <w:rFonts w:ascii="Arial Armenian" w:hAnsi="Arial Armenian" w:cs="Arial"/>
                <w:sz w:val="20"/>
                <w:szCs w:val="20"/>
              </w:rPr>
            </w:pPr>
          </w:p>
        </w:tc>
        <w:tc>
          <w:tcPr>
            <w:tcW w:w="4120" w:type="dxa"/>
            <w:tcBorders>
              <w:top w:val="nil"/>
              <w:left w:val="nil"/>
              <w:bottom w:val="single" w:sz="4" w:space="0" w:color="auto"/>
              <w:right w:val="single" w:sz="4" w:space="0" w:color="auto"/>
            </w:tcBorders>
            <w:shd w:val="clear" w:color="auto" w:fill="auto"/>
            <w:noWrap/>
          </w:tcPr>
          <w:p w14:paraId="2A0E817A" w14:textId="77777777" w:rsidR="001A15BC" w:rsidRPr="0030660D" w:rsidRDefault="001A15BC" w:rsidP="006711EE">
            <w:pPr>
              <w:rPr>
                <w:rFonts w:asciiTheme="minorHAnsi" w:hAnsiTheme="minorHAnsi" w:cs="Arial"/>
                <w:sz w:val="20"/>
                <w:szCs w:val="20"/>
              </w:rPr>
            </w:pPr>
          </w:p>
        </w:tc>
        <w:tc>
          <w:tcPr>
            <w:tcW w:w="881" w:type="dxa"/>
            <w:tcBorders>
              <w:top w:val="nil"/>
              <w:left w:val="nil"/>
              <w:bottom w:val="single" w:sz="4" w:space="0" w:color="auto"/>
              <w:right w:val="single" w:sz="4" w:space="0" w:color="auto"/>
            </w:tcBorders>
            <w:shd w:val="clear" w:color="auto" w:fill="auto"/>
            <w:noWrap/>
            <w:vAlign w:val="bottom"/>
          </w:tcPr>
          <w:p w14:paraId="0989E982" w14:textId="77777777" w:rsidR="001A15BC" w:rsidRPr="0030660D" w:rsidRDefault="001A15BC" w:rsidP="006711EE">
            <w:pPr>
              <w:jc w:val="center"/>
              <w:rPr>
                <w:rFonts w:asciiTheme="minorHAnsi" w:hAnsiTheme="minorHAnsi" w:cs="Arial"/>
                <w:sz w:val="20"/>
                <w:szCs w:val="20"/>
              </w:rPr>
            </w:pPr>
            <w:r>
              <w:rPr>
                <w:rFonts w:asciiTheme="minorHAnsi" w:hAnsiTheme="minorHAnsi" w:cs="Arial"/>
                <w:sz w:val="20"/>
                <w:szCs w:val="20"/>
              </w:rPr>
              <w:t>1.34%</w:t>
            </w:r>
          </w:p>
        </w:tc>
        <w:tc>
          <w:tcPr>
            <w:tcW w:w="1220" w:type="dxa"/>
            <w:tcBorders>
              <w:top w:val="nil"/>
              <w:left w:val="nil"/>
              <w:bottom w:val="single" w:sz="4" w:space="0" w:color="auto"/>
              <w:right w:val="single" w:sz="4" w:space="0" w:color="auto"/>
            </w:tcBorders>
            <w:shd w:val="clear" w:color="auto" w:fill="auto"/>
            <w:noWrap/>
            <w:vAlign w:val="bottom"/>
          </w:tcPr>
          <w:p w14:paraId="0ACFDEF2" w14:textId="77777777" w:rsidR="001A15BC" w:rsidRDefault="001A15BC" w:rsidP="006711EE">
            <w:pPr>
              <w:jc w:val="center"/>
              <w:rPr>
                <w:rFonts w:ascii="Arial Armenian" w:hAnsi="Arial Armenian" w:cs="Arial"/>
                <w:sz w:val="20"/>
                <w:szCs w:val="20"/>
              </w:rPr>
            </w:pPr>
          </w:p>
        </w:tc>
        <w:tc>
          <w:tcPr>
            <w:tcW w:w="1139" w:type="dxa"/>
            <w:tcBorders>
              <w:top w:val="nil"/>
              <w:left w:val="nil"/>
              <w:bottom w:val="single" w:sz="4" w:space="0" w:color="auto"/>
              <w:right w:val="single" w:sz="4" w:space="0" w:color="auto"/>
            </w:tcBorders>
            <w:shd w:val="clear" w:color="auto" w:fill="auto"/>
            <w:noWrap/>
            <w:vAlign w:val="bottom"/>
          </w:tcPr>
          <w:p w14:paraId="63A89EA9"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56DBB4CD" w14:textId="77777777" w:rsidR="001A15BC" w:rsidRDefault="001A15BC" w:rsidP="006711EE">
            <w:pPr>
              <w:jc w:val="center"/>
              <w:rPr>
                <w:rFonts w:ascii="Arial Armenian" w:hAnsi="Arial Armenian" w:cs="Arial"/>
                <w:sz w:val="20"/>
                <w:szCs w:val="20"/>
              </w:rPr>
            </w:pPr>
          </w:p>
        </w:tc>
      </w:tr>
      <w:tr w:rsidR="001A15BC" w14:paraId="68CB2295"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24EBC201" w14:textId="77777777" w:rsidR="001A15BC" w:rsidRDefault="001A15BC" w:rsidP="006711EE">
            <w:pPr>
              <w:jc w:val="center"/>
              <w:rPr>
                <w:rFonts w:ascii="Arial Armenian" w:hAnsi="Arial Armenian" w:cs="Arial"/>
                <w:sz w:val="20"/>
                <w:szCs w:val="20"/>
              </w:rPr>
            </w:pPr>
          </w:p>
        </w:tc>
        <w:tc>
          <w:tcPr>
            <w:tcW w:w="4120" w:type="dxa"/>
            <w:tcBorders>
              <w:top w:val="nil"/>
              <w:left w:val="nil"/>
              <w:bottom w:val="single" w:sz="4" w:space="0" w:color="auto"/>
              <w:right w:val="single" w:sz="4" w:space="0" w:color="auto"/>
            </w:tcBorders>
            <w:shd w:val="clear" w:color="auto" w:fill="auto"/>
            <w:noWrap/>
          </w:tcPr>
          <w:p w14:paraId="037E569E" w14:textId="77777777" w:rsidR="001A15BC" w:rsidRDefault="001A15BC" w:rsidP="006711EE">
            <w:pPr>
              <w:rPr>
                <w:rFonts w:ascii="Arial Armenian" w:hAnsi="Arial Armenian" w:cs="Arial"/>
                <w:sz w:val="20"/>
                <w:szCs w:val="20"/>
              </w:rPr>
            </w:pPr>
          </w:p>
        </w:tc>
        <w:tc>
          <w:tcPr>
            <w:tcW w:w="881" w:type="dxa"/>
            <w:tcBorders>
              <w:top w:val="nil"/>
              <w:left w:val="nil"/>
              <w:bottom w:val="single" w:sz="4" w:space="0" w:color="auto"/>
              <w:right w:val="single" w:sz="4" w:space="0" w:color="auto"/>
            </w:tcBorders>
            <w:shd w:val="clear" w:color="auto" w:fill="auto"/>
            <w:noWrap/>
            <w:vAlign w:val="bottom"/>
          </w:tcPr>
          <w:p w14:paraId="20CD8BFF" w14:textId="77777777" w:rsidR="001A15BC" w:rsidRDefault="001A15BC" w:rsidP="006711EE">
            <w:pPr>
              <w:jc w:val="center"/>
              <w:rPr>
                <w:rFonts w:ascii="Arial Armenian" w:hAnsi="Arial Armenian" w:cs="Arial"/>
                <w:sz w:val="20"/>
                <w:szCs w:val="20"/>
              </w:rPr>
            </w:pPr>
          </w:p>
        </w:tc>
        <w:tc>
          <w:tcPr>
            <w:tcW w:w="1220" w:type="dxa"/>
            <w:tcBorders>
              <w:top w:val="nil"/>
              <w:left w:val="nil"/>
              <w:bottom w:val="single" w:sz="4" w:space="0" w:color="auto"/>
              <w:right w:val="single" w:sz="4" w:space="0" w:color="auto"/>
            </w:tcBorders>
            <w:shd w:val="clear" w:color="auto" w:fill="auto"/>
            <w:noWrap/>
            <w:vAlign w:val="bottom"/>
          </w:tcPr>
          <w:p w14:paraId="088069A4" w14:textId="77777777" w:rsidR="001A15BC" w:rsidRDefault="001A15BC" w:rsidP="006711EE">
            <w:pPr>
              <w:jc w:val="center"/>
              <w:rPr>
                <w:rFonts w:ascii="Arial Armenian" w:hAnsi="Arial Armenian" w:cs="Arial"/>
                <w:sz w:val="20"/>
                <w:szCs w:val="20"/>
              </w:rPr>
            </w:pPr>
          </w:p>
        </w:tc>
        <w:tc>
          <w:tcPr>
            <w:tcW w:w="1139" w:type="dxa"/>
            <w:tcBorders>
              <w:top w:val="nil"/>
              <w:left w:val="nil"/>
              <w:bottom w:val="single" w:sz="4" w:space="0" w:color="auto"/>
              <w:right w:val="single" w:sz="4" w:space="0" w:color="auto"/>
            </w:tcBorders>
            <w:shd w:val="clear" w:color="auto" w:fill="auto"/>
            <w:noWrap/>
            <w:vAlign w:val="bottom"/>
          </w:tcPr>
          <w:p w14:paraId="41616E4D"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51D162E1" w14:textId="77777777" w:rsidR="001A15BC" w:rsidRDefault="001A15BC" w:rsidP="006711EE">
            <w:pPr>
              <w:jc w:val="center"/>
              <w:rPr>
                <w:rFonts w:ascii="Arial Armenian" w:hAnsi="Arial Armenian" w:cs="Arial"/>
                <w:sz w:val="20"/>
                <w:szCs w:val="20"/>
              </w:rPr>
            </w:pPr>
          </w:p>
        </w:tc>
      </w:tr>
      <w:tr w:rsidR="001A15BC" w14:paraId="61FDA789" w14:textId="77777777" w:rsidTr="006711EE">
        <w:trPr>
          <w:trHeight w:val="390"/>
        </w:trPr>
        <w:tc>
          <w:tcPr>
            <w:tcW w:w="475" w:type="dxa"/>
            <w:tcBorders>
              <w:top w:val="nil"/>
              <w:left w:val="single" w:sz="4" w:space="0" w:color="auto"/>
              <w:bottom w:val="single" w:sz="4" w:space="0" w:color="auto"/>
              <w:right w:val="single" w:sz="4" w:space="0" w:color="auto"/>
            </w:tcBorders>
            <w:shd w:val="clear" w:color="auto" w:fill="auto"/>
            <w:noWrap/>
            <w:vAlign w:val="bottom"/>
          </w:tcPr>
          <w:p w14:paraId="53FAADF5" w14:textId="77777777" w:rsidR="001A15BC" w:rsidRDefault="001A15BC" w:rsidP="006711EE">
            <w:pPr>
              <w:jc w:val="center"/>
              <w:rPr>
                <w:rFonts w:ascii="Arial Armenian" w:hAnsi="Arial Armenian" w:cs="Arial"/>
                <w:sz w:val="20"/>
                <w:szCs w:val="20"/>
              </w:rPr>
            </w:pPr>
          </w:p>
        </w:tc>
        <w:tc>
          <w:tcPr>
            <w:tcW w:w="4120" w:type="dxa"/>
            <w:tcBorders>
              <w:top w:val="nil"/>
              <w:left w:val="nil"/>
              <w:bottom w:val="single" w:sz="4" w:space="0" w:color="auto"/>
              <w:right w:val="single" w:sz="4" w:space="0" w:color="auto"/>
            </w:tcBorders>
            <w:shd w:val="clear" w:color="auto" w:fill="auto"/>
            <w:noWrap/>
          </w:tcPr>
          <w:p w14:paraId="52F06532" w14:textId="77777777" w:rsidR="001A15BC" w:rsidRDefault="001A15BC" w:rsidP="006711EE">
            <w:pPr>
              <w:rPr>
                <w:rFonts w:ascii="Arial Armenian" w:hAnsi="Arial Armenian" w:cs="Arial"/>
                <w:sz w:val="20"/>
                <w:szCs w:val="20"/>
              </w:rPr>
            </w:pPr>
          </w:p>
        </w:tc>
        <w:tc>
          <w:tcPr>
            <w:tcW w:w="881" w:type="dxa"/>
            <w:tcBorders>
              <w:top w:val="nil"/>
              <w:left w:val="nil"/>
              <w:bottom w:val="single" w:sz="4" w:space="0" w:color="auto"/>
              <w:right w:val="single" w:sz="4" w:space="0" w:color="auto"/>
            </w:tcBorders>
            <w:shd w:val="clear" w:color="auto" w:fill="auto"/>
            <w:noWrap/>
            <w:vAlign w:val="bottom"/>
          </w:tcPr>
          <w:p w14:paraId="6B671D28" w14:textId="77777777" w:rsidR="001A15BC" w:rsidRDefault="001A15BC" w:rsidP="006711EE">
            <w:pPr>
              <w:jc w:val="center"/>
              <w:rPr>
                <w:rFonts w:ascii="Arial Armenian" w:hAnsi="Arial Armenian" w:cs="Arial"/>
                <w:sz w:val="20"/>
                <w:szCs w:val="20"/>
              </w:rPr>
            </w:pPr>
          </w:p>
        </w:tc>
        <w:tc>
          <w:tcPr>
            <w:tcW w:w="1220" w:type="dxa"/>
            <w:tcBorders>
              <w:top w:val="nil"/>
              <w:left w:val="nil"/>
              <w:bottom w:val="single" w:sz="4" w:space="0" w:color="auto"/>
              <w:right w:val="single" w:sz="4" w:space="0" w:color="auto"/>
            </w:tcBorders>
            <w:shd w:val="clear" w:color="auto" w:fill="auto"/>
            <w:noWrap/>
            <w:vAlign w:val="bottom"/>
          </w:tcPr>
          <w:p w14:paraId="6DD67A3E" w14:textId="77777777" w:rsidR="001A15BC" w:rsidRDefault="001A15BC" w:rsidP="006711EE">
            <w:pPr>
              <w:jc w:val="center"/>
              <w:rPr>
                <w:rFonts w:ascii="Arial Armenian" w:hAnsi="Arial Armenian" w:cs="Arial"/>
                <w:sz w:val="20"/>
                <w:szCs w:val="20"/>
              </w:rPr>
            </w:pPr>
          </w:p>
        </w:tc>
        <w:tc>
          <w:tcPr>
            <w:tcW w:w="1139" w:type="dxa"/>
            <w:tcBorders>
              <w:top w:val="nil"/>
              <w:left w:val="nil"/>
              <w:bottom w:val="single" w:sz="4" w:space="0" w:color="auto"/>
              <w:right w:val="single" w:sz="4" w:space="0" w:color="auto"/>
            </w:tcBorders>
            <w:shd w:val="clear" w:color="auto" w:fill="auto"/>
            <w:noWrap/>
            <w:vAlign w:val="bottom"/>
          </w:tcPr>
          <w:p w14:paraId="581CA052" w14:textId="77777777" w:rsidR="001A15BC" w:rsidRDefault="001A15BC" w:rsidP="006711EE">
            <w:pPr>
              <w:rPr>
                <w:rFonts w:ascii="Arial Armenian" w:hAnsi="Arial Armenian" w:cs="Arial"/>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5D3F571C" w14:textId="77777777" w:rsidR="001A15BC" w:rsidRDefault="001A15BC" w:rsidP="006711EE">
            <w:pPr>
              <w:jc w:val="center"/>
              <w:rPr>
                <w:rFonts w:ascii="Arial Armenian" w:hAnsi="Arial Armenian" w:cs="Arial"/>
                <w:sz w:val="20"/>
                <w:szCs w:val="20"/>
              </w:rPr>
            </w:pPr>
          </w:p>
        </w:tc>
      </w:tr>
      <w:tr w:rsidR="001A15BC" w14:paraId="3436881D" w14:textId="77777777" w:rsidTr="006711EE">
        <w:trPr>
          <w:trHeight w:val="405"/>
        </w:trPr>
        <w:tc>
          <w:tcPr>
            <w:tcW w:w="475" w:type="dxa"/>
            <w:tcBorders>
              <w:top w:val="nil"/>
              <w:left w:val="single" w:sz="4" w:space="0" w:color="auto"/>
              <w:bottom w:val="nil"/>
              <w:right w:val="single" w:sz="4" w:space="0" w:color="auto"/>
            </w:tcBorders>
            <w:shd w:val="clear" w:color="auto" w:fill="auto"/>
            <w:noWrap/>
            <w:vAlign w:val="bottom"/>
            <w:hideMark/>
          </w:tcPr>
          <w:p w14:paraId="5B110EDB" w14:textId="77777777" w:rsidR="001A15BC" w:rsidRDefault="001A15BC" w:rsidP="006711EE">
            <w:pPr>
              <w:jc w:val="center"/>
              <w:rPr>
                <w:rFonts w:ascii="Arial Armenian" w:hAnsi="Arial Armenian" w:cs="Arial"/>
                <w:b/>
                <w:bCs/>
                <w:sz w:val="20"/>
                <w:szCs w:val="20"/>
              </w:rPr>
            </w:pPr>
            <w:r>
              <w:rPr>
                <w:rFonts w:ascii="Arial Armenian" w:hAnsi="Arial Armenian" w:cs="Arial"/>
                <w:b/>
                <w:bCs/>
                <w:sz w:val="20"/>
                <w:szCs w:val="20"/>
              </w:rPr>
              <w:t> </w:t>
            </w:r>
          </w:p>
        </w:tc>
        <w:tc>
          <w:tcPr>
            <w:tcW w:w="4120" w:type="dxa"/>
            <w:tcBorders>
              <w:top w:val="nil"/>
              <w:left w:val="nil"/>
              <w:bottom w:val="nil"/>
              <w:right w:val="single" w:sz="4" w:space="0" w:color="auto"/>
            </w:tcBorders>
            <w:shd w:val="clear" w:color="auto" w:fill="auto"/>
            <w:noWrap/>
            <w:vAlign w:val="center"/>
          </w:tcPr>
          <w:p w14:paraId="3873CA77" w14:textId="77777777" w:rsidR="001A15BC" w:rsidRDefault="001A15BC" w:rsidP="006711EE">
            <w:pPr>
              <w:rPr>
                <w:rFonts w:ascii="Arial Armenian" w:hAnsi="Arial Armenian" w:cs="Arial"/>
                <w:b/>
                <w:bCs/>
                <w:sz w:val="20"/>
                <w:szCs w:val="20"/>
              </w:rPr>
            </w:pPr>
          </w:p>
        </w:tc>
        <w:tc>
          <w:tcPr>
            <w:tcW w:w="881" w:type="dxa"/>
            <w:tcBorders>
              <w:top w:val="nil"/>
              <w:left w:val="nil"/>
              <w:bottom w:val="nil"/>
              <w:right w:val="single" w:sz="4" w:space="0" w:color="auto"/>
            </w:tcBorders>
            <w:shd w:val="clear" w:color="auto" w:fill="auto"/>
            <w:noWrap/>
            <w:vAlign w:val="bottom"/>
          </w:tcPr>
          <w:p w14:paraId="4D2B0814" w14:textId="77777777" w:rsidR="001A15BC" w:rsidRDefault="001A15BC" w:rsidP="006711EE">
            <w:pPr>
              <w:jc w:val="center"/>
              <w:rPr>
                <w:rFonts w:ascii="Arial Armenian" w:hAnsi="Arial Armenian" w:cs="Arial"/>
                <w:b/>
                <w:bCs/>
                <w:sz w:val="20"/>
                <w:szCs w:val="20"/>
              </w:rPr>
            </w:pPr>
          </w:p>
        </w:tc>
        <w:tc>
          <w:tcPr>
            <w:tcW w:w="1220" w:type="dxa"/>
            <w:tcBorders>
              <w:top w:val="nil"/>
              <w:left w:val="nil"/>
              <w:bottom w:val="nil"/>
              <w:right w:val="single" w:sz="4" w:space="0" w:color="auto"/>
            </w:tcBorders>
            <w:shd w:val="clear" w:color="auto" w:fill="auto"/>
            <w:noWrap/>
            <w:vAlign w:val="bottom"/>
          </w:tcPr>
          <w:p w14:paraId="06E1C0BC" w14:textId="77777777" w:rsidR="001A15BC" w:rsidRDefault="001A15BC" w:rsidP="006711EE">
            <w:pPr>
              <w:jc w:val="center"/>
              <w:rPr>
                <w:rFonts w:ascii="Arial Armenian" w:hAnsi="Arial Armenian" w:cs="Arial"/>
                <w:b/>
                <w:bCs/>
                <w:sz w:val="20"/>
                <w:szCs w:val="20"/>
              </w:rPr>
            </w:pPr>
          </w:p>
        </w:tc>
        <w:tc>
          <w:tcPr>
            <w:tcW w:w="1139" w:type="dxa"/>
            <w:tcBorders>
              <w:top w:val="nil"/>
              <w:left w:val="nil"/>
              <w:bottom w:val="nil"/>
              <w:right w:val="single" w:sz="4" w:space="0" w:color="auto"/>
            </w:tcBorders>
            <w:shd w:val="clear" w:color="auto" w:fill="auto"/>
            <w:noWrap/>
            <w:vAlign w:val="bottom"/>
          </w:tcPr>
          <w:p w14:paraId="1DAB9B21" w14:textId="77777777" w:rsidR="001A15BC" w:rsidRDefault="001A15BC" w:rsidP="006711EE">
            <w:pPr>
              <w:rPr>
                <w:rFonts w:ascii="Arial Armenian" w:hAnsi="Arial Armenian" w:cs="Arial"/>
                <w:b/>
                <w:bCs/>
                <w:sz w:val="20"/>
                <w:szCs w:val="20"/>
              </w:rPr>
            </w:pPr>
          </w:p>
        </w:tc>
        <w:tc>
          <w:tcPr>
            <w:tcW w:w="1459" w:type="dxa"/>
            <w:tcBorders>
              <w:top w:val="nil"/>
              <w:left w:val="nil"/>
              <w:bottom w:val="nil"/>
              <w:right w:val="single" w:sz="4" w:space="0" w:color="auto"/>
            </w:tcBorders>
            <w:shd w:val="clear" w:color="auto" w:fill="auto"/>
            <w:noWrap/>
            <w:vAlign w:val="center"/>
          </w:tcPr>
          <w:p w14:paraId="5B6B089E" w14:textId="77777777" w:rsidR="001A15BC" w:rsidRDefault="001A15BC" w:rsidP="006711EE">
            <w:pPr>
              <w:jc w:val="center"/>
              <w:rPr>
                <w:rFonts w:ascii="Arial Armenian" w:hAnsi="Arial Armenian" w:cs="Arial"/>
                <w:sz w:val="20"/>
                <w:szCs w:val="20"/>
              </w:rPr>
            </w:pPr>
          </w:p>
        </w:tc>
      </w:tr>
      <w:tr w:rsidR="001A15BC" w14:paraId="2A95229F" w14:textId="77777777" w:rsidTr="006711EE">
        <w:trPr>
          <w:trHeight w:val="405"/>
        </w:trPr>
        <w:tc>
          <w:tcPr>
            <w:tcW w:w="475" w:type="dxa"/>
            <w:tcBorders>
              <w:top w:val="nil"/>
              <w:left w:val="single" w:sz="4" w:space="0" w:color="auto"/>
              <w:bottom w:val="single" w:sz="4" w:space="0" w:color="auto"/>
              <w:right w:val="single" w:sz="4" w:space="0" w:color="auto"/>
            </w:tcBorders>
            <w:shd w:val="clear" w:color="auto" w:fill="auto"/>
            <w:noWrap/>
            <w:vAlign w:val="bottom"/>
          </w:tcPr>
          <w:p w14:paraId="2B109DE6" w14:textId="77777777" w:rsidR="001A15BC" w:rsidRDefault="001A15BC" w:rsidP="006711EE">
            <w:pPr>
              <w:jc w:val="center"/>
              <w:rPr>
                <w:rFonts w:ascii="Arial Armenian" w:hAnsi="Arial Armenian" w:cs="Arial"/>
                <w:b/>
                <w:bCs/>
                <w:sz w:val="20"/>
                <w:szCs w:val="20"/>
              </w:rPr>
            </w:pPr>
          </w:p>
        </w:tc>
        <w:tc>
          <w:tcPr>
            <w:tcW w:w="4120" w:type="dxa"/>
            <w:tcBorders>
              <w:top w:val="nil"/>
              <w:left w:val="nil"/>
              <w:bottom w:val="single" w:sz="4" w:space="0" w:color="auto"/>
              <w:right w:val="single" w:sz="4" w:space="0" w:color="auto"/>
            </w:tcBorders>
            <w:shd w:val="clear" w:color="auto" w:fill="auto"/>
            <w:noWrap/>
            <w:vAlign w:val="center"/>
          </w:tcPr>
          <w:p w14:paraId="37864078" w14:textId="77777777" w:rsidR="001A15BC" w:rsidRDefault="001A15BC" w:rsidP="006711EE">
            <w:pPr>
              <w:rPr>
                <w:rFonts w:ascii="Arial Armenian" w:hAnsi="Arial Armenian" w:cs="Arial"/>
                <w:b/>
                <w:bCs/>
                <w:sz w:val="20"/>
                <w:szCs w:val="20"/>
              </w:rPr>
            </w:pPr>
          </w:p>
        </w:tc>
        <w:tc>
          <w:tcPr>
            <w:tcW w:w="881" w:type="dxa"/>
            <w:tcBorders>
              <w:top w:val="nil"/>
              <w:left w:val="nil"/>
              <w:bottom w:val="single" w:sz="4" w:space="0" w:color="auto"/>
              <w:right w:val="single" w:sz="4" w:space="0" w:color="auto"/>
            </w:tcBorders>
            <w:shd w:val="clear" w:color="auto" w:fill="auto"/>
            <w:noWrap/>
            <w:vAlign w:val="bottom"/>
          </w:tcPr>
          <w:p w14:paraId="3464131C" w14:textId="77777777" w:rsidR="001A15BC" w:rsidRDefault="001A15BC" w:rsidP="006711EE">
            <w:pPr>
              <w:jc w:val="center"/>
              <w:rPr>
                <w:rFonts w:ascii="Arial Armenian" w:hAnsi="Arial Armenian" w:cs="Arial"/>
                <w:b/>
                <w:bCs/>
                <w:sz w:val="20"/>
                <w:szCs w:val="20"/>
              </w:rPr>
            </w:pPr>
          </w:p>
        </w:tc>
        <w:tc>
          <w:tcPr>
            <w:tcW w:w="1220" w:type="dxa"/>
            <w:tcBorders>
              <w:top w:val="nil"/>
              <w:left w:val="nil"/>
              <w:bottom w:val="single" w:sz="4" w:space="0" w:color="auto"/>
              <w:right w:val="single" w:sz="4" w:space="0" w:color="auto"/>
            </w:tcBorders>
            <w:shd w:val="clear" w:color="auto" w:fill="auto"/>
            <w:noWrap/>
            <w:vAlign w:val="bottom"/>
          </w:tcPr>
          <w:p w14:paraId="7E3DF900" w14:textId="77777777" w:rsidR="001A15BC" w:rsidRDefault="001A15BC" w:rsidP="006711EE">
            <w:pPr>
              <w:jc w:val="center"/>
              <w:rPr>
                <w:rFonts w:ascii="Arial Armenian" w:hAnsi="Arial Armenian" w:cs="Arial"/>
                <w:b/>
                <w:bCs/>
                <w:sz w:val="20"/>
                <w:szCs w:val="20"/>
              </w:rPr>
            </w:pPr>
          </w:p>
        </w:tc>
        <w:tc>
          <w:tcPr>
            <w:tcW w:w="1139" w:type="dxa"/>
            <w:tcBorders>
              <w:top w:val="nil"/>
              <w:left w:val="nil"/>
              <w:bottom w:val="single" w:sz="4" w:space="0" w:color="auto"/>
              <w:right w:val="single" w:sz="4" w:space="0" w:color="auto"/>
            </w:tcBorders>
            <w:shd w:val="clear" w:color="auto" w:fill="auto"/>
            <w:noWrap/>
            <w:vAlign w:val="bottom"/>
          </w:tcPr>
          <w:p w14:paraId="2A86816B" w14:textId="77777777" w:rsidR="001A15BC" w:rsidRDefault="001A15BC" w:rsidP="006711EE">
            <w:pPr>
              <w:rPr>
                <w:rFonts w:ascii="Arial Armenian" w:hAnsi="Arial Armenian" w:cs="Arial"/>
                <w:b/>
                <w:bCs/>
                <w:sz w:val="20"/>
                <w:szCs w:val="20"/>
              </w:rPr>
            </w:pPr>
          </w:p>
        </w:tc>
        <w:tc>
          <w:tcPr>
            <w:tcW w:w="1459" w:type="dxa"/>
            <w:tcBorders>
              <w:top w:val="nil"/>
              <w:left w:val="nil"/>
              <w:bottom w:val="single" w:sz="4" w:space="0" w:color="auto"/>
              <w:right w:val="single" w:sz="4" w:space="0" w:color="auto"/>
            </w:tcBorders>
            <w:shd w:val="clear" w:color="auto" w:fill="auto"/>
            <w:noWrap/>
            <w:vAlign w:val="center"/>
          </w:tcPr>
          <w:p w14:paraId="051FA8A3" w14:textId="77777777" w:rsidR="001A15BC" w:rsidRDefault="001A15BC" w:rsidP="006711EE">
            <w:pPr>
              <w:jc w:val="center"/>
              <w:rPr>
                <w:rFonts w:ascii="Arial Armenian" w:hAnsi="Arial Armenian" w:cs="Arial"/>
                <w:sz w:val="20"/>
                <w:szCs w:val="20"/>
              </w:rPr>
            </w:pPr>
          </w:p>
        </w:tc>
      </w:tr>
    </w:tbl>
    <w:p w14:paraId="365E0A73" w14:textId="56E1BBEB" w:rsidR="001A15BC" w:rsidRDefault="001A15BC" w:rsidP="001A15BC">
      <w:pPr>
        <w:widowControl w:val="0"/>
        <w:spacing w:after="160" w:line="360" w:lineRule="auto"/>
        <w:ind w:firstLine="567"/>
        <w:rPr>
          <w:rFonts w:ascii="GHEA Grapalat" w:hAnsi="GHEA Grapalat"/>
        </w:rPr>
      </w:pPr>
      <w:r w:rsidRPr="001C4572">
        <w:rPr>
          <w:rFonts w:ascii="GHEA Grapalat" w:hAnsi="GHEA Grapalat"/>
        </w:rPr>
        <w:t xml:space="preserve">* Подрядчик выполняет работы по адресу </w:t>
      </w:r>
      <w:r>
        <w:rPr>
          <w:rFonts w:ascii="GHEA Grapalat" w:hAnsi="GHEA Grapalat"/>
        </w:rPr>
        <w:t>город Ереван, Туманян 54</w:t>
      </w:r>
      <w:r w:rsidRPr="001C4572">
        <w:rPr>
          <w:rFonts w:ascii="GHEA Grapalat" w:hAnsi="GHEA Grapalat"/>
        </w:rPr>
        <w:t>.</w:t>
      </w:r>
    </w:p>
    <w:p w14:paraId="34EA8728" w14:textId="77777777" w:rsidR="00014FF6" w:rsidRPr="00014FF6" w:rsidRDefault="00014FF6" w:rsidP="0001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GHEA Grapalat" w:hAnsi="GHEA Grapalat"/>
          <w:b/>
          <w:bCs/>
        </w:rPr>
      </w:pPr>
      <w:r w:rsidRPr="00014FF6">
        <w:rPr>
          <w:rFonts w:ascii="GHEA Grapalat" w:hAnsi="GHEA Grapalat"/>
          <w:b/>
          <w:bCs/>
        </w:rPr>
        <w:t xml:space="preserve">* В соответствии со статьей 9, частью 2, пунктом г/ Закона «О градостроительстве», предусмотренным Законом Республики Армения «О закупках», в течение всего времени выполнения строительных работ, приобретенных заказчиком, подрядчик должен оборудовать территория строительного объекта с камерами, которые должны вести круглосуточную видеосъемку всей строительной площадки, включая все виды строящихся </w:t>
      </w:r>
      <w:r w:rsidRPr="00014FF6">
        <w:rPr>
          <w:rFonts w:ascii="GHEA Grapalat" w:hAnsi="GHEA Grapalat"/>
          <w:b/>
          <w:bCs/>
        </w:rPr>
        <w:lastRenderedPageBreak/>
        <w:t>зданий, причем доступ к этим камерам должен быть обеспечен как Заказчику, так и пользователям, указанным Клиент.</w:t>
      </w:r>
    </w:p>
    <w:p w14:paraId="712C1F2E" w14:textId="77777777" w:rsidR="00141298" w:rsidRPr="00141298" w:rsidRDefault="00141298" w:rsidP="00141298">
      <w:pPr>
        <w:pStyle w:val="HTML"/>
        <w:shd w:val="clear" w:color="auto" w:fill="F8F9FA"/>
        <w:spacing w:line="540" w:lineRule="atLeast"/>
        <w:jc w:val="both"/>
        <w:rPr>
          <w:rFonts w:ascii="GHEA Grapalat" w:hAnsi="GHEA Grapalat" w:cs="Times New Roman"/>
          <w:b/>
          <w:bCs/>
          <w:sz w:val="24"/>
          <w:szCs w:val="24"/>
          <w:lang w:val="ru-RU" w:eastAsia="ru-RU" w:bidi="ru-RU"/>
        </w:rPr>
      </w:pPr>
      <w:r w:rsidRPr="00141298">
        <w:rPr>
          <w:rFonts w:ascii="GHEA Grapalat" w:hAnsi="GHEA Grapalat" w:cs="Times New Roman"/>
          <w:b/>
          <w:bCs/>
          <w:sz w:val="24"/>
          <w:szCs w:val="24"/>
          <w:lang w:val="ru-RU" w:eastAsia="ru-RU" w:bidi="ru-RU"/>
        </w:rPr>
        <w:t>*При сносе бетонных плит объем возможных повреждений частей гидроизоляционных слоев будет определяться на месте /в качестве скрытых дополнительных работ/ путем составления и утверждения соответствующего протокола Заказчиком, Подрядчиком, организациями, осуществляющими авторский контроль и технический контроль.</w:t>
      </w:r>
    </w:p>
    <w:p w14:paraId="2CF30EAC" w14:textId="24998652" w:rsidR="00B53E42" w:rsidRDefault="00B53E42" w:rsidP="00141298">
      <w:pPr>
        <w:widowControl w:val="0"/>
        <w:spacing w:after="160" w:line="360" w:lineRule="auto"/>
        <w:ind w:firstLine="567"/>
        <w:jc w:val="both"/>
        <w:rPr>
          <w:rFonts w:ascii="GHEA Grapalat" w:hAnsi="GHEA Grapalat"/>
          <w:b/>
          <w:bCs/>
        </w:rPr>
      </w:pPr>
    </w:p>
    <w:p w14:paraId="02043881" w14:textId="7C31F614" w:rsidR="00505485" w:rsidRPr="00505485" w:rsidRDefault="00505485" w:rsidP="00505485">
      <w:pPr>
        <w:pStyle w:val="HTML"/>
        <w:shd w:val="clear" w:color="auto" w:fill="F8F9FA"/>
        <w:spacing w:line="540" w:lineRule="atLeast"/>
        <w:jc w:val="both"/>
        <w:rPr>
          <w:rFonts w:ascii="GHEA Grapalat" w:hAnsi="GHEA Grapalat"/>
          <w:b/>
          <w:bCs/>
          <w:color w:val="202124"/>
          <w:lang w:val="ru-RU"/>
        </w:rPr>
      </w:pPr>
      <w:r w:rsidRPr="00505485">
        <w:rPr>
          <w:rFonts w:ascii="GHEA Grapalat" w:hAnsi="GHEA Grapalat"/>
          <w:b/>
          <w:bCs/>
          <w:lang w:val="ru-RU"/>
        </w:rPr>
        <w:t>*</w:t>
      </w:r>
      <w:r w:rsidRPr="00505485">
        <w:rPr>
          <w:rStyle w:val="70"/>
          <w:rFonts w:ascii="inherit" w:hAnsi="inherit"/>
          <w:color w:val="202124"/>
          <w:sz w:val="42"/>
          <w:szCs w:val="42"/>
        </w:rPr>
        <w:t xml:space="preserve"> </w:t>
      </w:r>
      <w:r w:rsidRPr="00505485">
        <w:rPr>
          <w:rStyle w:val="y2iqfc"/>
          <w:rFonts w:ascii="GHEA Grapalat" w:hAnsi="GHEA Grapalat"/>
          <w:b/>
          <w:bCs/>
          <w:color w:val="202124"/>
          <w:lang w:val="ru-RU"/>
        </w:rPr>
        <w:t>При сносе железобетонных плит размеры возможного повреждения участков гидроизоляционных слоев будут определяться на месте /как скрытые дополнительные работы/ путем составления и удостоверения Заказчиком, Подрядчиком, организациями, осуществляющими авторский контроль и техническое контроль, соответствующего протокола..</w:t>
      </w:r>
    </w:p>
    <w:p w14:paraId="30C2C9D6" w14:textId="76F867FB" w:rsidR="00505485" w:rsidRPr="00505485" w:rsidRDefault="00505485" w:rsidP="00505485">
      <w:pPr>
        <w:widowControl w:val="0"/>
        <w:spacing w:after="160" w:line="360" w:lineRule="auto"/>
        <w:ind w:firstLine="567"/>
        <w:jc w:val="both"/>
        <w:rPr>
          <w:rFonts w:ascii="GHEA Grapalat" w:hAnsi="GHEA Grapalat"/>
          <w:b/>
          <w:bCs/>
          <w:sz w:val="20"/>
          <w:szCs w:val="20"/>
        </w:rPr>
      </w:pPr>
    </w:p>
    <w:p w14:paraId="50C3ABB4" w14:textId="77777777" w:rsidR="001A15BC" w:rsidRPr="004A1403" w:rsidRDefault="001A15BC" w:rsidP="001A15BC">
      <w:pPr>
        <w:widowControl w:val="0"/>
        <w:spacing w:after="160" w:line="360" w:lineRule="auto"/>
        <w:ind w:firstLine="567"/>
        <w:jc w:val="center"/>
        <w:rPr>
          <w:rFonts w:ascii="Sylfaen" w:hAnsi="Sylfaen"/>
        </w:rPr>
      </w:pPr>
    </w:p>
    <w:p w14:paraId="7D9EEEA1" w14:textId="77777777" w:rsidR="001A15BC" w:rsidRPr="00926E42" w:rsidRDefault="001A15BC" w:rsidP="001A15BC">
      <w:pPr>
        <w:ind w:left="142"/>
        <w:rPr>
          <w:rFonts w:ascii="Sylfaen" w:hAnsi="Sylfaen"/>
          <w:sz w:val="18"/>
          <w:szCs w:val="18"/>
        </w:rPr>
      </w:pPr>
      <w:r w:rsidRPr="00926E42">
        <w:rPr>
          <w:rFonts w:ascii="Sylfaen" w:hAnsi="Sylfaen"/>
          <w:sz w:val="18"/>
          <w:szCs w:val="18"/>
        </w:rPr>
        <w:t xml:space="preserve">Обеспечение чистоты кровли во время строительства после завершения. </w:t>
      </w:r>
    </w:p>
    <w:p w14:paraId="55359950" w14:textId="77777777" w:rsidR="001A15BC" w:rsidRPr="00926E42" w:rsidRDefault="001A15BC" w:rsidP="001A15BC">
      <w:pPr>
        <w:ind w:left="142"/>
        <w:rPr>
          <w:rFonts w:ascii="Sylfaen" w:hAnsi="Sylfaen"/>
          <w:sz w:val="18"/>
          <w:szCs w:val="18"/>
        </w:rPr>
      </w:pPr>
      <w:r w:rsidRPr="00926E42">
        <w:rPr>
          <w:rFonts w:ascii="Sylfaen" w:hAnsi="Sylfaen"/>
          <w:sz w:val="18"/>
          <w:szCs w:val="18"/>
        </w:rPr>
        <w:t xml:space="preserve"> Обеспечить правила безопасности для кровельных работ, не допускайте свободного падения любого разрушенного предмета.</w:t>
      </w:r>
    </w:p>
    <w:p w14:paraId="0447719A" w14:textId="77777777" w:rsidR="001A15BC" w:rsidRPr="00926E42" w:rsidRDefault="001A15BC" w:rsidP="001A15BC">
      <w:pPr>
        <w:ind w:left="142"/>
        <w:rPr>
          <w:rFonts w:ascii="Sylfaen" w:hAnsi="Sylfaen"/>
          <w:sz w:val="18"/>
          <w:szCs w:val="18"/>
        </w:rPr>
      </w:pPr>
      <w:r w:rsidRPr="00926E42">
        <w:rPr>
          <w:rFonts w:ascii="Sylfaen" w:hAnsi="Sylfaen"/>
          <w:sz w:val="18"/>
          <w:szCs w:val="18"/>
        </w:rPr>
        <w:t xml:space="preserve">  Выполнить работы в соответствии со строительными нормами, правилами и техническими условиями </w:t>
      </w:r>
    </w:p>
    <w:p w14:paraId="43DDC4C3" w14:textId="77777777" w:rsidR="001A15BC" w:rsidRPr="00926E42" w:rsidRDefault="001A15BC" w:rsidP="001A15BC">
      <w:pPr>
        <w:ind w:left="142"/>
        <w:rPr>
          <w:rFonts w:ascii="Sylfaen" w:hAnsi="Sylfaen"/>
          <w:sz w:val="18"/>
          <w:szCs w:val="18"/>
        </w:rPr>
      </w:pPr>
      <w:r w:rsidRPr="00926E42">
        <w:rPr>
          <w:rFonts w:ascii="Sylfaen" w:hAnsi="Sylfaen"/>
          <w:sz w:val="18"/>
          <w:szCs w:val="18"/>
        </w:rPr>
        <w:t xml:space="preserve"> </w:t>
      </w:r>
      <w:r w:rsidRPr="00926E42">
        <w:rPr>
          <w:rFonts w:ascii="Sylfaen" w:hAnsi="Sylfaen"/>
          <w:sz w:val="18"/>
          <w:szCs w:val="18"/>
          <w:lang w:val="hy-AM"/>
        </w:rPr>
        <w:t xml:space="preserve"> Работы должны быть выполнены в соответствии с запланированными объемами.</w:t>
      </w:r>
      <w:r w:rsidRPr="00926E42">
        <w:rPr>
          <w:rFonts w:ascii="Sylfaen" w:hAnsi="Sylfaen"/>
          <w:sz w:val="18"/>
          <w:szCs w:val="18"/>
        </w:rPr>
        <w:t xml:space="preserve"> </w:t>
      </w:r>
    </w:p>
    <w:p w14:paraId="2DD23FF0" w14:textId="77777777" w:rsidR="001A15BC" w:rsidRPr="00926E42" w:rsidRDefault="001A15BC" w:rsidP="001A15BC">
      <w:pPr>
        <w:ind w:left="142"/>
        <w:rPr>
          <w:rFonts w:ascii="Sylfaen" w:hAnsi="Sylfaen"/>
          <w:sz w:val="18"/>
          <w:szCs w:val="18"/>
        </w:rPr>
      </w:pPr>
      <w:r w:rsidRPr="00926E42">
        <w:rPr>
          <w:rFonts w:ascii="Sylfaen" w:hAnsi="Sylfaen"/>
          <w:sz w:val="18"/>
          <w:szCs w:val="18"/>
        </w:rPr>
        <w:t>Обеспечивать качество строительных материалов, используемых при строительстве (сертификаты, технические паспорта, лабораторные испытания и протоколы испытаний и т. Д.) И их соответствие стандартам, техническим и другим нормативным актам,</w:t>
      </w:r>
    </w:p>
    <w:p w14:paraId="75EB9E85" w14:textId="77777777" w:rsidR="001A15BC" w:rsidRPr="00926E42" w:rsidRDefault="001A15BC" w:rsidP="001A15BC">
      <w:pPr>
        <w:ind w:left="142"/>
        <w:rPr>
          <w:rFonts w:ascii="Sylfaen" w:hAnsi="Sylfaen"/>
          <w:sz w:val="18"/>
          <w:szCs w:val="18"/>
        </w:rPr>
      </w:pPr>
      <w:r w:rsidRPr="00926E42">
        <w:rPr>
          <w:rFonts w:ascii="Sylfaen" w:hAnsi="Sylfaen"/>
          <w:sz w:val="18"/>
          <w:szCs w:val="18"/>
        </w:rPr>
        <w:t xml:space="preserve">  Все материалы и оборудование, используемые для ремонта кровельного покрытия, должны соответствовать нормативным требованиям РА, а также квалификации и параметрам товара.</w:t>
      </w:r>
    </w:p>
    <w:p w14:paraId="6B2D4754" w14:textId="77777777" w:rsidR="001A15BC" w:rsidRPr="00926E42" w:rsidRDefault="001A15BC" w:rsidP="001A15BC">
      <w:pPr>
        <w:ind w:left="142"/>
        <w:rPr>
          <w:rFonts w:ascii="Sylfaen" w:hAnsi="Sylfaen"/>
          <w:sz w:val="18"/>
          <w:szCs w:val="18"/>
        </w:rPr>
      </w:pPr>
      <w:r w:rsidRPr="00926E42">
        <w:rPr>
          <w:rFonts w:ascii="Sylfaen" w:hAnsi="Sylfaen"/>
          <w:sz w:val="18"/>
          <w:szCs w:val="18"/>
        </w:rPr>
        <w:t xml:space="preserve">  Обеспечить качество строительных материалов, используемых при строительстве, документации, документации, технического паспорта, лабораторных испытаний и протоколов испытаний и т. Д. / Соответствие действующим стандартам, техническим и другим нормативным требованиям.</w:t>
      </w:r>
    </w:p>
    <w:p w14:paraId="43165AD3" w14:textId="77777777" w:rsidR="001A15BC" w:rsidRPr="00926E42" w:rsidRDefault="001A15BC" w:rsidP="001A15BC">
      <w:pPr>
        <w:ind w:left="142"/>
        <w:rPr>
          <w:rFonts w:ascii="Sylfaen" w:hAnsi="Sylfaen"/>
          <w:sz w:val="18"/>
          <w:szCs w:val="18"/>
        </w:rPr>
      </w:pPr>
      <w:r w:rsidRPr="00926E42">
        <w:rPr>
          <w:rFonts w:ascii="Sylfaen" w:hAnsi="Sylfaen"/>
          <w:sz w:val="18"/>
          <w:szCs w:val="18"/>
          <w:lang w:val="hy-AM"/>
        </w:rPr>
        <w:t xml:space="preserve">  </w:t>
      </w:r>
      <w:r w:rsidRPr="00926E42">
        <w:rPr>
          <w:rFonts w:ascii="Sylfaen" w:hAnsi="Sylfaen"/>
          <w:sz w:val="18"/>
          <w:szCs w:val="18"/>
        </w:rPr>
        <w:t>После завершения работы подрядчик несет ответственность гарантию 1 года.</w:t>
      </w:r>
    </w:p>
    <w:p w14:paraId="4BA72D7D" w14:textId="77777777" w:rsidR="001A15BC" w:rsidRDefault="001A15BC" w:rsidP="001A15BC">
      <w:pPr>
        <w:tabs>
          <w:tab w:val="left" w:pos="540"/>
        </w:tabs>
        <w:ind w:left="708" w:hanging="168"/>
        <w:jc w:val="both"/>
        <w:rPr>
          <w:rFonts w:ascii="Sylfaen" w:hAnsi="Sylfaen"/>
          <w:sz w:val="20"/>
          <w:szCs w:val="20"/>
          <w:lang w:val="hy-AM"/>
        </w:rPr>
      </w:pPr>
    </w:p>
    <w:p w14:paraId="6788F045" w14:textId="77777777" w:rsidR="001A15BC" w:rsidRDefault="001A15BC" w:rsidP="001A15BC">
      <w:pPr>
        <w:widowControl w:val="0"/>
        <w:spacing w:after="160" w:line="360" w:lineRule="auto"/>
        <w:ind w:firstLine="567"/>
        <w:jc w:val="center"/>
        <w:rPr>
          <w:rFonts w:ascii="Sylfaen" w:hAnsi="Sylfaen"/>
          <w:lang w:val="hy-AM"/>
        </w:rPr>
      </w:pPr>
    </w:p>
    <w:tbl>
      <w:tblPr>
        <w:tblW w:w="9371" w:type="dxa"/>
        <w:tblInd w:w="93" w:type="dxa"/>
        <w:tblLook w:val="04A0" w:firstRow="1" w:lastRow="0" w:firstColumn="1" w:lastColumn="0" w:noHBand="0" w:noVBand="1"/>
      </w:tblPr>
      <w:tblGrid>
        <w:gridCol w:w="9371"/>
      </w:tblGrid>
      <w:tr w:rsidR="001A15BC" w:rsidRPr="001C4572" w14:paraId="5B6A082C" w14:textId="77777777" w:rsidTr="006711EE">
        <w:trPr>
          <w:trHeight w:val="276"/>
        </w:trPr>
        <w:tc>
          <w:tcPr>
            <w:tcW w:w="9371" w:type="dxa"/>
            <w:vMerge w:val="restart"/>
            <w:tcBorders>
              <w:top w:val="nil"/>
              <w:left w:val="single" w:sz="4" w:space="0" w:color="auto"/>
              <w:bottom w:val="single" w:sz="4" w:space="0" w:color="auto"/>
              <w:right w:val="single" w:sz="4" w:space="0" w:color="auto"/>
            </w:tcBorders>
            <w:vAlign w:val="center"/>
            <w:hideMark/>
          </w:tcPr>
          <w:p w14:paraId="0B767B6F" w14:textId="77777777" w:rsidR="001A15BC" w:rsidRPr="001C4572" w:rsidRDefault="001A15BC" w:rsidP="006711EE">
            <w:pPr>
              <w:rPr>
                <w:rFonts w:ascii="Arial Armenian" w:hAnsi="Arial Armenian" w:cs="Arial"/>
                <w:lang w:bidi="ar-SA"/>
              </w:rPr>
            </w:pPr>
          </w:p>
        </w:tc>
      </w:tr>
      <w:tr w:rsidR="001A15BC" w:rsidRPr="001C4572" w14:paraId="59F147E9" w14:textId="77777777" w:rsidTr="006711EE">
        <w:trPr>
          <w:trHeight w:val="276"/>
        </w:trPr>
        <w:tc>
          <w:tcPr>
            <w:tcW w:w="9371" w:type="dxa"/>
            <w:vMerge/>
            <w:tcBorders>
              <w:top w:val="nil"/>
              <w:left w:val="single" w:sz="4" w:space="0" w:color="auto"/>
              <w:bottom w:val="single" w:sz="4" w:space="0" w:color="auto"/>
              <w:right w:val="single" w:sz="4" w:space="0" w:color="auto"/>
            </w:tcBorders>
            <w:vAlign w:val="center"/>
            <w:hideMark/>
          </w:tcPr>
          <w:p w14:paraId="0DC85854" w14:textId="77777777" w:rsidR="001A15BC" w:rsidRPr="001C4572" w:rsidRDefault="001A15BC" w:rsidP="006711EE">
            <w:pPr>
              <w:rPr>
                <w:rFonts w:ascii="Arial Armenian" w:hAnsi="Arial Armenian" w:cs="Arial"/>
                <w:lang w:bidi="ar-SA"/>
              </w:rPr>
            </w:pPr>
          </w:p>
        </w:tc>
      </w:tr>
      <w:tr w:rsidR="001A15BC" w:rsidRPr="001C4572" w14:paraId="4C3690AA" w14:textId="77777777" w:rsidTr="006711EE">
        <w:trPr>
          <w:trHeight w:val="276"/>
        </w:trPr>
        <w:tc>
          <w:tcPr>
            <w:tcW w:w="9371" w:type="dxa"/>
            <w:vMerge/>
            <w:tcBorders>
              <w:top w:val="nil"/>
              <w:left w:val="single" w:sz="4" w:space="0" w:color="auto"/>
              <w:bottom w:val="single" w:sz="4" w:space="0" w:color="auto"/>
              <w:right w:val="single" w:sz="4" w:space="0" w:color="auto"/>
            </w:tcBorders>
            <w:vAlign w:val="center"/>
            <w:hideMark/>
          </w:tcPr>
          <w:p w14:paraId="186094BB" w14:textId="77777777" w:rsidR="001A15BC" w:rsidRPr="001C4572" w:rsidRDefault="001A15BC" w:rsidP="006711EE">
            <w:pPr>
              <w:rPr>
                <w:rFonts w:ascii="Arial Armenian" w:hAnsi="Arial Armenian" w:cs="Arial"/>
                <w:lang w:bidi="ar-SA"/>
              </w:rPr>
            </w:pPr>
          </w:p>
        </w:tc>
      </w:tr>
      <w:tr w:rsidR="001A15BC" w:rsidRPr="001C4572" w14:paraId="3A3AD737" w14:textId="77777777" w:rsidTr="006711EE">
        <w:trPr>
          <w:trHeight w:val="276"/>
        </w:trPr>
        <w:tc>
          <w:tcPr>
            <w:tcW w:w="9371" w:type="dxa"/>
            <w:vMerge/>
            <w:tcBorders>
              <w:top w:val="nil"/>
              <w:left w:val="single" w:sz="4" w:space="0" w:color="auto"/>
              <w:bottom w:val="single" w:sz="4" w:space="0" w:color="auto"/>
              <w:right w:val="single" w:sz="4" w:space="0" w:color="auto"/>
            </w:tcBorders>
            <w:vAlign w:val="center"/>
            <w:hideMark/>
          </w:tcPr>
          <w:p w14:paraId="6458B594" w14:textId="77777777" w:rsidR="001A15BC" w:rsidRPr="001C4572" w:rsidRDefault="001A15BC" w:rsidP="006711EE">
            <w:pPr>
              <w:rPr>
                <w:rFonts w:ascii="Arial Armenian" w:hAnsi="Arial Armenian" w:cs="Arial"/>
                <w:lang w:bidi="ar-SA"/>
              </w:rPr>
            </w:pPr>
          </w:p>
        </w:tc>
      </w:tr>
    </w:tbl>
    <w:p w14:paraId="7E5F3AC2" w14:textId="77777777" w:rsidR="001A15BC" w:rsidRPr="001C4572" w:rsidRDefault="001A15BC" w:rsidP="001A15BC">
      <w:pPr>
        <w:widowControl w:val="0"/>
        <w:spacing w:after="160" w:line="360" w:lineRule="auto"/>
        <w:ind w:firstLine="567"/>
        <w:jc w:val="center"/>
        <w:rPr>
          <w:rFonts w:ascii="Sylfaen" w:hAnsi="Sylfaen"/>
          <w:b/>
          <w:lang w:val="hy-AM"/>
        </w:rPr>
      </w:pPr>
    </w:p>
    <w:p w14:paraId="265E2641" w14:textId="77777777" w:rsidR="001A15BC" w:rsidRPr="001C4572" w:rsidRDefault="001A15BC" w:rsidP="001A15BC">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1A15BC" w:rsidRPr="001C4572" w14:paraId="43380C65" w14:textId="77777777" w:rsidTr="006711EE">
        <w:trPr>
          <w:jc w:val="center"/>
        </w:trPr>
        <w:tc>
          <w:tcPr>
            <w:tcW w:w="4536" w:type="dxa"/>
          </w:tcPr>
          <w:p w14:paraId="04EE562C" w14:textId="77777777" w:rsidR="001A15BC" w:rsidRPr="001C4572" w:rsidRDefault="001A15BC" w:rsidP="006711EE">
            <w:pPr>
              <w:widowControl w:val="0"/>
              <w:spacing w:after="160" w:line="360" w:lineRule="auto"/>
              <w:ind w:firstLine="34"/>
              <w:jc w:val="center"/>
              <w:rPr>
                <w:rFonts w:ascii="GHEA Grapalat" w:hAnsi="GHEA Grapalat"/>
                <w:b/>
                <w:lang w:val="en-US"/>
              </w:rPr>
            </w:pPr>
            <w:r w:rsidRPr="001C4572">
              <w:rPr>
                <w:rFonts w:ascii="GHEA Grapalat" w:hAnsi="GHEA Grapalat"/>
                <w:b/>
              </w:rPr>
              <w:lastRenderedPageBreak/>
              <w:t>ЗАКАЗЧИК</w:t>
            </w:r>
          </w:p>
          <w:p w14:paraId="466C7F32" w14:textId="77777777" w:rsidR="001A15BC" w:rsidRPr="001C4572" w:rsidRDefault="001A15BC" w:rsidP="006711EE">
            <w:pPr>
              <w:widowControl w:val="0"/>
              <w:spacing w:after="160" w:line="360" w:lineRule="auto"/>
              <w:ind w:firstLine="34"/>
              <w:jc w:val="center"/>
              <w:rPr>
                <w:rFonts w:ascii="GHEA Grapalat" w:hAnsi="GHEA Grapalat" w:cs="Sylfaen"/>
                <w:b/>
                <w:bCs/>
                <w:lang w:val="en-US"/>
              </w:rPr>
            </w:pPr>
          </w:p>
          <w:p w14:paraId="4B587742" w14:textId="77777777" w:rsidR="001A15BC" w:rsidRPr="001C4572" w:rsidRDefault="001A15BC" w:rsidP="006711EE">
            <w:pPr>
              <w:widowControl w:val="0"/>
              <w:ind w:firstLine="34"/>
              <w:jc w:val="center"/>
              <w:rPr>
                <w:rFonts w:ascii="GHEA Grapalat" w:hAnsi="GHEA Grapalat"/>
                <w:lang w:val="en-US"/>
              </w:rPr>
            </w:pPr>
            <w:r w:rsidRPr="001C4572">
              <w:rPr>
                <w:rFonts w:ascii="GHEA Grapalat" w:hAnsi="GHEA Grapalat"/>
                <w:lang w:val="en-US"/>
              </w:rPr>
              <w:t>_______________________</w:t>
            </w:r>
          </w:p>
          <w:p w14:paraId="1BE3ED81" w14:textId="77777777" w:rsidR="001A15BC" w:rsidRPr="001C4572" w:rsidRDefault="001A15BC" w:rsidP="006711EE">
            <w:pPr>
              <w:widowControl w:val="0"/>
              <w:spacing w:after="160" w:line="360" w:lineRule="auto"/>
              <w:ind w:firstLine="34"/>
              <w:jc w:val="center"/>
              <w:rPr>
                <w:rFonts w:ascii="GHEA Grapalat" w:hAnsi="GHEA Grapalat"/>
                <w:vertAlign w:val="superscript"/>
              </w:rPr>
            </w:pPr>
            <w:r w:rsidRPr="001C4572">
              <w:rPr>
                <w:rFonts w:ascii="GHEA Grapalat" w:hAnsi="GHEA Grapalat"/>
                <w:vertAlign w:val="superscript"/>
              </w:rPr>
              <w:t>/подпись/</w:t>
            </w:r>
          </w:p>
          <w:p w14:paraId="121B2F21" w14:textId="77777777" w:rsidR="001A15BC" w:rsidRPr="001C4572" w:rsidRDefault="001A15BC" w:rsidP="006711EE">
            <w:pPr>
              <w:widowControl w:val="0"/>
              <w:spacing w:after="160" w:line="360" w:lineRule="auto"/>
              <w:ind w:firstLine="34"/>
              <w:jc w:val="center"/>
              <w:rPr>
                <w:rFonts w:ascii="GHEA Grapalat" w:hAnsi="GHEA Grapalat"/>
              </w:rPr>
            </w:pPr>
            <w:r w:rsidRPr="001C4572">
              <w:rPr>
                <w:rFonts w:ascii="GHEA Grapalat" w:hAnsi="GHEA Grapalat"/>
              </w:rPr>
              <w:t>М. П.</w:t>
            </w:r>
          </w:p>
        </w:tc>
        <w:tc>
          <w:tcPr>
            <w:tcW w:w="760" w:type="dxa"/>
          </w:tcPr>
          <w:p w14:paraId="37EBC07B" w14:textId="77777777" w:rsidR="001A15BC" w:rsidRPr="001C4572" w:rsidRDefault="001A15BC" w:rsidP="006711EE">
            <w:pPr>
              <w:widowControl w:val="0"/>
              <w:spacing w:after="160" w:line="360" w:lineRule="auto"/>
              <w:ind w:firstLine="34"/>
              <w:jc w:val="center"/>
              <w:rPr>
                <w:rFonts w:ascii="GHEA Grapalat" w:hAnsi="GHEA Grapalat"/>
              </w:rPr>
            </w:pPr>
          </w:p>
        </w:tc>
        <w:tc>
          <w:tcPr>
            <w:tcW w:w="4343" w:type="dxa"/>
          </w:tcPr>
          <w:p w14:paraId="6A441110" w14:textId="77777777" w:rsidR="001A15BC" w:rsidRPr="001C4572" w:rsidRDefault="001A15BC" w:rsidP="006711EE">
            <w:pPr>
              <w:widowControl w:val="0"/>
              <w:spacing w:after="160" w:line="360" w:lineRule="auto"/>
              <w:ind w:firstLine="34"/>
              <w:jc w:val="center"/>
              <w:rPr>
                <w:rFonts w:ascii="GHEA Grapalat" w:hAnsi="GHEA Grapalat"/>
                <w:b/>
                <w:lang w:val="en-US"/>
              </w:rPr>
            </w:pPr>
            <w:r w:rsidRPr="001C4572">
              <w:rPr>
                <w:rFonts w:ascii="GHEA Grapalat" w:hAnsi="GHEA Grapalat"/>
                <w:b/>
              </w:rPr>
              <w:t>ПОДРЯДЧИК</w:t>
            </w:r>
          </w:p>
          <w:p w14:paraId="504F7F9C" w14:textId="77777777" w:rsidR="001A15BC" w:rsidRPr="001C4572" w:rsidRDefault="001A15BC" w:rsidP="006711EE">
            <w:pPr>
              <w:widowControl w:val="0"/>
              <w:spacing w:after="160" w:line="360" w:lineRule="auto"/>
              <w:ind w:firstLine="34"/>
              <w:jc w:val="center"/>
              <w:rPr>
                <w:rFonts w:ascii="GHEA Grapalat" w:hAnsi="GHEA Grapalat" w:cs="Sylfaen"/>
                <w:b/>
                <w:bCs/>
                <w:lang w:val="en-US"/>
              </w:rPr>
            </w:pPr>
          </w:p>
          <w:p w14:paraId="14DF53A0" w14:textId="77777777" w:rsidR="001A15BC" w:rsidRPr="001C4572" w:rsidRDefault="001A15BC" w:rsidP="006711EE">
            <w:pPr>
              <w:widowControl w:val="0"/>
              <w:ind w:firstLine="34"/>
              <w:jc w:val="center"/>
              <w:rPr>
                <w:rFonts w:ascii="GHEA Grapalat" w:hAnsi="GHEA Grapalat"/>
                <w:lang w:val="en-US"/>
              </w:rPr>
            </w:pPr>
            <w:r w:rsidRPr="001C4572">
              <w:rPr>
                <w:rFonts w:ascii="GHEA Grapalat" w:hAnsi="GHEA Grapalat"/>
                <w:lang w:val="en-US"/>
              </w:rPr>
              <w:t>___________________</w:t>
            </w:r>
          </w:p>
          <w:p w14:paraId="5697CD55" w14:textId="77777777" w:rsidR="001A15BC" w:rsidRPr="001C4572" w:rsidRDefault="001A15BC" w:rsidP="006711EE">
            <w:pPr>
              <w:widowControl w:val="0"/>
              <w:spacing w:after="160" w:line="360" w:lineRule="auto"/>
              <w:ind w:firstLine="34"/>
              <w:jc w:val="center"/>
              <w:rPr>
                <w:rFonts w:ascii="GHEA Grapalat" w:hAnsi="GHEA Grapalat"/>
                <w:vertAlign w:val="superscript"/>
              </w:rPr>
            </w:pPr>
            <w:r w:rsidRPr="001C4572">
              <w:rPr>
                <w:rFonts w:ascii="GHEA Grapalat" w:hAnsi="GHEA Grapalat"/>
                <w:vertAlign w:val="superscript"/>
              </w:rPr>
              <w:t>/подпись/</w:t>
            </w:r>
          </w:p>
          <w:p w14:paraId="18AD162A" w14:textId="77777777" w:rsidR="001A15BC" w:rsidRPr="001C4572" w:rsidRDefault="001A15BC" w:rsidP="006711EE">
            <w:pPr>
              <w:widowControl w:val="0"/>
              <w:spacing w:after="160" w:line="360" w:lineRule="auto"/>
              <w:ind w:firstLine="34"/>
              <w:jc w:val="center"/>
              <w:rPr>
                <w:rFonts w:ascii="GHEA Grapalat" w:hAnsi="GHEA Grapalat"/>
              </w:rPr>
            </w:pPr>
            <w:r w:rsidRPr="001C4572">
              <w:rPr>
                <w:rFonts w:ascii="GHEA Grapalat" w:hAnsi="GHEA Grapalat"/>
              </w:rPr>
              <w:t>М. П.</w:t>
            </w:r>
          </w:p>
        </w:tc>
      </w:tr>
    </w:tbl>
    <w:p w14:paraId="58404EF0" w14:textId="77777777" w:rsidR="001A15BC" w:rsidRPr="009F3DC7" w:rsidRDefault="001A15BC" w:rsidP="001A15BC">
      <w:pPr>
        <w:jc w:val="right"/>
        <w:rPr>
          <w:rFonts w:ascii="GHEA Grapalat" w:hAnsi="GHEA Grapalat" w:cs="Arial"/>
          <w:i/>
        </w:rPr>
      </w:pPr>
      <w:r w:rsidRPr="009F3DC7">
        <w:rPr>
          <w:rFonts w:ascii="GHEA Grapalat" w:hAnsi="GHEA Grapalat"/>
          <w:i/>
        </w:rPr>
        <w:t>Приложение № 2</w:t>
      </w:r>
    </w:p>
    <w:p w14:paraId="36213BA2" w14:textId="77777777" w:rsidR="001A15BC" w:rsidRPr="009F3DC7" w:rsidRDefault="001A15BC" w:rsidP="001A15BC">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3F985A7" w14:textId="77777777" w:rsidR="001A15BC" w:rsidRPr="009F3DC7" w:rsidRDefault="001A15BC" w:rsidP="001A15BC">
      <w:pPr>
        <w:widowControl w:val="0"/>
        <w:spacing w:after="160" w:line="360" w:lineRule="auto"/>
        <w:ind w:firstLine="567"/>
        <w:jc w:val="center"/>
        <w:rPr>
          <w:rFonts w:ascii="GHEA Grapalat" w:hAnsi="GHEA Grapalat" w:cs="Sylfaen"/>
          <w:b/>
        </w:rPr>
      </w:pPr>
    </w:p>
    <w:p w14:paraId="06891C4E" w14:textId="77777777" w:rsidR="001A15BC" w:rsidRPr="009F3DC7" w:rsidRDefault="001A15BC" w:rsidP="001A15BC">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550F9E7F" w14:textId="168F0F6D" w:rsidR="001A15BC" w:rsidRPr="009F3DC7" w:rsidRDefault="001A15BC" w:rsidP="001A15BC">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Pr="00BA31DC">
        <w:rPr>
          <w:rFonts w:ascii="GHEA Grapalat" w:hAnsi="GHEA Grapalat"/>
          <w:sz w:val="16"/>
          <w:szCs w:val="16"/>
        </w:rPr>
        <w:t xml:space="preserve">РЕМОНТ </w:t>
      </w:r>
      <w:r>
        <w:rPr>
          <w:rFonts w:ascii="GHEA Grapalat" w:hAnsi="GHEA Grapalat"/>
          <w:sz w:val="16"/>
          <w:szCs w:val="16"/>
        </w:rPr>
        <w:t>КРЫШИ</w:t>
      </w: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5346"/>
        <w:gridCol w:w="1604"/>
        <w:gridCol w:w="1969"/>
      </w:tblGrid>
      <w:tr w:rsidR="001A15BC" w:rsidRPr="009F3DC7" w14:paraId="080C124F" w14:textId="77777777" w:rsidTr="006711EE">
        <w:trPr>
          <w:cantSplit/>
          <w:jc w:val="center"/>
        </w:trPr>
        <w:tc>
          <w:tcPr>
            <w:tcW w:w="816" w:type="dxa"/>
            <w:vMerge w:val="restart"/>
            <w:vAlign w:val="center"/>
          </w:tcPr>
          <w:p w14:paraId="534056E3" w14:textId="77777777" w:rsidR="001A15BC" w:rsidRPr="00517562" w:rsidRDefault="001A15BC" w:rsidP="006711EE">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5346" w:type="dxa"/>
            <w:vMerge w:val="restart"/>
            <w:vAlign w:val="center"/>
          </w:tcPr>
          <w:p w14:paraId="665219C1" w14:textId="77777777" w:rsidR="001A15BC" w:rsidRPr="00517562" w:rsidRDefault="001A15BC" w:rsidP="006711EE">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76B2F267" w14:textId="77777777" w:rsidR="001A15BC" w:rsidRPr="00517562" w:rsidRDefault="001A15BC" w:rsidP="006711EE">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573" w:type="dxa"/>
            <w:gridSpan w:val="2"/>
            <w:vAlign w:val="center"/>
          </w:tcPr>
          <w:p w14:paraId="4A0A4BD5" w14:textId="77777777" w:rsidR="001A15BC" w:rsidRPr="00517562" w:rsidRDefault="001A15BC" w:rsidP="006711EE">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40"/>
              <w:t>**</w:t>
            </w:r>
          </w:p>
        </w:tc>
      </w:tr>
      <w:tr w:rsidR="001A15BC" w:rsidRPr="009F3DC7" w14:paraId="64BE1F42" w14:textId="77777777" w:rsidTr="006711EE">
        <w:trPr>
          <w:cantSplit/>
          <w:trHeight w:val="586"/>
          <w:jc w:val="center"/>
        </w:trPr>
        <w:tc>
          <w:tcPr>
            <w:tcW w:w="816" w:type="dxa"/>
            <w:vMerge/>
            <w:vAlign w:val="center"/>
          </w:tcPr>
          <w:p w14:paraId="522711B4" w14:textId="77777777" w:rsidR="001A15BC" w:rsidRPr="00517562" w:rsidRDefault="001A15BC" w:rsidP="006711EE">
            <w:pPr>
              <w:widowControl w:val="0"/>
              <w:spacing w:after="120"/>
              <w:jc w:val="both"/>
              <w:rPr>
                <w:rFonts w:ascii="GHEA Grapalat" w:hAnsi="GHEA Grapalat"/>
                <w:sz w:val="20"/>
                <w:szCs w:val="20"/>
              </w:rPr>
            </w:pPr>
          </w:p>
        </w:tc>
        <w:tc>
          <w:tcPr>
            <w:tcW w:w="5346" w:type="dxa"/>
            <w:vMerge/>
          </w:tcPr>
          <w:p w14:paraId="3FDEF84A" w14:textId="77777777" w:rsidR="001A15BC" w:rsidRPr="00517562" w:rsidRDefault="001A15BC" w:rsidP="006711EE">
            <w:pPr>
              <w:widowControl w:val="0"/>
              <w:spacing w:after="120"/>
              <w:rPr>
                <w:rFonts w:ascii="GHEA Grapalat" w:hAnsi="GHEA Grapalat"/>
                <w:sz w:val="20"/>
                <w:szCs w:val="20"/>
              </w:rPr>
            </w:pPr>
          </w:p>
        </w:tc>
        <w:tc>
          <w:tcPr>
            <w:tcW w:w="1604" w:type="dxa"/>
            <w:vAlign w:val="center"/>
          </w:tcPr>
          <w:p w14:paraId="67E7F6D0" w14:textId="77777777" w:rsidR="001A15BC" w:rsidRPr="00517562" w:rsidRDefault="001A15BC" w:rsidP="006711EE">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69" w:type="dxa"/>
            <w:vAlign w:val="center"/>
          </w:tcPr>
          <w:p w14:paraId="48F471CA" w14:textId="77777777" w:rsidR="001A15BC" w:rsidRPr="00517562" w:rsidRDefault="001A15BC" w:rsidP="006711EE">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1A15BC" w:rsidRPr="009F3DC7" w14:paraId="648A6AD4" w14:textId="77777777" w:rsidTr="006711EE">
        <w:trPr>
          <w:trHeight w:val="347"/>
          <w:jc w:val="center"/>
        </w:trPr>
        <w:tc>
          <w:tcPr>
            <w:tcW w:w="816" w:type="dxa"/>
            <w:vAlign w:val="center"/>
          </w:tcPr>
          <w:p w14:paraId="6CC20EC0" w14:textId="77777777" w:rsidR="001A15BC" w:rsidRPr="009044F1" w:rsidRDefault="001A15BC" w:rsidP="006711EE">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5346" w:type="dxa"/>
            <w:vAlign w:val="center"/>
          </w:tcPr>
          <w:p w14:paraId="6BBCCB8A" w14:textId="77777777" w:rsidR="001A15BC" w:rsidRPr="00BA31DC" w:rsidRDefault="001A15BC" w:rsidP="006711EE">
            <w:pPr>
              <w:tabs>
                <w:tab w:val="left" w:pos="4485"/>
              </w:tabs>
              <w:jc w:val="both"/>
              <w:rPr>
                <w:rFonts w:ascii="GHEA Grapalat" w:hAnsi="GHEA Grapalat"/>
                <w:b/>
                <w:i/>
                <w:sz w:val="16"/>
                <w:szCs w:val="16"/>
              </w:rPr>
            </w:pPr>
            <w:r w:rsidRPr="00BA31DC">
              <w:rPr>
                <w:rFonts w:ascii="GHEA Grapalat" w:hAnsi="GHEA Grapalat"/>
                <w:sz w:val="16"/>
                <w:szCs w:val="16"/>
              </w:rPr>
              <w:t xml:space="preserve">Ремонт </w:t>
            </w:r>
            <w:r>
              <w:rPr>
                <w:rFonts w:ascii="GHEA Grapalat" w:hAnsi="GHEA Grapalat"/>
                <w:sz w:val="16"/>
                <w:szCs w:val="16"/>
              </w:rPr>
              <w:t>крыши</w:t>
            </w:r>
          </w:p>
        </w:tc>
        <w:tc>
          <w:tcPr>
            <w:tcW w:w="1604" w:type="dxa"/>
            <w:vAlign w:val="center"/>
          </w:tcPr>
          <w:p w14:paraId="44D96DA3" w14:textId="7000B643" w:rsidR="001A15BC" w:rsidRPr="00517562" w:rsidRDefault="001A15BC" w:rsidP="006711EE">
            <w:pPr>
              <w:jc w:val="center"/>
              <w:rPr>
                <w:rFonts w:ascii="GHEA Grapalat" w:hAnsi="GHEA Grapalat"/>
                <w:sz w:val="20"/>
                <w:szCs w:val="20"/>
              </w:rPr>
            </w:pPr>
            <w:r w:rsidRPr="007E25F3">
              <w:rPr>
                <w:rFonts w:ascii="GHEA Grapalat" w:hAnsi="GHEA Grapalat"/>
                <w:sz w:val="16"/>
                <w:szCs w:val="16"/>
                <w:lang w:val="hy-AM"/>
              </w:rPr>
              <w:t>начало работ-со</w:t>
            </w:r>
            <w:r w:rsidR="006B5851">
              <w:rPr>
                <w:rFonts w:ascii="GHEA Grapalat" w:hAnsi="GHEA Grapalat"/>
                <w:sz w:val="16"/>
                <w:szCs w:val="16"/>
                <w:lang w:val="hy-AM"/>
              </w:rPr>
              <w:t xml:space="preserve"> 3</w:t>
            </w:r>
            <w:r w:rsidRPr="007E25F3">
              <w:rPr>
                <w:rFonts w:ascii="GHEA Grapalat" w:hAnsi="GHEA Grapalat"/>
                <w:sz w:val="16"/>
                <w:szCs w:val="16"/>
                <w:lang w:val="hy-AM"/>
              </w:rPr>
              <w:t xml:space="preserve"> дня вступления в силу договоров   строительных  работ и тех.надзора</w:t>
            </w:r>
          </w:p>
        </w:tc>
        <w:tc>
          <w:tcPr>
            <w:tcW w:w="1969" w:type="dxa"/>
            <w:vAlign w:val="center"/>
          </w:tcPr>
          <w:p w14:paraId="644FCD78" w14:textId="7A5BAD47" w:rsidR="001A15BC" w:rsidRPr="00141298" w:rsidRDefault="00141298" w:rsidP="006711EE">
            <w:pPr>
              <w:rPr>
                <w:rFonts w:ascii="GHEA Grapalat" w:hAnsi="GHEA Grapalat"/>
                <w:sz w:val="20"/>
                <w:szCs w:val="20"/>
              </w:rPr>
            </w:pPr>
            <w:r>
              <w:rPr>
                <w:rFonts w:ascii="GHEA Grapalat" w:hAnsi="GHEA Grapalat"/>
                <w:sz w:val="20"/>
                <w:szCs w:val="20"/>
                <w:lang w:val="hy-AM"/>
              </w:rPr>
              <w:t xml:space="preserve">90 </w:t>
            </w:r>
            <w:r>
              <w:rPr>
                <w:rFonts w:ascii="GHEA Grapalat" w:hAnsi="GHEA Grapalat"/>
                <w:sz w:val="20"/>
                <w:szCs w:val="20"/>
              </w:rPr>
              <w:t>календарных дней с подписание договора</w:t>
            </w:r>
          </w:p>
        </w:tc>
      </w:tr>
      <w:tr w:rsidR="001A15BC" w:rsidRPr="009F3DC7" w14:paraId="184BD92C" w14:textId="77777777" w:rsidTr="006711EE">
        <w:trPr>
          <w:cantSplit/>
          <w:trHeight w:val="586"/>
          <w:jc w:val="center"/>
        </w:trPr>
        <w:tc>
          <w:tcPr>
            <w:tcW w:w="6162" w:type="dxa"/>
            <w:gridSpan w:val="2"/>
            <w:vAlign w:val="center"/>
          </w:tcPr>
          <w:p w14:paraId="2D3138FC" w14:textId="77777777" w:rsidR="001A15BC" w:rsidRPr="00517562" w:rsidRDefault="001A15BC" w:rsidP="006711EE">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604" w:type="dxa"/>
            <w:vAlign w:val="center"/>
          </w:tcPr>
          <w:p w14:paraId="5463D996" w14:textId="77777777" w:rsidR="001A15BC" w:rsidRPr="00517562" w:rsidRDefault="001A15BC" w:rsidP="006711EE">
            <w:pPr>
              <w:widowControl w:val="0"/>
              <w:spacing w:after="120"/>
              <w:jc w:val="center"/>
              <w:rPr>
                <w:rFonts w:ascii="GHEA Grapalat" w:hAnsi="GHEA Grapalat"/>
                <w:b/>
                <w:sz w:val="20"/>
                <w:szCs w:val="20"/>
              </w:rPr>
            </w:pPr>
          </w:p>
        </w:tc>
        <w:tc>
          <w:tcPr>
            <w:tcW w:w="1969" w:type="dxa"/>
            <w:vAlign w:val="center"/>
          </w:tcPr>
          <w:p w14:paraId="159F389F" w14:textId="77777777" w:rsidR="001A15BC" w:rsidRPr="00517562" w:rsidRDefault="001A15BC" w:rsidP="006711EE">
            <w:pPr>
              <w:widowControl w:val="0"/>
              <w:spacing w:after="120"/>
              <w:jc w:val="center"/>
              <w:rPr>
                <w:rFonts w:ascii="GHEA Grapalat" w:hAnsi="GHEA Grapalat"/>
                <w:b/>
                <w:sz w:val="20"/>
                <w:szCs w:val="20"/>
              </w:rPr>
            </w:pPr>
          </w:p>
        </w:tc>
      </w:tr>
    </w:tbl>
    <w:p w14:paraId="30D7234F" w14:textId="77777777" w:rsidR="001A15BC" w:rsidRPr="001C4572" w:rsidRDefault="001A15BC" w:rsidP="001A15BC">
      <w:pPr>
        <w:widowControl w:val="0"/>
        <w:spacing w:after="160" w:line="360" w:lineRule="auto"/>
        <w:ind w:firstLine="567"/>
        <w:jc w:val="right"/>
        <w:rPr>
          <w:rFonts w:ascii="GHEA Grapalat" w:hAnsi="GHEA Grapalat"/>
          <w:i/>
        </w:rPr>
      </w:pPr>
    </w:p>
    <w:p w14:paraId="48725BA0" w14:textId="77777777" w:rsidR="001A15BC" w:rsidRPr="001C4572" w:rsidRDefault="001A15BC" w:rsidP="001A15BC">
      <w:pPr>
        <w:rPr>
          <w:rFonts w:ascii="GHEA Grapalat" w:hAnsi="GHEA Grapalat"/>
          <w:i/>
        </w:rPr>
      </w:pPr>
      <w:r w:rsidRPr="001C4572">
        <w:rPr>
          <w:rFonts w:ascii="GHEA Grapalat" w:hAnsi="GHEA Grapalat"/>
          <w:i/>
        </w:rPr>
        <w:br w:type="page"/>
      </w:r>
    </w:p>
    <w:p w14:paraId="6631DF5E" w14:textId="77777777" w:rsidR="001A15BC" w:rsidRPr="001C4572" w:rsidRDefault="001A15BC" w:rsidP="001A15BC">
      <w:pPr>
        <w:widowControl w:val="0"/>
        <w:spacing w:after="160" w:line="360" w:lineRule="auto"/>
        <w:ind w:firstLine="567"/>
        <w:jc w:val="right"/>
        <w:rPr>
          <w:rFonts w:ascii="GHEA Grapalat" w:hAnsi="GHEA Grapalat" w:cs="Sylfaen"/>
          <w:i/>
        </w:rPr>
      </w:pPr>
      <w:r w:rsidRPr="001C4572">
        <w:rPr>
          <w:rFonts w:ascii="GHEA Grapalat" w:hAnsi="GHEA Grapalat"/>
          <w:i/>
        </w:rPr>
        <w:lastRenderedPageBreak/>
        <w:t>Приложение № 3</w:t>
      </w:r>
    </w:p>
    <w:p w14:paraId="2252F59D" w14:textId="77777777" w:rsidR="001A15BC" w:rsidRPr="001C4572" w:rsidRDefault="001A15BC" w:rsidP="001A15BC">
      <w:pPr>
        <w:widowControl w:val="0"/>
        <w:spacing w:after="160" w:line="360" w:lineRule="auto"/>
        <w:ind w:firstLine="567"/>
        <w:jc w:val="right"/>
        <w:rPr>
          <w:rFonts w:ascii="GHEA Grapalat" w:hAnsi="GHEA Grapalat" w:cs="Sylfaen"/>
          <w:i/>
        </w:rPr>
      </w:pPr>
      <w:r w:rsidRPr="001C4572">
        <w:rPr>
          <w:rFonts w:ascii="GHEA Grapalat" w:hAnsi="GHEA Grapalat"/>
          <w:i/>
        </w:rPr>
        <w:t xml:space="preserve">к </w:t>
      </w:r>
      <w:r w:rsidRPr="001C4572">
        <w:rPr>
          <w:rFonts w:ascii="GHEA Grapalat" w:hAnsi="GHEA Grapalat"/>
          <w:i/>
          <w:lang w:val="hy-AM"/>
        </w:rPr>
        <w:t xml:space="preserve"> </w:t>
      </w:r>
      <w:r w:rsidRPr="001C4572">
        <w:rPr>
          <w:rFonts w:ascii="GHEA Grapalat" w:hAnsi="GHEA Grapalat"/>
          <w:i/>
        </w:rPr>
        <w:t xml:space="preserve">Договору под кодом </w:t>
      </w:r>
      <w:r w:rsidRPr="001C4572">
        <w:rPr>
          <w:rFonts w:ascii="GHEA Grapalat" w:hAnsi="GHEA Grapalat" w:cs="Sylfaen"/>
          <w:i/>
        </w:rPr>
        <w:br/>
      </w:r>
      <w:r w:rsidRPr="001C4572">
        <w:rPr>
          <w:rFonts w:ascii="GHEA Grapalat" w:hAnsi="GHEA Grapalat"/>
          <w:i/>
        </w:rPr>
        <w:t xml:space="preserve">заключенному " </w:t>
      </w:r>
      <w:r w:rsidRPr="001C4572">
        <w:rPr>
          <w:rFonts w:ascii="GHEA Grapalat" w:hAnsi="GHEA Grapalat"/>
          <w:i/>
        </w:rPr>
        <w:tab/>
        <w:t xml:space="preserve">" </w:t>
      </w:r>
      <w:r w:rsidRPr="001C4572">
        <w:rPr>
          <w:rFonts w:ascii="GHEA Grapalat" w:hAnsi="GHEA Grapalat"/>
          <w:i/>
        </w:rPr>
        <w:tab/>
        <w:t>20</w:t>
      </w:r>
      <w:r w:rsidRPr="001C4572">
        <w:rPr>
          <w:rFonts w:ascii="GHEA Grapalat" w:hAnsi="GHEA Grapalat"/>
          <w:i/>
        </w:rPr>
        <w:tab/>
        <w:t>г.</w:t>
      </w:r>
    </w:p>
    <w:p w14:paraId="63A5410E" w14:textId="77777777" w:rsidR="001A15BC" w:rsidRPr="001C4572" w:rsidRDefault="001A15BC" w:rsidP="001A15BC">
      <w:pPr>
        <w:widowControl w:val="0"/>
        <w:tabs>
          <w:tab w:val="left" w:pos="9540"/>
        </w:tabs>
        <w:spacing w:after="160" w:line="360" w:lineRule="auto"/>
        <w:ind w:firstLine="567"/>
        <w:jc w:val="center"/>
        <w:rPr>
          <w:rFonts w:ascii="GHEA Grapalat" w:hAnsi="GHEA Grapalat"/>
        </w:rPr>
      </w:pPr>
    </w:p>
    <w:p w14:paraId="55BD98B1" w14:textId="77777777" w:rsidR="001A15BC" w:rsidRPr="001C4572" w:rsidRDefault="001A15BC" w:rsidP="001A15BC">
      <w:pPr>
        <w:widowControl w:val="0"/>
        <w:spacing w:after="160" w:line="360" w:lineRule="auto"/>
        <w:ind w:firstLine="567"/>
        <w:jc w:val="center"/>
        <w:rPr>
          <w:rFonts w:ascii="GHEA Grapalat" w:hAnsi="GHEA Grapalat"/>
          <w:lang w:val="en-US"/>
        </w:rPr>
      </w:pPr>
      <w:r w:rsidRPr="001C4572">
        <w:rPr>
          <w:rFonts w:ascii="GHEA Grapalat" w:hAnsi="GHEA Grapalat"/>
        </w:rPr>
        <w:t>ГРАФИК ОПЛАТЫ</w:t>
      </w:r>
      <w:r w:rsidRPr="001C4572">
        <w:rPr>
          <w:rStyle w:val="af6"/>
          <w:rFonts w:ascii="GHEA Grapalat" w:hAnsi="GHEA Grapalat"/>
        </w:rPr>
        <w:footnoteReference w:customMarkFollows="1" w:id="41"/>
        <w:t>*</w:t>
      </w:r>
    </w:p>
    <w:p w14:paraId="659799A3" w14:textId="77777777" w:rsidR="001A15BC" w:rsidRPr="001C4572" w:rsidRDefault="001A15BC" w:rsidP="001A15BC">
      <w:pPr>
        <w:widowControl w:val="0"/>
        <w:spacing w:after="160" w:line="360" w:lineRule="auto"/>
        <w:ind w:firstLine="567"/>
        <w:jc w:val="right"/>
        <w:rPr>
          <w:rFonts w:ascii="GHEA Grapalat" w:hAnsi="GHEA Grapalat"/>
        </w:rPr>
      </w:pPr>
      <w:r w:rsidRPr="001C4572">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1A15BC" w:rsidRPr="001C4572" w14:paraId="5989DAF4" w14:textId="77777777" w:rsidTr="006711EE">
        <w:trPr>
          <w:jc w:val="center"/>
        </w:trPr>
        <w:tc>
          <w:tcPr>
            <w:tcW w:w="10955" w:type="dxa"/>
            <w:gridSpan w:val="16"/>
          </w:tcPr>
          <w:p w14:paraId="03EDEC2B" w14:textId="77777777" w:rsidR="001A15BC" w:rsidRPr="001C4572" w:rsidRDefault="001A15BC" w:rsidP="006711EE">
            <w:pPr>
              <w:widowControl w:val="0"/>
              <w:spacing w:after="120"/>
              <w:jc w:val="center"/>
              <w:rPr>
                <w:rFonts w:ascii="GHEA Grapalat" w:hAnsi="GHEA Grapalat"/>
                <w:sz w:val="14"/>
                <w:szCs w:val="16"/>
              </w:rPr>
            </w:pPr>
            <w:r w:rsidRPr="001C4572">
              <w:rPr>
                <w:rFonts w:ascii="GHEA Grapalat" w:hAnsi="GHEA Grapalat"/>
                <w:sz w:val="14"/>
                <w:szCs w:val="16"/>
              </w:rPr>
              <w:t>Работа</w:t>
            </w:r>
          </w:p>
        </w:tc>
      </w:tr>
      <w:tr w:rsidR="001A15BC" w:rsidRPr="001C4572" w14:paraId="2A8C46E6" w14:textId="77777777" w:rsidTr="006711EE">
        <w:trPr>
          <w:jc w:val="center"/>
        </w:trPr>
        <w:tc>
          <w:tcPr>
            <w:tcW w:w="1259" w:type="dxa"/>
            <w:vAlign w:val="center"/>
          </w:tcPr>
          <w:p w14:paraId="18A1985C" w14:textId="77777777" w:rsidR="001A15BC" w:rsidRPr="001C4572" w:rsidRDefault="001A15BC" w:rsidP="006711EE">
            <w:pPr>
              <w:widowControl w:val="0"/>
              <w:spacing w:after="120"/>
              <w:jc w:val="center"/>
              <w:rPr>
                <w:rFonts w:ascii="GHEA Grapalat" w:hAnsi="GHEA Grapalat"/>
                <w:sz w:val="14"/>
                <w:szCs w:val="16"/>
              </w:rPr>
            </w:pPr>
            <w:r w:rsidRPr="001C4572">
              <w:rPr>
                <w:rFonts w:ascii="GHEA Grapalat" w:hAnsi="GHEA Grapalat"/>
                <w:sz w:val="14"/>
                <w:szCs w:val="16"/>
              </w:rPr>
              <w:t>номер предусмотренного приглашением лота</w:t>
            </w:r>
          </w:p>
        </w:tc>
        <w:tc>
          <w:tcPr>
            <w:tcW w:w="1238" w:type="dxa"/>
            <w:vAlign w:val="center"/>
          </w:tcPr>
          <w:p w14:paraId="0A5ED379" w14:textId="77777777" w:rsidR="001A15BC" w:rsidRPr="001C4572" w:rsidRDefault="001A15BC" w:rsidP="006711EE">
            <w:pPr>
              <w:widowControl w:val="0"/>
              <w:spacing w:after="120"/>
              <w:jc w:val="center"/>
              <w:rPr>
                <w:rFonts w:ascii="GHEA Grapalat" w:hAnsi="GHEA Grapalat"/>
                <w:sz w:val="14"/>
                <w:szCs w:val="16"/>
              </w:rPr>
            </w:pPr>
            <w:r w:rsidRPr="001C4572">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72E37875" w14:textId="77777777" w:rsidR="001A15BC" w:rsidRPr="001C4572" w:rsidRDefault="001A15BC" w:rsidP="006711EE">
            <w:pPr>
              <w:widowControl w:val="0"/>
              <w:spacing w:after="120"/>
              <w:jc w:val="center"/>
              <w:rPr>
                <w:rFonts w:ascii="GHEA Grapalat" w:hAnsi="GHEA Grapalat"/>
                <w:sz w:val="14"/>
                <w:szCs w:val="16"/>
              </w:rPr>
            </w:pPr>
            <w:r w:rsidRPr="001C4572">
              <w:rPr>
                <w:rFonts w:ascii="GHEA Grapalat" w:hAnsi="GHEA Grapalat"/>
                <w:sz w:val="14"/>
                <w:szCs w:val="16"/>
              </w:rPr>
              <w:t>наименование</w:t>
            </w:r>
          </w:p>
        </w:tc>
        <w:tc>
          <w:tcPr>
            <w:tcW w:w="7439" w:type="dxa"/>
            <w:gridSpan w:val="13"/>
            <w:vAlign w:val="center"/>
          </w:tcPr>
          <w:p w14:paraId="1B9126DA" w14:textId="40994150" w:rsidR="001A15BC" w:rsidRPr="001C4572" w:rsidRDefault="001A15BC" w:rsidP="006711EE">
            <w:pPr>
              <w:widowControl w:val="0"/>
              <w:spacing w:after="120"/>
              <w:jc w:val="both"/>
              <w:rPr>
                <w:rFonts w:ascii="GHEA Grapalat" w:hAnsi="GHEA Grapalat"/>
                <w:sz w:val="14"/>
                <w:szCs w:val="16"/>
              </w:rPr>
            </w:pPr>
            <w:r w:rsidRPr="001C4572">
              <w:rPr>
                <w:rFonts w:ascii="GHEA Grapalat" w:hAnsi="GHEA Grapalat"/>
                <w:sz w:val="14"/>
                <w:szCs w:val="16"/>
              </w:rPr>
              <w:t>Оплату работы предусматривается произвести в 20</w:t>
            </w:r>
            <w:r w:rsidR="00DC2A17">
              <w:rPr>
                <w:rFonts w:ascii="GHEA Grapalat" w:hAnsi="GHEA Grapalat"/>
                <w:sz w:val="14"/>
                <w:szCs w:val="16"/>
                <w:lang w:val="hy-AM"/>
              </w:rPr>
              <w:t>2</w:t>
            </w:r>
            <w:r w:rsidR="00141298">
              <w:rPr>
                <w:rFonts w:ascii="GHEA Grapalat" w:hAnsi="GHEA Grapalat"/>
                <w:sz w:val="14"/>
                <w:szCs w:val="16"/>
              </w:rPr>
              <w:t>3</w:t>
            </w:r>
            <w:r w:rsidRPr="001C4572">
              <w:rPr>
                <w:rFonts w:ascii="GHEA Grapalat" w:hAnsi="GHEA Grapalat"/>
                <w:sz w:val="14"/>
                <w:szCs w:val="16"/>
              </w:rPr>
              <w:t xml:space="preserve"> г., по месяцам, в том числе</w:t>
            </w:r>
            <w:r w:rsidRPr="001C4572">
              <w:rPr>
                <w:rStyle w:val="af6"/>
                <w:rFonts w:ascii="GHEA Grapalat" w:hAnsi="GHEA Grapalat"/>
                <w:sz w:val="14"/>
                <w:szCs w:val="16"/>
              </w:rPr>
              <w:footnoteReference w:customMarkFollows="1" w:id="42"/>
              <w:t>**</w:t>
            </w:r>
          </w:p>
        </w:tc>
      </w:tr>
      <w:tr w:rsidR="005F51F1" w:rsidRPr="001C4572" w14:paraId="07A84C86" w14:textId="77777777" w:rsidTr="00A92164">
        <w:trPr>
          <w:cantSplit/>
          <w:trHeight w:val="1916"/>
          <w:jc w:val="center"/>
        </w:trPr>
        <w:tc>
          <w:tcPr>
            <w:tcW w:w="1259" w:type="dxa"/>
            <w:vMerge w:val="restart"/>
          </w:tcPr>
          <w:p w14:paraId="268796C8" w14:textId="77777777" w:rsidR="005F51F1" w:rsidRDefault="005F51F1" w:rsidP="006711EE">
            <w:pPr>
              <w:widowControl w:val="0"/>
              <w:spacing w:after="120"/>
              <w:jc w:val="center"/>
              <w:rPr>
                <w:rFonts w:ascii="GHEA Grapalat" w:hAnsi="GHEA Grapalat"/>
                <w:sz w:val="14"/>
                <w:szCs w:val="16"/>
                <w:lang w:val="hy-AM"/>
              </w:rPr>
            </w:pPr>
          </w:p>
          <w:p w14:paraId="14D6FA4F" w14:textId="77777777" w:rsidR="005F51F1" w:rsidRDefault="005F51F1" w:rsidP="006711EE">
            <w:pPr>
              <w:widowControl w:val="0"/>
              <w:spacing w:after="120"/>
              <w:jc w:val="center"/>
              <w:rPr>
                <w:rFonts w:ascii="GHEA Grapalat" w:hAnsi="GHEA Grapalat"/>
                <w:sz w:val="14"/>
                <w:szCs w:val="16"/>
                <w:lang w:val="hy-AM"/>
              </w:rPr>
            </w:pPr>
          </w:p>
          <w:p w14:paraId="32658A0B" w14:textId="77777777" w:rsidR="005F51F1" w:rsidRDefault="005F51F1" w:rsidP="006711EE">
            <w:pPr>
              <w:widowControl w:val="0"/>
              <w:spacing w:after="120"/>
              <w:jc w:val="center"/>
              <w:rPr>
                <w:rFonts w:ascii="GHEA Grapalat" w:hAnsi="GHEA Grapalat"/>
                <w:sz w:val="14"/>
                <w:szCs w:val="16"/>
                <w:lang w:val="hy-AM"/>
              </w:rPr>
            </w:pPr>
          </w:p>
          <w:p w14:paraId="1539BCAB" w14:textId="77777777" w:rsidR="005F51F1" w:rsidRDefault="005F51F1" w:rsidP="006711EE">
            <w:pPr>
              <w:widowControl w:val="0"/>
              <w:spacing w:after="120"/>
              <w:jc w:val="center"/>
              <w:rPr>
                <w:rFonts w:ascii="GHEA Grapalat" w:hAnsi="GHEA Grapalat"/>
                <w:sz w:val="14"/>
                <w:szCs w:val="16"/>
                <w:lang w:val="hy-AM"/>
              </w:rPr>
            </w:pPr>
          </w:p>
          <w:p w14:paraId="35CA8A88" w14:textId="77777777" w:rsidR="005F51F1" w:rsidRDefault="005F51F1" w:rsidP="006711EE">
            <w:pPr>
              <w:widowControl w:val="0"/>
              <w:spacing w:after="120"/>
              <w:jc w:val="center"/>
              <w:rPr>
                <w:rFonts w:ascii="GHEA Grapalat" w:hAnsi="GHEA Grapalat"/>
                <w:sz w:val="14"/>
                <w:szCs w:val="16"/>
                <w:lang w:val="hy-AM"/>
              </w:rPr>
            </w:pPr>
          </w:p>
          <w:p w14:paraId="1E09D49D" w14:textId="77777777" w:rsidR="005F51F1" w:rsidRDefault="005F51F1" w:rsidP="006711EE">
            <w:pPr>
              <w:widowControl w:val="0"/>
              <w:spacing w:after="120"/>
              <w:jc w:val="center"/>
              <w:rPr>
                <w:rFonts w:ascii="GHEA Grapalat" w:hAnsi="GHEA Grapalat"/>
                <w:sz w:val="14"/>
                <w:szCs w:val="16"/>
                <w:lang w:val="hy-AM"/>
              </w:rPr>
            </w:pPr>
          </w:p>
          <w:p w14:paraId="6288A6E4" w14:textId="36315800" w:rsidR="005F51F1" w:rsidRPr="007D2CC3" w:rsidRDefault="005F51F1" w:rsidP="006711EE">
            <w:pPr>
              <w:widowControl w:val="0"/>
              <w:spacing w:after="120"/>
              <w:jc w:val="center"/>
              <w:rPr>
                <w:rFonts w:ascii="GHEA Grapalat" w:hAnsi="GHEA Grapalat"/>
                <w:sz w:val="14"/>
                <w:szCs w:val="16"/>
                <w:lang w:val="hy-AM"/>
              </w:rPr>
            </w:pPr>
            <w:r>
              <w:rPr>
                <w:rFonts w:ascii="GHEA Grapalat" w:hAnsi="GHEA Grapalat"/>
                <w:sz w:val="14"/>
                <w:szCs w:val="16"/>
                <w:lang w:val="hy-AM"/>
              </w:rPr>
              <w:t>1</w:t>
            </w:r>
          </w:p>
        </w:tc>
        <w:tc>
          <w:tcPr>
            <w:tcW w:w="1238" w:type="dxa"/>
            <w:vMerge w:val="restart"/>
          </w:tcPr>
          <w:p w14:paraId="6B8BB296" w14:textId="77777777" w:rsidR="005F51F1" w:rsidRDefault="005F51F1" w:rsidP="006711EE">
            <w:pPr>
              <w:widowControl w:val="0"/>
              <w:spacing w:after="120"/>
              <w:jc w:val="center"/>
              <w:rPr>
                <w:rFonts w:ascii="GHEA Grapalat" w:hAnsi="GHEA Grapalat"/>
                <w:sz w:val="20"/>
              </w:rPr>
            </w:pPr>
          </w:p>
          <w:p w14:paraId="1CBE0CB9" w14:textId="77777777" w:rsidR="005F51F1" w:rsidRDefault="005F51F1" w:rsidP="006711EE">
            <w:pPr>
              <w:widowControl w:val="0"/>
              <w:spacing w:after="120"/>
              <w:jc w:val="center"/>
              <w:rPr>
                <w:rFonts w:ascii="GHEA Grapalat" w:hAnsi="GHEA Grapalat"/>
                <w:sz w:val="20"/>
              </w:rPr>
            </w:pPr>
          </w:p>
          <w:p w14:paraId="4F7E35E3" w14:textId="77777777" w:rsidR="005F51F1" w:rsidRDefault="005F51F1" w:rsidP="006711EE">
            <w:pPr>
              <w:widowControl w:val="0"/>
              <w:spacing w:after="120"/>
              <w:jc w:val="center"/>
              <w:rPr>
                <w:rFonts w:ascii="GHEA Grapalat" w:hAnsi="GHEA Grapalat"/>
                <w:sz w:val="20"/>
              </w:rPr>
            </w:pPr>
          </w:p>
          <w:p w14:paraId="15C3FD0D" w14:textId="77777777" w:rsidR="005F51F1" w:rsidRDefault="005F51F1" w:rsidP="006711EE">
            <w:pPr>
              <w:widowControl w:val="0"/>
              <w:spacing w:after="120"/>
              <w:jc w:val="center"/>
              <w:rPr>
                <w:rFonts w:ascii="GHEA Grapalat" w:hAnsi="GHEA Grapalat"/>
                <w:sz w:val="20"/>
              </w:rPr>
            </w:pPr>
          </w:p>
          <w:p w14:paraId="2F7761A7" w14:textId="2FA71E62" w:rsidR="005F51F1" w:rsidRPr="001C4572" w:rsidRDefault="005F51F1" w:rsidP="006711EE">
            <w:pPr>
              <w:widowControl w:val="0"/>
              <w:spacing w:after="120"/>
              <w:jc w:val="center"/>
              <w:rPr>
                <w:rFonts w:ascii="GHEA Grapalat" w:hAnsi="GHEA Grapalat"/>
                <w:sz w:val="14"/>
                <w:szCs w:val="16"/>
              </w:rPr>
            </w:pPr>
            <w:r>
              <w:rPr>
                <w:rFonts w:ascii="GHEA Grapalat" w:hAnsi="GHEA Grapalat"/>
                <w:sz w:val="20"/>
              </w:rPr>
              <w:t>45261124</w:t>
            </w:r>
          </w:p>
        </w:tc>
        <w:tc>
          <w:tcPr>
            <w:tcW w:w="1019" w:type="dxa"/>
            <w:vMerge w:val="restart"/>
          </w:tcPr>
          <w:p w14:paraId="37744545" w14:textId="77777777" w:rsidR="005F51F1" w:rsidRDefault="005F51F1" w:rsidP="006711EE">
            <w:pPr>
              <w:widowControl w:val="0"/>
              <w:spacing w:after="120"/>
              <w:jc w:val="center"/>
              <w:rPr>
                <w:rFonts w:ascii="GHEA Grapalat" w:hAnsi="GHEA Grapalat"/>
                <w:sz w:val="18"/>
                <w:szCs w:val="18"/>
                <w:lang w:val="hy-AM"/>
              </w:rPr>
            </w:pPr>
          </w:p>
          <w:p w14:paraId="3D0334F7" w14:textId="77777777" w:rsidR="005F51F1" w:rsidRDefault="005F51F1" w:rsidP="006711EE">
            <w:pPr>
              <w:widowControl w:val="0"/>
              <w:spacing w:after="120"/>
              <w:jc w:val="center"/>
              <w:rPr>
                <w:rFonts w:ascii="GHEA Grapalat" w:hAnsi="GHEA Grapalat"/>
                <w:sz w:val="18"/>
                <w:szCs w:val="18"/>
                <w:lang w:val="hy-AM"/>
              </w:rPr>
            </w:pPr>
          </w:p>
          <w:p w14:paraId="755776CE" w14:textId="77777777" w:rsidR="005F51F1" w:rsidRDefault="005F51F1" w:rsidP="006711EE">
            <w:pPr>
              <w:widowControl w:val="0"/>
              <w:spacing w:after="120"/>
              <w:jc w:val="center"/>
              <w:rPr>
                <w:rFonts w:ascii="GHEA Grapalat" w:hAnsi="GHEA Grapalat"/>
                <w:sz w:val="18"/>
                <w:szCs w:val="18"/>
                <w:lang w:val="hy-AM"/>
              </w:rPr>
            </w:pPr>
          </w:p>
          <w:p w14:paraId="383B98E7" w14:textId="77777777" w:rsidR="005F51F1" w:rsidRDefault="005F51F1" w:rsidP="006711EE">
            <w:pPr>
              <w:widowControl w:val="0"/>
              <w:spacing w:after="120"/>
              <w:jc w:val="center"/>
              <w:rPr>
                <w:rFonts w:ascii="GHEA Grapalat" w:hAnsi="GHEA Grapalat"/>
                <w:sz w:val="18"/>
                <w:szCs w:val="18"/>
                <w:lang w:val="hy-AM"/>
              </w:rPr>
            </w:pPr>
          </w:p>
          <w:p w14:paraId="11EA21EE" w14:textId="3775AB5B" w:rsidR="005F51F1" w:rsidRPr="001C4572" w:rsidRDefault="005F51F1" w:rsidP="006711EE">
            <w:pPr>
              <w:widowControl w:val="0"/>
              <w:spacing w:after="120"/>
              <w:jc w:val="center"/>
              <w:rPr>
                <w:rFonts w:ascii="GHEA Grapalat" w:hAnsi="GHEA Grapalat"/>
                <w:sz w:val="14"/>
                <w:szCs w:val="16"/>
              </w:rPr>
            </w:pPr>
            <w:r w:rsidRPr="001C4572">
              <w:rPr>
                <w:rFonts w:ascii="GHEA Grapalat" w:hAnsi="GHEA Grapalat"/>
                <w:sz w:val="18"/>
                <w:szCs w:val="18"/>
                <w:lang w:val="hy-AM"/>
              </w:rPr>
              <w:t>Ремонт крыши театра</w:t>
            </w:r>
          </w:p>
        </w:tc>
        <w:tc>
          <w:tcPr>
            <w:tcW w:w="7439" w:type="dxa"/>
            <w:gridSpan w:val="13"/>
            <w:vAlign w:val="center"/>
          </w:tcPr>
          <w:p w14:paraId="3882A95E" w14:textId="49CD75E2" w:rsidR="005F51F1" w:rsidRPr="001C4572" w:rsidRDefault="005F51F1" w:rsidP="006711EE">
            <w:pPr>
              <w:widowControl w:val="0"/>
              <w:spacing w:after="120"/>
              <w:ind w:left="-95" w:right="-88"/>
              <w:jc w:val="center"/>
              <w:rPr>
                <w:rFonts w:ascii="GHEA Grapalat" w:hAnsi="GHEA Grapalat"/>
                <w:sz w:val="14"/>
                <w:szCs w:val="16"/>
                <w:lang w:val="en-US"/>
              </w:rPr>
            </w:pPr>
          </w:p>
        </w:tc>
      </w:tr>
      <w:tr w:rsidR="007D2CC3" w:rsidRPr="001C4572" w14:paraId="09AC0DF9" w14:textId="77777777" w:rsidTr="00B50715">
        <w:trPr>
          <w:cantSplit/>
          <w:trHeight w:val="367"/>
          <w:jc w:val="center"/>
        </w:trPr>
        <w:tc>
          <w:tcPr>
            <w:tcW w:w="1259" w:type="dxa"/>
            <w:vMerge/>
          </w:tcPr>
          <w:p w14:paraId="702B1304" w14:textId="77777777" w:rsidR="007D2CC3" w:rsidRPr="001C4572" w:rsidRDefault="007D2CC3" w:rsidP="006711EE">
            <w:pPr>
              <w:widowControl w:val="0"/>
              <w:spacing w:after="120"/>
              <w:jc w:val="center"/>
              <w:rPr>
                <w:rFonts w:ascii="GHEA Grapalat" w:hAnsi="GHEA Grapalat"/>
                <w:sz w:val="14"/>
                <w:szCs w:val="16"/>
              </w:rPr>
            </w:pPr>
          </w:p>
        </w:tc>
        <w:tc>
          <w:tcPr>
            <w:tcW w:w="1238" w:type="dxa"/>
            <w:vMerge/>
          </w:tcPr>
          <w:p w14:paraId="3F857651" w14:textId="77777777" w:rsidR="007D2CC3" w:rsidRDefault="007D2CC3" w:rsidP="006711EE">
            <w:pPr>
              <w:widowControl w:val="0"/>
              <w:spacing w:after="120"/>
              <w:jc w:val="center"/>
              <w:rPr>
                <w:rFonts w:ascii="GHEA Grapalat" w:hAnsi="GHEA Grapalat"/>
                <w:sz w:val="20"/>
              </w:rPr>
            </w:pPr>
          </w:p>
        </w:tc>
        <w:tc>
          <w:tcPr>
            <w:tcW w:w="1019" w:type="dxa"/>
            <w:vMerge/>
            <w:vAlign w:val="center"/>
          </w:tcPr>
          <w:p w14:paraId="7E18D09F" w14:textId="77777777" w:rsidR="007D2CC3" w:rsidRPr="001C4572" w:rsidRDefault="007D2CC3" w:rsidP="006711EE">
            <w:pPr>
              <w:widowControl w:val="0"/>
              <w:spacing w:after="120"/>
              <w:jc w:val="center"/>
              <w:rPr>
                <w:rFonts w:ascii="GHEA Grapalat" w:hAnsi="GHEA Grapalat"/>
                <w:sz w:val="18"/>
                <w:szCs w:val="18"/>
                <w:lang w:val="hy-AM"/>
              </w:rPr>
            </w:pPr>
          </w:p>
        </w:tc>
        <w:tc>
          <w:tcPr>
            <w:tcW w:w="7439" w:type="dxa"/>
            <w:gridSpan w:val="13"/>
            <w:vAlign w:val="center"/>
          </w:tcPr>
          <w:p w14:paraId="186C314D" w14:textId="3E7CE3BC" w:rsidR="007D2CC3" w:rsidRPr="001C4572" w:rsidRDefault="007D2CC3" w:rsidP="006711EE">
            <w:pPr>
              <w:widowControl w:val="0"/>
              <w:spacing w:after="120"/>
              <w:ind w:left="-95" w:right="-88"/>
              <w:jc w:val="center"/>
              <w:rPr>
                <w:rFonts w:ascii="GHEA Grapalat" w:hAnsi="GHEA Grapalat"/>
                <w:sz w:val="14"/>
                <w:szCs w:val="16"/>
              </w:rPr>
            </w:pPr>
            <w:r w:rsidRPr="001C4572">
              <w:rPr>
                <w:rFonts w:ascii="GHEA Grapalat" w:hAnsi="GHEA Grapalat"/>
                <w:sz w:val="14"/>
                <w:szCs w:val="16"/>
              </w:rPr>
              <w:t>Оплату работы предусматривается произвести в 20</w:t>
            </w:r>
            <w:r>
              <w:rPr>
                <w:rFonts w:ascii="GHEA Grapalat" w:hAnsi="GHEA Grapalat"/>
                <w:sz w:val="14"/>
                <w:szCs w:val="16"/>
                <w:lang w:val="hy-AM"/>
              </w:rPr>
              <w:t>23</w:t>
            </w:r>
            <w:r w:rsidRPr="001C4572">
              <w:rPr>
                <w:rFonts w:ascii="GHEA Grapalat" w:hAnsi="GHEA Grapalat"/>
                <w:sz w:val="14"/>
                <w:szCs w:val="16"/>
              </w:rPr>
              <w:t xml:space="preserve"> г., по месяцам, в том числе</w:t>
            </w:r>
            <w:r w:rsidRPr="001C4572">
              <w:rPr>
                <w:rStyle w:val="af6"/>
                <w:rFonts w:ascii="GHEA Grapalat" w:hAnsi="GHEA Grapalat"/>
                <w:sz w:val="14"/>
                <w:szCs w:val="16"/>
              </w:rPr>
              <w:footnoteReference w:customMarkFollows="1" w:id="43"/>
              <w:t>**</w:t>
            </w:r>
          </w:p>
        </w:tc>
      </w:tr>
      <w:tr w:rsidR="007D2CC3" w:rsidRPr="001C4572" w14:paraId="6C6E92A5" w14:textId="77777777" w:rsidTr="00B50715">
        <w:trPr>
          <w:cantSplit/>
          <w:trHeight w:val="781"/>
          <w:jc w:val="center"/>
        </w:trPr>
        <w:tc>
          <w:tcPr>
            <w:tcW w:w="1259" w:type="dxa"/>
            <w:vMerge/>
          </w:tcPr>
          <w:p w14:paraId="13B21658" w14:textId="77777777" w:rsidR="007D2CC3" w:rsidRPr="001C4572" w:rsidRDefault="007D2CC3" w:rsidP="00DC2A17">
            <w:pPr>
              <w:widowControl w:val="0"/>
              <w:spacing w:after="120"/>
              <w:jc w:val="center"/>
              <w:rPr>
                <w:rFonts w:ascii="GHEA Grapalat" w:hAnsi="GHEA Grapalat"/>
                <w:sz w:val="14"/>
                <w:szCs w:val="16"/>
              </w:rPr>
            </w:pPr>
          </w:p>
        </w:tc>
        <w:tc>
          <w:tcPr>
            <w:tcW w:w="1238" w:type="dxa"/>
            <w:vMerge/>
          </w:tcPr>
          <w:p w14:paraId="320FDD66" w14:textId="77777777" w:rsidR="007D2CC3" w:rsidRDefault="007D2CC3" w:rsidP="00DC2A17">
            <w:pPr>
              <w:widowControl w:val="0"/>
              <w:spacing w:after="120"/>
              <w:jc w:val="center"/>
              <w:rPr>
                <w:rFonts w:ascii="GHEA Grapalat" w:hAnsi="GHEA Grapalat"/>
                <w:sz w:val="20"/>
              </w:rPr>
            </w:pPr>
          </w:p>
        </w:tc>
        <w:tc>
          <w:tcPr>
            <w:tcW w:w="1019" w:type="dxa"/>
            <w:vMerge/>
            <w:vAlign w:val="center"/>
          </w:tcPr>
          <w:p w14:paraId="25AD6B12" w14:textId="77777777" w:rsidR="007D2CC3" w:rsidRPr="001C4572" w:rsidRDefault="007D2CC3" w:rsidP="00DC2A17">
            <w:pPr>
              <w:widowControl w:val="0"/>
              <w:spacing w:after="120"/>
              <w:jc w:val="center"/>
              <w:rPr>
                <w:rFonts w:ascii="GHEA Grapalat" w:hAnsi="GHEA Grapalat"/>
                <w:sz w:val="18"/>
                <w:szCs w:val="18"/>
                <w:lang w:val="hy-AM"/>
              </w:rPr>
            </w:pPr>
          </w:p>
        </w:tc>
        <w:tc>
          <w:tcPr>
            <w:tcW w:w="582" w:type="dxa"/>
            <w:vAlign w:val="center"/>
          </w:tcPr>
          <w:p w14:paraId="08F1634A" w14:textId="101EB858"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январь</w:t>
            </w:r>
          </w:p>
        </w:tc>
        <w:tc>
          <w:tcPr>
            <w:tcW w:w="700" w:type="dxa"/>
            <w:vAlign w:val="center"/>
          </w:tcPr>
          <w:p w14:paraId="2F7AC7E1" w14:textId="0592BC0C"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февраль</w:t>
            </w:r>
          </w:p>
        </w:tc>
        <w:tc>
          <w:tcPr>
            <w:tcW w:w="431" w:type="dxa"/>
            <w:vAlign w:val="center"/>
          </w:tcPr>
          <w:p w14:paraId="1452CCD8" w14:textId="6944D50D"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март</w:t>
            </w:r>
          </w:p>
        </w:tc>
        <w:tc>
          <w:tcPr>
            <w:tcW w:w="556" w:type="dxa"/>
            <w:vAlign w:val="center"/>
          </w:tcPr>
          <w:p w14:paraId="47894699" w14:textId="10AE3283"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апрель</w:t>
            </w:r>
          </w:p>
        </w:tc>
        <w:tc>
          <w:tcPr>
            <w:tcW w:w="436" w:type="dxa"/>
            <w:vAlign w:val="center"/>
          </w:tcPr>
          <w:p w14:paraId="78662409" w14:textId="05D47674"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май</w:t>
            </w:r>
          </w:p>
        </w:tc>
        <w:tc>
          <w:tcPr>
            <w:tcW w:w="515" w:type="dxa"/>
            <w:vAlign w:val="center"/>
          </w:tcPr>
          <w:p w14:paraId="01815FEA" w14:textId="42D0EFB8"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июнь</w:t>
            </w:r>
          </w:p>
        </w:tc>
        <w:tc>
          <w:tcPr>
            <w:tcW w:w="477" w:type="dxa"/>
            <w:vAlign w:val="center"/>
          </w:tcPr>
          <w:p w14:paraId="5B49442F" w14:textId="64894CCB"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 xml:space="preserve">июль </w:t>
            </w:r>
          </w:p>
        </w:tc>
        <w:tc>
          <w:tcPr>
            <w:tcW w:w="531" w:type="dxa"/>
            <w:vAlign w:val="center"/>
          </w:tcPr>
          <w:p w14:paraId="24C9B76A" w14:textId="0253F79E"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август</w:t>
            </w:r>
          </w:p>
        </w:tc>
        <w:tc>
          <w:tcPr>
            <w:tcW w:w="729" w:type="dxa"/>
            <w:vAlign w:val="center"/>
          </w:tcPr>
          <w:p w14:paraId="698E1181" w14:textId="6A4F2324"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 xml:space="preserve">сентябрь </w:t>
            </w:r>
          </w:p>
        </w:tc>
        <w:tc>
          <w:tcPr>
            <w:tcW w:w="663" w:type="dxa"/>
            <w:vAlign w:val="center"/>
          </w:tcPr>
          <w:p w14:paraId="0A428451" w14:textId="79040580"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октябрь</w:t>
            </w:r>
          </w:p>
        </w:tc>
        <w:tc>
          <w:tcPr>
            <w:tcW w:w="594" w:type="dxa"/>
            <w:vAlign w:val="center"/>
          </w:tcPr>
          <w:p w14:paraId="34DAD3F8" w14:textId="2A540626"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ноябрь</w:t>
            </w:r>
          </w:p>
        </w:tc>
        <w:tc>
          <w:tcPr>
            <w:tcW w:w="644" w:type="dxa"/>
            <w:vAlign w:val="center"/>
          </w:tcPr>
          <w:p w14:paraId="4A02A1F1" w14:textId="747CA303"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декабрь</w:t>
            </w:r>
          </w:p>
        </w:tc>
        <w:tc>
          <w:tcPr>
            <w:tcW w:w="581" w:type="dxa"/>
            <w:vAlign w:val="center"/>
          </w:tcPr>
          <w:p w14:paraId="620B7403" w14:textId="6C86A7AB" w:rsidR="007D2CC3" w:rsidRPr="001C4572" w:rsidRDefault="007D2CC3" w:rsidP="00DC2A17">
            <w:pPr>
              <w:widowControl w:val="0"/>
              <w:spacing w:after="120"/>
              <w:ind w:left="-95" w:right="-88"/>
              <w:jc w:val="center"/>
              <w:rPr>
                <w:rFonts w:ascii="GHEA Grapalat" w:hAnsi="GHEA Grapalat"/>
                <w:sz w:val="14"/>
                <w:szCs w:val="16"/>
              </w:rPr>
            </w:pPr>
            <w:r w:rsidRPr="001C4572">
              <w:rPr>
                <w:rFonts w:ascii="GHEA Grapalat" w:hAnsi="GHEA Grapalat"/>
                <w:sz w:val="14"/>
                <w:szCs w:val="16"/>
              </w:rPr>
              <w:t>Всего</w:t>
            </w:r>
          </w:p>
        </w:tc>
      </w:tr>
      <w:tr w:rsidR="007D2CC3" w:rsidRPr="001C4572" w14:paraId="79E73DA3" w14:textId="77777777" w:rsidTr="006711EE">
        <w:trPr>
          <w:cantSplit/>
          <w:trHeight w:val="1134"/>
          <w:jc w:val="center"/>
        </w:trPr>
        <w:tc>
          <w:tcPr>
            <w:tcW w:w="1259" w:type="dxa"/>
            <w:vMerge/>
          </w:tcPr>
          <w:p w14:paraId="78E0D119" w14:textId="77777777" w:rsidR="007D2CC3" w:rsidRPr="001C4572" w:rsidRDefault="007D2CC3" w:rsidP="00DC2A17">
            <w:pPr>
              <w:widowControl w:val="0"/>
              <w:spacing w:after="120"/>
              <w:jc w:val="center"/>
              <w:rPr>
                <w:rFonts w:ascii="GHEA Grapalat" w:hAnsi="GHEA Grapalat"/>
                <w:sz w:val="14"/>
                <w:szCs w:val="16"/>
              </w:rPr>
            </w:pPr>
          </w:p>
        </w:tc>
        <w:tc>
          <w:tcPr>
            <w:tcW w:w="1238" w:type="dxa"/>
            <w:vMerge/>
          </w:tcPr>
          <w:p w14:paraId="63C2A670" w14:textId="77777777" w:rsidR="007D2CC3" w:rsidRDefault="007D2CC3" w:rsidP="00DC2A17">
            <w:pPr>
              <w:widowControl w:val="0"/>
              <w:spacing w:after="120"/>
              <w:jc w:val="center"/>
              <w:rPr>
                <w:rFonts w:ascii="GHEA Grapalat" w:hAnsi="GHEA Grapalat"/>
                <w:sz w:val="20"/>
              </w:rPr>
            </w:pPr>
          </w:p>
        </w:tc>
        <w:tc>
          <w:tcPr>
            <w:tcW w:w="1019" w:type="dxa"/>
            <w:vMerge/>
            <w:vAlign w:val="center"/>
          </w:tcPr>
          <w:p w14:paraId="3D78085B" w14:textId="77777777" w:rsidR="007D2CC3" w:rsidRPr="001C4572" w:rsidRDefault="007D2CC3" w:rsidP="00DC2A17">
            <w:pPr>
              <w:widowControl w:val="0"/>
              <w:spacing w:after="120"/>
              <w:jc w:val="center"/>
              <w:rPr>
                <w:rFonts w:ascii="GHEA Grapalat" w:hAnsi="GHEA Grapalat"/>
                <w:sz w:val="18"/>
                <w:szCs w:val="18"/>
                <w:lang w:val="hy-AM"/>
              </w:rPr>
            </w:pPr>
          </w:p>
        </w:tc>
        <w:tc>
          <w:tcPr>
            <w:tcW w:w="582" w:type="dxa"/>
            <w:vAlign w:val="center"/>
          </w:tcPr>
          <w:p w14:paraId="40E55397" w14:textId="00FE7B82" w:rsidR="007D2CC3" w:rsidRPr="001C4572" w:rsidRDefault="007D2CC3" w:rsidP="00DC2A17">
            <w:pPr>
              <w:widowControl w:val="0"/>
              <w:spacing w:after="120"/>
              <w:ind w:left="-95" w:right="-88"/>
              <w:jc w:val="center"/>
              <w:rPr>
                <w:rFonts w:ascii="GHEA Grapalat" w:hAnsi="GHEA Grapalat"/>
                <w:sz w:val="14"/>
                <w:szCs w:val="16"/>
              </w:rPr>
            </w:pPr>
          </w:p>
        </w:tc>
        <w:tc>
          <w:tcPr>
            <w:tcW w:w="700" w:type="dxa"/>
            <w:vAlign w:val="center"/>
          </w:tcPr>
          <w:p w14:paraId="38C49B1A" w14:textId="7AC8B617" w:rsidR="007D2CC3" w:rsidRPr="001C4572" w:rsidRDefault="007D2CC3" w:rsidP="00DC2A17">
            <w:pPr>
              <w:widowControl w:val="0"/>
              <w:spacing w:after="120"/>
              <w:ind w:left="-95" w:right="-88"/>
              <w:jc w:val="center"/>
              <w:rPr>
                <w:rFonts w:ascii="GHEA Grapalat" w:hAnsi="GHEA Grapalat"/>
                <w:sz w:val="14"/>
                <w:szCs w:val="16"/>
              </w:rPr>
            </w:pPr>
          </w:p>
        </w:tc>
        <w:tc>
          <w:tcPr>
            <w:tcW w:w="431" w:type="dxa"/>
            <w:vAlign w:val="center"/>
          </w:tcPr>
          <w:p w14:paraId="697F06B7" w14:textId="188229E5" w:rsidR="007D2CC3" w:rsidRPr="001C4572" w:rsidRDefault="007D2CC3" w:rsidP="00DC2A17">
            <w:pPr>
              <w:widowControl w:val="0"/>
              <w:spacing w:after="120"/>
              <w:ind w:left="-95" w:right="-88"/>
              <w:jc w:val="center"/>
              <w:rPr>
                <w:rFonts w:ascii="GHEA Grapalat" w:hAnsi="GHEA Grapalat"/>
                <w:sz w:val="14"/>
                <w:szCs w:val="16"/>
              </w:rPr>
            </w:pPr>
          </w:p>
        </w:tc>
        <w:tc>
          <w:tcPr>
            <w:tcW w:w="556" w:type="dxa"/>
            <w:vAlign w:val="center"/>
          </w:tcPr>
          <w:p w14:paraId="49318541" w14:textId="0FADC599" w:rsidR="007D2CC3" w:rsidRPr="001C4572" w:rsidRDefault="007D2CC3" w:rsidP="00DC2A17">
            <w:pPr>
              <w:widowControl w:val="0"/>
              <w:spacing w:after="120"/>
              <w:ind w:left="-95" w:right="-88"/>
              <w:jc w:val="center"/>
              <w:rPr>
                <w:rFonts w:ascii="GHEA Grapalat" w:hAnsi="GHEA Grapalat"/>
                <w:sz w:val="14"/>
                <w:szCs w:val="16"/>
              </w:rPr>
            </w:pPr>
          </w:p>
        </w:tc>
        <w:tc>
          <w:tcPr>
            <w:tcW w:w="436" w:type="dxa"/>
            <w:vAlign w:val="center"/>
          </w:tcPr>
          <w:p w14:paraId="0BD1E23D" w14:textId="51283CB5" w:rsidR="007D2CC3" w:rsidRPr="001C4572" w:rsidRDefault="007D2CC3" w:rsidP="00DC2A17">
            <w:pPr>
              <w:widowControl w:val="0"/>
              <w:spacing w:after="120"/>
              <w:ind w:left="-95" w:right="-88"/>
              <w:jc w:val="center"/>
              <w:rPr>
                <w:rFonts w:ascii="GHEA Grapalat" w:hAnsi="GHEA Grapalat"/>
                <w:sz w:val="14"/>
                <w:szCs w:val="16"/>
              </w:rPr>
            </w:pPr>
          </w:p>
        </w:tc>
        <w:tc>
          <w:tcPr>
            <w:tcW w:w="515" w:type="dxa"/>
            <w:vAlign w:val="center"/>
          </w:tcPr>
          <w:p w14:paraId="0DE0E68D" w14:textId="4488DA37" w:rsidR="007D2CC3" w:rsidRPr="001C4572" w:rsidRDefault="007D2CC3" w:rsidP="00DC2A17">
            <w:pPr>
              <w:widowControl w:val="0"/>
              <w:spacing w:after="120"/>
              <w:ind w:left="-95" w:right="-88"/>
              <w:jc w:val="center"/>
              <w:rPr>
                <w:rFonts w:ascii="GHEA Grapalat" w:hAnsi="GHEA Grapalat"/>
                <w:sz w:val="14"/>
                <w:szCs w:val="16"/>
              </w:rPr>
            </w:pPr>
          </w:p>
        </w:tc>
        <w:tc>
          <w:tcPr>
            <w:tcW w:w="477" w:type="dxa"/>
            <w:vAlign w:val="center"/>
          </w:tcPr>
          <w:p w14:paraId="07F95F08" w14:textId="238F1E44" w:rsidR="007D2CC3" w:rsidRPr="001C4572" w:rsidRDefault="007D2CC3" w:rsidP="00DC2A17">
            <w:pPr>
              <w:widowControl w:val="0"/>
              <w:spacing w:after="120"/>
              <w:ind w:left="-95" w:right="-88"/>
              <w:jc w:val="center"/>
              <w:rPr>
                <w:rFonts w:ascii="GHEA Grapalat" w:hAnsi="GHEA Grapalat"/>
                <w:sz w:val="14"/>
                <w:szCs w:val="16"/>
              </w:rPr>
            </w:pPr>
          </w:p>
        </w:tc>
        <w:tc>
          <w:tcPr>
            <w:tcW w:w="531" w:type="dxa"/>
            <w:vAlign w:val="center"/>
          </w:tcPr>
          <w:p w14:paraId="04BF650A" w14:textId="1E93B4E3" w:rsidR="007D2CC3" w:rsidRPr="001C4572" w:rsidRDefault="007D2CC3" w:rsidP="00DC2A17">
            <w:pPr>
              <w:widowControl w:val="0"/>
              <w:spacing w:after="120"/>
              <w:ind w:left="-95" w:right="-88"/>
              <w:jc w:val="center"/>
              <w:rPr>
                <w:rFonts w:ascii="GHEA Grapalat" w:hAnsi="GHEA Grapalat"/>
                <w:sz w:val="14"/>
                <w:szCs w:val="16"/>
              </w:rPr>
            </w:pPr>
          </w:p>
        </w:tc>
        <w:tc>
          <w:tcPr>
            <w:tcW w:w="729" w:type="dxa"/>
            <w:vAlign w:val="center"/>
          </w:tcPr>
          <w:p w14:paraId="3D93EDC6" w14:textId="6338D791" w:rsidR="007D2CC3" w:rsidRPr="001C4572" w:rsidRDefault="007D2CC3" w:rsidP="00DC2A17">
            <w:pPr>
              <w:widowControl w:val="0"/>
              <w:spacing w:after="120"/>
              <w:ind w:left="-95" w:right="-88"/>
              <w:jc w:val="center"/>
              <w:rPr>
                <w:rFonts w:ascii="GHEA Grapalat" w:hAnsi="GHEA Grapalat"/>
                <w:sz w:val="14"/>
                <w:szCs w:val="16"/>
              </w:rPr>
            </w:pPr>
          </w:p>
        </w:tc>
        <w:tc>
          <w:tcPr>
            <w:tcW w:w="663" w:type="dxa"/>
            <w:vAlign w:val="center"/>
          </w:tcPr>
          <w:p w14:paraId="6F15A728" w14:textId="548DE937" w:rsidR="007D2CC3" w:rsidRPr="001C4572" w:rsidRDefault="007D2CC3" w:rsidP="00DC2A17">
            <w:pPr>
              <w:widowControl w:val="0"/>
              <w:spacing w:after="120"/>
              <w:ind w:left="-95" w:right="-88"/>
              <w:jc w:val="center"/>
              <w:rPr>
                <w:rFonts w:ascii="GHEA Grapalat" w:hAnsi="GHEA Grapalat"/>
                <w:sz w:val="14"/>
                <w:szCs w:val="16"/>
              </w:rPr>
            </w:pPr>
          </w:p>
        </w:tc>
        <w:tc>
          <w:tcPr>
            <w:tcW w:w="594" w:type="dxa"/>
            <w:vAlign w:val="center"/>
          </w:tcPr>
          <w:p w14:paraId="2CBAAEC1" w14:textId="63A782B9" w:rsidR="007D2CC3" w:rsidRPr="001C4572" w:rsidRDefault="007D2CC3" w:rsidP="00DC2A17">
            <w:pPr>
              <w:widowControl w:val="0"/>
              <w:spacing w:after="120"/>
              <w:ind w:left="-95" w:right="-88"/>
              <w:jc w:val="center"/>
              <w:rPr>
                <w:rFonts w:ascii="GHEA Grapalat" w:hAnsi="GHEA Grapalat"/>
                <w:sz w:val="14"/>
                <w:szCs w:val="16"/>
              </w:rPr>
            </w:pPr>
            <w:r>
              <w:rPr>
                <w:rFonts w:ascii="GHEA Grapalat" w:hAnsi="GHEA Grapalat"/>
                <w:sz w:val="14"/>
                <w:szCs w:val="16"/>
                <w:lang w:val="hy-AM"/>
              </w:rPr>
              <w:t>0</w:t>
            </w:r>
            <w:r w:rsidRPr="001C4572">
              <w:rPr>
                <w:rFonts w:ascii="GHEA Grapalat" w:hAnsi="GHEA Grapalat"/>
                <w:sz w:val="14"/>
                <w:szCs w:val="16"/>
              </w:rPr>
              <w:t xml:space="preserve"> %</w:t>
            </w:r>
          </w:p>
        </w:tc>
        <w:tc>
          <w:tcPr>
            <w:tcW w:w="644" w:type="dxa"/>
            <w:vAlign w:val="center"/>
          </w:tcPr>
          <w:p w14:paraId="10CEFA75" w14:textId="672B4ADF" w:rsidR="007D2CC3" w:rsidRPr="001C4572" w:rsidRDefault="007D2CC3" w:rsidP="00DC2A17">
            <w:pPr>
              <w:widowControl w:val="0"/>
              <w:spacing w:after="120"/>
              <w:ind w:left="-95" w:right="-88"/>
              <w:jc w:val="center"/>
              <w:rPr>
                <w:rFonts w:ascii="GHEA Grapalat" w:hAnsi="GHEA Grapalat"/>
                <w:sz w:val="14"/>
                <w:szCs w:val="16"/>
              </w:rPr>
            </w:pPr>
            <w:r>
              <w:rPr>
                <w:rFonts w:ascii="GHEA Grapalat" w:hAnsi="GHEA Grapalat"/>
                <w:sz w:val="14"/>
                <w:szCs w:val="16"/>
                <w:lang w:val="hy-AM"/>
              </w:rPr>
              <w:t>0</w:t>
            </w:r>
            <w:r w:rsidRPr="001C4572">
              <w:rPr>
                <w:rFonts w:ascii="GHEA Grapalat" w:hAnsi="GHEA Grapalat"/>
                <w:sz w:val="14"/>
                <w:szCs w:val="16"/>
              </w:rPr>
              <w:t xml:space="preserve"> %</w:t>
            </w:r>
          </w:p>
        </w:tc>
        <w:tc>
          <w:tcPr>
            <w:tcW w:w="581" w:type="dxa"/>
            <w:vAlign w:val="center"/>
          </w:tcPr>
          <w:p w14:paraId="6F6B13E5" w14:textId="0AD20FE6" w:rsidR="007D2CC3" w:rsidRPr="001C4572" w:rsidRDefault="007D2CC3" w:rsidP="00DC2A17">
            <w:pPr>
              <w:widowControl w:val="0"/>
              <w:spacing w:after="120"/>
              <w:ind w:left="-95" w:right="-88"/>
              <w:jc w:val="center"/>
              <w:rPr>
                <w:rFonts w:ascii="GHEA Grapalat" w:hAnsi="GHEA Grapalat"/>
                <w:sz w:val="14"/>
                <w:szCs w:val="16"/>
              </w:rPr>
            </w:pPr>
            <w:r>
              <w:rPr>
                <w:rFonts w:ascii="GHEA Grapalat" w:hAnsi="GHEA Grapalat"/>
                <w:sz w:val="14"/>
                <w:szCs w:val="16"/>
                <w:lang w:val="hy-AM"/>
              </w:rPr>
              <w:t>0</w:t>
            </w:r>
            <w:r w:rsidRPr="001C4572">
              <w:rPr>
                <w:rFonts w:ascii="GHEA Grapalat" w:hAnsi="GHEA Grapalat"/>
                <w:sz w:val="14"/>
                <w:szCs w:val="16"/>
              </w:rPr>
              <w:t xml:space="preserve"> %</w:t>
            </w:r>
          </w:p>
        </w:tc>
      </w:tr>
    </w:tbl>
    <w:p w14:paraId="3D4CCF5E" w14:textId="77777777" w:rsidR="001A15BC" w:rsidRPr="00DC2A17" w:rsidRDefault="001A15BC" w:rsidP="001A15BC">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1A15BC" w:rsidRPr="001C4572" w14:paraId="7187ED6C" w14:textId="77777777" w:rsidTr="006711EE">
        <w:trPr>
          <w:jc w:val="center"/>
        </w:trPr>
        <w:tc>
          <w:tcPr>
            <w:tcW w:w="4536" w:type="dxa"/>
          </w:tcPr>
          <w:p w14:paraId="46BC1400" w14:textId="77777777" w:rsidR="001A15BC" w:rsidRPr="001C4572" w:rsidRDefault="001A15BC" w:rsidP="006711EE">
            <w:pPr>
              <w:widowControl w:val="0"/>
              <w:spacing w:after="160" w:line="360" w:lineRule="auto"/>
              <w:jc w:val="center"/>
              <w:rPr>
                <w:rFonts w:ascii="GHEA Grapalat" w:hAnsi="GHEA Grapalat" w:cs="Sylfaen"/>
                <w:b/>
                <w:bCs/>
              </w:rPr>
            </w:pPr>
            <w:r w:rsidRPr="001C4572">
              <w:rPr>
                <w:rFonts w:ascii="GHEA Grapalat" w:hAnsi="GHEA Grapalat"/>
                <w:b/>
              </w:rPr>
              <w:t>ЗАКАЗЧИК</w:t>
            </w:r>
          </w:p>
          <w:p w14:paraId="38582F73" w14:textId="77777777" w:rsidR="001A15BC" w:rsidRPr="001C4572" w:rsidRDefault="001A15BC" w:rsidP="006711EE">
            <w:pPr>
              <w:widowControl w:val="0"/>
              <w:spacing w:after="160" w:line="360" w:lineRule="auto"/>
              <w:jc w:val="center"/>
              <w:rPr>
                <w:rFonts w:ascii="GHEA Grapalat" w:hAnsi="GHEA Grapalat"/>
                <w:lang w:val="en-US"/>
              </w:rPr>
            </w:pPr>
            <w:r w:rsidRPr="001C4572">
              <w:rPr>
                <w:rFonts w:ascii="GHEA Grapalat" w:hAnsi="GHEA Grapalat"/>
                <w:lang w:val="en-US"/>
              </w:rPr>
              <w:t>______________________</w:t>
            </w:r>
          </w:p>
          <w:p w14:paraId="2A211463" w14:textId="77777777" w:rsidR="001A15BC" w:rsidRPr="001C4572" w:rsidRDefault="001A15BC" w:rsidP="006711EE">
            <w:pPr>
              <w:widowControl w:val="0"/>
              <w:spacing w:after="160" w:line="360" w:lineRule="auto"/>
              <w:jc w:val="center"/>
              <w:rPr>
                <w:rFonts w:ascii="GHEA Grapalat" w:hAnsi="GHEA Grapalat"/>
              </w:rPr>
            </w:pPr>
            <w:r w:rsidRPr="001C4572">
              <w:rPr>
                <w:rFonts w:ascii="GHEA Grapalat" w:hAnsi="GHEA Grapalat"/>
              </w:rPr>
              <w:t>/подпись/</w:t>
            </w:r>
          </w:p>
          <w:p w14:paraId="5217E9FD" w14:textId="77777777" w:rsidR="001A15BC" w:rsidRPr="001C4572" w:rsidRDefault="001A15BC" w:rsidP="006711EE">
            <w:pPr>
              <w:widowControl w:val="0"/>
              <w:spacing w:after="160" w:line="360" w:lineRule="auto"/>
              <w:jc w:val="center"/>
              <w:rPr>
                <w:rFonts w:ascii="GHEA Grapalat" w:hAnsi="GHEA Grapalat"/>
              </w:rPr>
            </w:pPr>
            <w:r w:rsidRPr="001C4572">
              <w:rPr>
                <w:rFonts w:ascii="GHEA Grapalat" w:hAnsi="GHEA Grapalat"/>
              </w:rPr>
              <w:t>М. П.</w:t>
            </w:r>
          </w:p>
        </w:tc>
        <w:tc>
          <w:tcPr>
            <w:tcW w:w="760" w:type="dxa"/>
          </w:tcPr>
          <w:p w14:paraId="7A786872" w14:textId="77777777" w:rsidR="001A15BC" w:rsidRPr="001C4572" w:rsidRDefault="001A15BC" w:rsidP="006711EE">
            <w:pPr>
              <w:widowControl w:val="0"/>
              <w:spacing w:after="160" w:line="360" w:lineRule="auto"/>
              <w:jc w:val="center"/>
              <w:rPr>
                <w:rFonts w:ascii="GHEA Grapalat" w:hAnsi="GHEA Grapalat"/>
              </w:rPr>
            </w:pPr>
          </w:p>
        </w:tc>
        <w:tc>
          <w:tcPr>
            <w:tcW w:w="4343" w:type="dxa"/>
          </w:tcPr>
          <w:p w14:paraId="784BDFF0" w14:textId="77777777" w:rsidR="001A15BC" w:rsidRPr="001C4572" w:rsidRDefault="001A15BC" w:rsidP="006711EE">
            <w:pPr>
              <w:widowControl w:val="0"/>
              <w:spacing w:after="160" w:line="360" w:lineRule="auto"/>
              <w:jc w:val="center"/>
              <w:rPr>
                <w:rFonts w:ascii="GHEA Grapalat" w:hAnsi="GHEA Grapalat" w:cs="Sylfaen"/>
                <w:b/>
                <w:bCs/>
              </w:rPr>
            </w:pPr>
            <w:r w:rsidRPr="001C4572">
              <w:rPr>
                <w:rFonts w:ascii="GHEA Grapalat" w:hAnsi="GHEA Grapalat"/>
                <w:b/>
              </w:rPr>
              <w:t>ПОДРЯДЧИК</w:t>
            </w:r>
          </w:p>
          <w:p w14:paraId="11DAE437" w14:textId="77777777" w:rsidR="001A15BC" w:rsidRPr="001C4572" w:rsidRDefault="001A15BC" w:rsidP="006711EE">
            <w:pPr>
              <w:widowControl w:val="0"/>
              <w:spacing w:after="160" w:line="360" w:lineRule="auto"/>
              <w:jc w:val="center"/>
              <w:rPr>
                <w:rFonts w:ascii="GHEA Grapalat" w:hAnsi="GHEA Grapalat"/>
                <w:lang w:val="en-US"/>
              </w:rPr>
            </w:pPr>
            <w:r w:rsidRPr="001C4572">
              <w:rPr>
                <w:rFonts w:ascii="GHEA Grapalat" w:hAnsi="GHEA Grapalat"/>
                <w:lang w:val="en-US"/>
              </w:rPr>
              <w:t>_____________________</w:t>
            </w:r>
          </w:p>
          <w:p w14:paraId="1571C65C" w14:textId="77777777" w:rsidR="001A15BC" w:rsidRPr="001C4572" w:rsidRDefault="001A15BC" w:rsidP="006711EE">
            <w:pPr>
              <w:widowControl w:val="0"/>
              <w:spacing w:after="160" w:line="360" w:lineRule="auto"/>
              <w:jc w:val="center"/>
              <w:rPr>
                <w:rFonts w:ascii="GHEA Grapalat" w:hAnsi="GHEA Grapalat"/>
              </w:rPr>
            </w:pPr>
            <w:r w:rsidRPr="001C4572">
              <w:rPr>
                <w:rFonts w:ascii="GHEA Grapalat" w:hAnsi="GHEA Grapalat"/>
              </w:rPr>
              <w:t>/подпись/</w:t>
            </w:r>
          </w:p>
          <w:p w14:paraId="48D369A0" w14:textId="77777777" w:rsidR="001A15BC" w:rsidRPr="001C4572" w:rsidRDefault="001A15BC" w:rsidP="006711EE">
            <w:pPr>
              <w:widowControl w:val="0"/>
              <w:spacing w:after="160" w:line="360" w:lineRule="auto"/>
              <w:jc w:val="center"/>
              <w:rPr>
                <w:rFonts w:ascii="GHEA Grapalat" w:hAnsi="GHEA Grapalat"/>
              </w:rPr>
            </w:pPr>
            <w:r w:rsidRPr="001C4572">
              <w:rPr>
                <w:rFonts w:ascii="GHEA Grapalat" w:hAnsi="GHEA Grapalat"/>
              </w:rPr>
              <w:t>М. П.</w:t>
            </w:r>
          </w:p>
        </w:tc>
      </w:tr>
    </w:tbl>
    <w:p w14:paraId="06AC4153" w14:textId="77777777" w:rsidR="001A15BC" w:rsidRPr="001C4572" w:rsidRDefault="001A15BC" w:rsidP="001A15BC">
      <w:pPr>
        <w:widowControl w:val="0"/>
        <w:spacing w:after="160" w:line="360" w:lineRule="auto"/>
        <w:ind w:firstLine="567"/>
        <w:rPr>
          <w:rFonts w:ascii="GHEA Grapalat" w:hAnsi="GHEA Grapalat"/>
        </w:rPr>
        <w:sectPr w:rsidR="001A15BC" w:rsidRPr="001C4572" w:rsidSect="001A15BC">
          <w:footerReference w:type="default" r:id="rId12"/>
          <w:footnotePr>
            <w:pos w:val="beneathText"/>
          </w:footnotePr>
          <w:pgSz w:w="11907" w:h="16840" w:code="9"/>
          <w:pgMar w:top="568" w:right="1134" w:bottom="1418" w:left="1418" w:header="561" w:footer="561" w:gutter="0"/>
          <w:cols w:space="720"/>
          <w:docGrid w:linePitch="326"/>
        </w:sectPr>
      </w:pPr>
    </w:p>
    <w:p w14:paraId="1952AEA6" w14:textId="77777777" w:rsidR="001A15BC" w:rsidRPr="001C4572" w:rsidRDefault="001A15BC" w:rsidP="001A15BC">
      <w:pPr>
        <w:widowControl w:val="0"/>
        <w:spacing w:after="160" w:line="360" w:lineRule="auto"/>
        <w:ind w:firstLine="567"/>
        <w:jc w:val="right"/>
        <w:rPr>
          <w:rFonts w:ascii="GHEA Grapalat" w:hAnsi="GHEA Grapalat" w:cs="Arial"/>
          <w:i/>
        </w:rPr>
      </w:pPr>
      <w:r w:rsidRPr="001C4572">
        <w:rPr>
          <w:rFonts w:ascii="GHEA Grapalat" w:hAnsi="GHEA Grapalat"/>
          <w:i/>
        </w:rPr>
        <w:lastRenderedPageBreak/>
        <w:t>Приложение № 4</w:t>
      </w:r>
    </w:p>
    <w:p w14:paraId="1402D134" w14:textId="77777777" w:rsidR="001A15BC" w:rsidRPr="001C4572" w:rsidRDefault="001A15BC" w:rsidP="001A15BC">
      <w:pPr>
        <w:widowControl w:val="0"/>
        <w:spacing w:after="160" w:line="360" w:lineRule="auto"/>
        <w:ind w:firstLine="567"/>
        <w:jc w:val="right"/>
        <w:rPr>
          <w:rFonts w:ascii="GHEA Grapalat" w:hAnsi="GHEA Grapalat" w:cs="Arial"/>
          <w:i/>
        </w:rPr>
      </w:pPr>
      <w:r w:rsidRPr="001C4572">
        <w:rPr>
          <w:rFonts w:ascii="GHEA Grapalat" w:hAnsi="GHEA Grapalat"/>
          <w:i/>
        </w:rPr>
        <w:t xml:space="preserve">к Договору под кодом </w:t>
      </w:r>
      <w:r w:rsidRPr="001C4572">
        <w:rPr>
          <w:rFonts w:ascii="GHEA Grapalat" w:hAnsi="GHEA Grapalat" w:cs="Arial"/>
          <w:i/>
        </w:rPr>
        <w:br/>
      </w:r>
      <w:r w:rsidRPr="001C4572">
        <w:rPr>
          <w:rFonts w:ascii="GHEA Grapalat" w:hAnsi="GHEA Grapalat"/>
          <w:i/>
        </w:rPr>
        <w:t xml:space="preserve">заключенному " </w:t>
      </w:r>
      <w:r w:rsidRPr="001C4572">
        <w:rPr>
          <w:rFonts w:ascii="GHEA Grapalat" w:hAnsi="GHEA Grapalat"/>
          <w:i/>
        </w:rPr>
        <w:tab/>
        <w:t xml:space="preserve">" </w:t>
      </w:r>
      <w:r w:rsidRPr="001C4572">
        <w:rPr>
          <w:rFonts w:ascii="GHEA Grapalat" w:hAnsi="GHEA Grapalat"/>
          <w:i/>
        </w:rPr>
        <w:tab/>
        <w:t>20</w:t>
      </w:r>
      <w:r w:rsidRPr="001C4572">
        <w:rPr>
          <w:rFonts w:ascii="GHEA Grapalat" w:hAnsi="GHEA Grapalat"/>
          <w:i/>
        </w:rPr>
        <w:tab/>
        <w:t>г.</w:t>
      </w:r>
    </w:p>
    <w:p w14:paraId="4B206286" w14:textId="77777777" w:rsidR="001A15BC" w:rsidRPr="001C4572" w:rsidRDefault="001A15BC" w:rsidP="001A15BC">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1A15BC" w:rsidRPr="001C4572" w14:paraId="79C61A84" w14:textId="77777777" w:rsidTr="006711EE">
        <w:trPr>
          <w:tblCellSpacing w:w="7" w:type="dxa"/>
          <w:jc w:val="center"/>
        </w:trPr>
        <w:tc>
          <w:tcPr>
            <w:tcW w:w="0" w:type="auto"/>
            <w:vAlign w:val="center"/>
          </w:tcPr>
          <w:p w14:paraId="34709615"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 xml:space="preserve">Сторона договора </w:t>
            </w:r>
          </w:p>
          <w:p w14:paraId="5E3A7094"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_____________________________</w:t>
            </w:r>
          </w:p>
          <w:p w14:paraId="02FDCC84"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______________________________</w:t>
            </w:r>
          </w:p>
          <w:p w14:paraId="5D9B82E6"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место нахождения ______________</w:t>
            </w:r>
          </w:p>
          <w:p w14:paraId="31F98C12"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Р/С__________________________</w:t>
            </w:r>
          </w:p>
          <w:p w14:paraId="4D7F6934"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УНН__________________________</w:t>
            </w:r>
          </w:p>
        </w:tc>
        <w:tc>
          <w:tcPr>
            <w:tcW w:w="0" w:type="auto"/>
            <w:vAlign w:val="center"/>
          </w:tcPr>
          <w:p w14:paraId="2BF3C17D"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 xml:space="preserve">Заказчик </w:t>
            </w:r>
          </w:p>
          <w:p w14:paraId="4152AAD5"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______________________________</w:t>
            </w:r>
          </w:p>
          <w:p w14:paraId="1B707FBA"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_______________________________</w:t>
            </w:r>
          </w:p>
          <w:p w14:paraId="45E0CDF3"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место нахождения _______________</w:t>
            </w:r>
          </w:p>
          <w:p w14:paraId="5C49B2C6"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Р/С____________________________</w:t>
            </w:r>
          </w:p>
          <w:p w14:paraId="125C4B6C"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УНН___________________________</w:t>
            </w:r>
          </w:p>
        </w:tc>
      </w:tr>
    </w:tbl>
    <w:p w14:paraId="3FF42134" w14:textId="77777777" w:rsidR="001A15BC" w:rsidRPr="001C4572" w:rsidRDefault="001A15BC" w:rsidP="001A15BC">
      <w:pPr>
        <w:widowControl w:val="0"/>
        <w:spacing w:after="160" w:line="360" w:lineRule="auto"/>
        <w:ind w:left="567" w:right="566"/>
        <w:rPr>
          <w:rFonts w:ascii="GHEA Grapalat" w:hAnsi="GHEA Grapalat"/>
          <w:iCs/>
        </w:rPr>
      </w:pPr>
    </w:p>
    <w:p w14:paraId="13AAAD6C" w14:textId="77777777" w:rsidR="001A15BC" w:rsidRPr="001C4572" w:rsidRDefault="001A15BC" w:rsidP="001A15BC">
      <w:pPr>
        <w:widowControl w:val="0"/>
        <w:spacing w:after="160" w:line="360" w:lineRule="auto"/>
        <w:ind w:left="567" w:right="566"/>
        <w:jc w:val="center"/>
        <w:rPr>
          <w:rFonts w:ascii="GHEA Grapalat" w:hAnsi="GHEA Grapalat"/>
          <w:iCs/>
        </w:rPr>
      </w:pPr>
      <w:r w:rsidRPr="001C4572">
        <w:rPr>
          <w:rFonts w:ascii="GHEA Grapalat" w:hAnsi="GHEA Grapalat"/>
          <w:b/>
        </w:rPr>
        <w:t>АКТ №</w:t>
      </w:r>
    </w:p>
    <w:p w14:paraId="15CBC06F" w14:textId="77777777" w:rsidR="001A15BC" w:rsidRPr="001C4572" w:rsidRDefault="001A15BC" w:rsidP="001A15BC">
      <w:pPr>
        <w:widowControl w:val="0"/>
        <w:spacing w:after="160" w:line="360" w:lineRule="auto"/>
        <w:ind w:left="567" w:right="566"/>
        <w:jc w:val="center"/>
        <w:rPr>
          <w:rFonts w:ascii="GHEA Grapalat" w:hAnsi="GHEA Grapalat"/>
          <w:b/>
          <w:bCs/>
          <w:iCs/>
        </w:rPr>
      </w:pPr>
      <w:r w:rsidRPr="001C4572">
        <w:rPr>
          <w:rFonts w:ascii="GHEA Grapalat" w:hAnsi="GHEA Grapalat"/>
          <w:b/>
        </w:rPr>
        <w:t xml:space="preserve">СДАЧИ-ПРИЕМКИ РЕЗУЛЬТАТОВ ИСПОЛНЕНИЯ </w:t>
      </w:r>
      <w:r w:rsidRPr="001C4572">
        <w:rPr>
          <w:rFonts w:ascii="GHEA Grapalat" w:hAnsi="GHEA Grapalat"/>
          <w:b/>
        </w:rPr>
        <w:br/>
        <w:t>ДОГОВОРА ИЛИ ЕГО ЧАСТИ</w:t>
      </w:r>
    </w:p>
    <w:p w14:paraId="44A21EA4" w14:textId="77777777" w:rsidR="001A15BC" w:rsidRPr="001C4572" w:rsidRDefault="001A15BC" w:rsidP="001A15BC">
      <w:pPr>
        <w:pStyle w:val="a3"/>
        <w:widowControl w:val="0"/>
        <w:spacing w:after="160"/>
        <w:ind w:left="567" w:right="566" w:firstLine="0"/>
        <w:jc w:val="center"/>
        <w:rPr>
          <w:rFonts w:ascii="GHEA Grapalat" w:hAnsi="GHEA Grapalat"/>
          <w:b/>
          <w:bCs/>
          <w:iCs/>
          <w:sz w:val="24"/>
          <w:szCs w:val="24"/>
        </w:rPr>
      </w:pPr>
    </w:p>
    <w:p w14:paraId="1A7E5BE3" w14:textId="77777777" w:rsidR="001A15BC" w:rsidRPr="001C4572" w:rsidRDefault="001A15BC" w:rsidP="001A15BC">
      <w:pPr>
        <w:pStyle w:val="a3"/>
        <w:widowControl w:val="0"/>
        <w:tabs>
          <w:tab w:val="left" w:pos="1134"/>
          <w:tab w:val="left" w:pos="2268"/>
          <w:tab w:val="left" w:pos="3402"/>
        </w:tabs>
        <w:spacing w:after="160"/>
        <w:ind w:firstLine="567"/>
        <w:rPr>
          <w:rFonts w:ascii="GHEA Grapalat" w:hAnsi="GHEA Grapalat"/>
          <w:iCs/>
          <w:sz w:val="24"/>
          <w:szCs w:val="24"/>
        </w:rPr>
      </w:pPr>
      <w:r w:rsidRPr="001C4572">
        <w:rPr>
          <w:rFonts w:ascii="GHEA Grapalat" w:hAnsi="GHEA Grapalat"/>
          <w:sz w:val="24"/>
          <w:szCs w:val="24"/>
        </w:rPr>
        <w:t>"</w:t>
      </w:r>
      <w:r w:rsidRPr="001C4572">
        <w:rPr>
          <w:rFonts w:ascii="GHEA Grapalat" w:hAnsi="GHEA Grapalat"/>
          <w:sz w:val="24"/>
          <w:szCs w:val="24"/>
        </w:rPr>
        <w:tab/>
        <w:t>" "</w:t>
      </w:r>
      <w:r w:rsidRPr="001C4572">
        <w:rPr>
          <w:rFonts w:ascii="GHEA Grapalat" w:hAnsi="GHEA Grapalat"/>
          <w:sz w:val="24"/>
          <w:szCs w:val="24"/>
        </w:rPr>
        <w:tab/>
        <w:t>" 20</w:t>
      </w:r>
      <w:r w:rsidRPr="001C4572">
        <w:rPr>
          <w:rFonts w:ascii="GHEA Grapalat" w:hAnsi="GHEA Grapalat"/>
          <w:sz w:val="24"/>
          <w:szCs w:val="24"/>
        </w:rPr>
        <w:tab/>
        <w:t>г.</w:t>
      </w:r>
    </w:p>
    <w:p w14:paraId="7C97D2ED" w14:textId="77777777" w:rsidR="001A15BC" w:rsidRPr="001C4572" w:rsidRDefault="001A15BC" w:rsidP="001A15BC">
      <w:pPr>
        <w:pStyle w:val="af4"/>
        <w:widowControl w:val="0"/>
        <w:spacing w:before="0" w:beforeAutospacing="0" w:after="160" w:afterAutospacing="0" w:line="360" w:lineRule="auto"/>
        <w:ind w:firstLine="567"/>
        <w:rPr>
          <w:rFonts w:ascii="GHEA Grapalat" w:hAnsi="GHEA Grapalat"/>
        </w:rPr>
      </w:pPr>
      <w:r w:rsidRPr="001C4572">
        <w:rPr>
          <w:rFonts w:ascii="GHEA Grapalat" w:hAnsi="GHEA Grapalat"/>
        </w:rPr>
        <w:t>Наименование договора (далее — Договор) ___</w:t>
      </w:r>
      <w:r w:rsidRPr="001C4572">
        <w:rPr>
          <w:rFonts w:ascii="GHEA Grapalat" w:hAnsi="GHEA Grapalat"/>
          <w:lang w:val="hy-AM"/>
        </w:rPr>
        <w:t>__________________</w:t>
      </w:r>
      <w:r w:rsidRPr="001C4572">
        <w:rPr>
          <w:rFonts w:ascii="GHEA Grapalat" w:hAnsi="GHEA Grapalat"/>
        </w:rPr>
        <w:t>___</w:t>
      </w:r>
    </w:p>
    <w:p w14:paraId="6783C887" w14:textId="77777777" w:rsidR="001A15BC" w:rsidRPr="001C4572" w:rsidRDefault="001A15BC" w:rsidP="001A15BC">
      <w:pPr>
        <w:pStyle w:val="af4"/>
        <w:widowControl w:val="0"/>
        <w:tabs>
          <w:tab w:val="left" w:pos="8789"/>
        </w:tabs>
        <w:spacing w:before="0" w:beforeAutospacing="0" w:after="160" w:afterAutospacing="0" w:line="360" w:lineRule="auto"/>
        <w:ind w:firstLine="567"/>
        <w:rPr>
          <w:rFonts w:ascii="GHEA Grapalat" w:hAnsi="GHEA Grapalat"/>
        </w:rPr>
      </w:pPr>
      <w:r w:rsidRPr="001C4572">
        <w:rPr>
          <w:rFonts w:ascii="GHEA Grapalat" w:hAnsi="GHEA Grapalat"/>
        </w:rPr>
        <w:t>Дата заключения Договора "_________" "_____________________" 20</w:t>
      </w:r>
      <w:r w:rsidRPr="001C4572">
        <w:rPr>
          <w:rFonts w:ascii="GHEA Grapalat" w:hAnsi="GHEA Grapalat"/>
        </w:rPr>
        <w:tab/>
        <w:t>г.</w:t>
      </w:r>
    </w:p>
    <w:p w14:paraId="45B0DBC1" w14:textId="77777777" w:rsidR="001A15BC" w:rsidRPr="001C4572" w:rsidRDefault="001A15BC" w:rsidP="001A15BC">
      <w:pPr>
        <w:pStyle w:val="af4"/>
        <w:widowControl w:val="0"/>
        <w:spacing w:before="0" w:beforeAutospacing="0" w:after="160" w:afterAutospacing="0" w:line="360" w:lineRule="auto"/>
        <w:ind w:firstLine="567"/>
        <w:rPr>
          <w:rFonts w:ascii="GHEA Grapalat" w:hAnsi="GHEA Grapalat"/>
        </w:rPr>
      </w:pPr>
      <w:r w:rsidRPr="001C4572">
        <w:rPr>
          <w:rFonts w:ascii="GHEA Grapalat" w:hAnsi="GHEA Grapalat"/>
        </w:rPr>
        <w:t>Номер Договора _____________________________________________________</w:t>
      </w:r>
    </w:p>
    <w:p w14:paraId="2CEB467E" w14:textId="77777777" w:rsidR="001A15BC" w:rsidRPr="001C4572" w:rsidRDefault="001A15BC" w:rsidP="001A15BC">
      <w:pPr>
        <w:widowControl w:val="0"/>
        <w:tabs>
          <w:tab w:val="left" w:pos="6804"/>
          <w:tab w:val="left" w:pos="7938"/>
          <w:tab w:val="left" w:pos="8647"/>
          <w:tab w:val="left" w:pos="8789"/>
        </w:tabs>
        <w:spacing w:after="160" w:line="360" w:lineRule="auto"/>
        <w:ind w:firstLine="567"/>
        <w:jc w:val="both"/>
        <w:rPr>
          <w:rFonts w:ascii="GHEA Grapalat" w:hAnsi="GHEA Grapalat"/>
        </w:rPr>
      </w:pPr>
      <w:r w:rsidRPr="001C4572">
        <w:rPr>
          <w:rFonts w:ascii="GHEA Grapalat" w:hAnsi="GHEA Grapalat"/>
        </w:rPr>
        <w:t>Заказчик и сторона Договора, принимая за основание относящийся к исполнению договора счет-фактуру N ___ , выписанный "</w:t>
      </w:r>
      <w:r w:rsidRPr="001C4572">
        <w:rPr>
          <w:rFonts w:ascii="GHEA Grapalat" w:hAnsi="GHEA Grapalat"/>
        </w:rPr>
        <w:tab/>
        <w:t>" "</w:t>
      </w:r>
      <w:r w:rsidRPr="001C4572">
        <w:rPr>
          <w:rFonts w:ascii="GHEA Grapalat" w:hAnsi="GHEA Grapalat"/>
        </w:rPr>
        <w:tab/>
        <w:t>" 20</w:t>
      </w:r>
      <w:r w:rsidRPr="001C4572">
        <w:rPr>
          <w:rFonts w:ascii="GHEA Grapalat" w:hAnsi="GHEA Grapalat"/>
        </w:rPr>
        <w:tab/>
        <w:t>г., составили настоящий акт о следующем:</w:t>
      </w:r>
    </w:p>
    <w:p w14:paraId="58FC1F45" w14:textId="77777777" w:rsidR="001A15BC" w:rsidRPr="001C4572" w:rsidRDefault="001A15BC" w:rsidP="001A15BC">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5B488F8D" w14:textId="77777777" w:rsidR="001A15BC" w:rsidRPr="001C4572" w:rsidRDefault="001A15BC" w:rsidP="001A15BC">
      <w:pPr>
        <w:widowControl w:val="0"/>
        <w:spacing w:after="160" w:line="360" w:lineRule="auto"/>
        <w:ind w:firstLine="567"/>
        <w:jc w:val="both"/>
        <w:rPr>
          <w:rFonts w:ascii="GHEA Grapalat" w:hAnsi="GHEA Grapalat"/>
          <w:iCs/>
        </w:rPr>
      </w:pPr>
      <w:r w:rsidRPr="001C4572">
        <w:rPr>
          <w:rFonts w:ascii="GHEA Grapalat" w:hAnsi="GHEA Grapalat"/>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1A15BC" w:rsidRPr="001C4572" w14:paraId="625C59F3" w14:textId="77777777" w:rsidTr="006711EE">
        <w:trPr>
          <w:trHeight w:val="345"/>
          <w:jc w:val="center"/>
        </w:trPr>
        <w:tc>
          <w:tcPr>
            <w:tcW w:w="379" w:type="dxa"/>
            <w:vMerge w:val="restart"/>
            <w:shd w:val="clear" w:color="auto" w:fill="auto"/>
            <w:vAlign w:val="center"/>
          </w:tcPr>
          <w:p w14:paraId="09B80D3C" w14:textId="77777777" w:rsidR="001A15BC" w:rsidRPr="001C4572" w:rsidRDefault="001A15BC" w:rsidP="006711EE">
            <w:pPr>
              <w:pStyle w:val="af4"/>
              <w:widowControl w:val="0"/>
              <w:spacing w:before="0" w:beforeAutospacing="0" w:after="160" w:afterAutospacing="0" w:line="360" w:lineRule="auto"/>
              <w:ind w:firstLine="567"/>
              <w:jc w:val="center"/>
              <w:rPr>
                <w:rFonts w:ascii="GHEA Grapalat" w:hAnsi="GHEA Grapalat"/>
                <w:sz w:val="16"/>
                <w:szCs w:val="16"/>
              </w:rPr>
            </w:pPr>
            <w:r w:rsidRPr="001C4572">
              <w:rPr>
                <w:rFonts w:ascii="GHEA Grapalat" w:hAnsi="GHEA Grapalat"/>
                <w:sz w:val="16"/>
                <w:szCs w:val="16"/>
              </w:rPr>
              <w:lastRenderedPageBreak/>
              <w:t>№</w:t>
            </w:r>
          </w:p>
        </w:tc>
        <w:tc>
          <w:tcPr>
            <w:tcW w:w="11014" w:type="dxa"/>
            <w:gridSpan w:val="8"/>
            <w:shd w:val="clear" w:color="auto" w:fill="auto"/>
            <w:vAlign w:val="center"/>
          </w:tcPr>
          <w:p w14:paraId="74E077AF" w14:textId="77777777" w:rsidR="001A15BC" w:rsidRPr="001C4572" w:rsidRDefault="001A15BC" w:rsidP="006711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1C4572">
              <w:rPr>
                <w:rFonts w:ascii="GHEA Grapalat" w:hAnsi="GHEA Grapalat"/>
                <w:sz w:val="16"/>
                <w:szCs w:val="16"/>
              </w:rPr>
              <w:t>Выполненные работы</w:t>
            </w:r>
          </w:p>
        </w:tc>
      </w:tr>
      <w:tr w:rsidR="001A15BC" w:rsidRPr="001C4572" w14:paraId="380D7A58" w14:textId="77777777" w:rsidTr="006711EE">
        <w:trPr>
          <w:trHeight w:val="152"/>
          <w:jc w:val="center"/>
        </w:trPr>
        <w:tc>
          <w:tcPr>
            <w:tcW w:w="379" w:type="dxa"/>
            <w:vMerge/>
            <w:shd w:val="clear" w:color="auto" w:fill="auto"/>
          </w:tcPr>
          <w:p w14:paraId="0BF3B658" w14:textId="77777777" w:rsidR="001A15BC" w:rsidRPr="001C4572" w:rsidRDefault="001A15BC" w:rsidP="006711EE">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1FA6F323" w14:textId="77777777" w:rsidR="001A15BC" w:rsidRPr="001C4572" w:rsidRDefault="001A15BC" w:rsidP="006711EE">
            <w:pPr>
              <w:pStyle w:val="af4"/>
              <w:widowControl w:val="0"/>
              <w:spacing w:before="0" w:beforeAutospacing="0" w:after="120" w:afterAutospacing="0"/>
              <w:ind w:left="-82" w:right="-118"/>
              <w:jc w:val="center"/>
              <w:rPr>
                <w:rFonts w:ascii="GHEA Grapalat" w:hAnsi="GHEA Grapalat"/>
                <w:sz w:val="16"/>
                <w:szCs w:val="16"/>
              </w:rPr>
            </w:pPr>
            <w:r w:rsidRPr="001C4572">
              <w:rPr>
                <w:rFonts w:ascii="GHEA Grapalat" w:hAnsi="GHEA Grapalat"/>
                <w:sz w:val="16"/>
                <w:szCs w:val="16"/>
              </w:rPr>
              <w:t>наименование</w:t>
            </w:r>
          </w:p>
        </w:tc>
        <w:tc>
          <w:tcPr>
            <w:tcW w:w="1533" w:type="dxa"/>
            <w:vMerge w:val="restart"/>
            <w:shd w:val="clear" w:color="auto" w:fill="auto"/>
            <w:vAlign w:val="center"/>
          </w:tcPr>
          <w:p w14:paraId="62CA3CC9" w14:textId="77777777" w:rsidR="001A15BC" w:rsidRPr="001C4572" w:rsidRDefault="001A15BC" w:rsidP="006711EE">
            <w:pPr>
              <w:pStyle w:val="af4"/>
              <w:widowControl w:val="0"/>
              <w:spacing w:before="0" w:beforeAutospacing="0" w:after="120" w:afterAutospacing="0"/>
              <w:ind w:left="-82" w:right="-118"/>
              <w:jc w:val="center"/>
              <w:rPr>
                <w:rFonts w:ascii="GHEA Grapalat" w:hAnsi="GHEA Grapalat"/>
                <w:sz w:val="16"/>
                <w:szCs w:val="16"/>
              </w:rPr>
            </w:pPr>
            <w:r w:rsidRPr="001C4572">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038AD845" w14:textId="77777777" w:rsidR="001A15BC" w:rsidRPr="001C4572" w:rsidRDefault="001A15BC" w:rsidP="006711EE">
            <w:pPr>
              <w:pStyle w:val="af4"/>
              <w:widowControl w:val="0"/>
              <w:spacing w:before="0" w:beforeAutospacing="0" w:after="120" w:afterAutospacing="0"/>
              <w:ind w:left="-82" w:right="-118"/>
              <w:jc w:val="center"/>
              <w:rPr>
                <w:rFonts w:ascii="GHEA Grapalat" w:hAnsi="GHEA Grapalat"/>
                <w:sz w:val="16"/>
                <w:szCs w:val="16"/>
              </w:rPr>
            </w:pPr>
            <w:r w:rsidRPr="001C4572">
              <w:rPr>
                <w:rFonts w:ascii="GHEA Grapalat" w:hAnsi="GHEA Grapalat"/>
                <w:sz w:val="16"/>
                <w:szCs w:val="16"/>
              </w:rPr>
              <w:t>количественный показатель</w:t>
            </w:r>
          </w:p>
        </w:tc>
        <w:tc>
          <w:tcPr>
            <w:tcW w:w="3167" w:type="dxa"/>
            <w:gridSpan w:val="2"/>
            <w:shd w:val="clear" w:color="auto" w:fill="auto"/>
            <w:vAlign w:val="center"/>
          </w:tcPr>
          <w:p w14:paraId="00977C1A" w14:textId="77777777" w:rsidR="001A15BC" w:rsidRPr="001C4572" w:rsidRDefault="001A15BC" w:rsidP="006711EE">
            <w:pPr>
              <w:pStyle w:val="af4"/>
              <w:widowControl w:val="0"/>
              <w:spacing w:before="0" w:beforeAutospacing="0" w:after="120" w:afterAutospacing="0"/>
              <w:ind w:left="-82" w:right="-118"/>
              <w:jc w:val="center"/>
              <w:rPr>
                <w:rFonts w:ascii="GHEA Grapalat" w:hAnsi="GHEA Grapalat"/>
                <w:sz w:val="16"/>
                <w:szCs w:val="16"/>
              </w:rPr>
            </w:pPr>
            <w:r w:rsidRPr="001C4572">
              <w:rPr>
                <w:rFonts w:ascii="GHEA Grapalat" w:hAnsi="GHEA Grapalat"/>
                <w:sz w:val="16"/>
                <w:szCs w:val="16"/>
              </w:rPr>
              <w:t>срок исполнения</w:t>
            </w:r>
          </w:p>
        </w:tc>
        <w:tc>
          <w:tcPr>
            <w:tcW w:w="1087" w:type="dxa"/>
            <w:vMerge w:val="restart"/>
            <w:shd w:val="clear" w:color="auto" w:fill="auto"/>
            <w:vAlign w:val="center"/>
          </w:tcPr>
          <w:p w14:paraId="4E80AB4A" w14:textId="77777777" w:rsidR="001A15BC" w:rsidRPr="001C4572" w:rsidRDefault="001A15BC" w:rsidP="006711EE">
            <w:pPr>
              <w:pStyle w:val="af4"/>
              <w:widowControl w:val="0"/>
              <w:spacing w:before="0" w:beforeAutospacing="0" w:after="120" w:afterAutospacing="0"/>
              <w:ind w:left="-82" w:right="-118"/>
              <w:jc w:val="center"/>
              <w:rPr>
                <w:rFonts w:ascii="GHEA Grapalat" w:hAnsi="GHEA Grapalat"/>
                <w:sz w:val="16"/>
                <w:szCs w:val="16"/>
              </w:rPr>
            </w:pPr>
            <w:r w:rsidRPr="001C4572">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3938186A" w14:textId="77777777" w:rsidR="001A15BC" w:rsidRPr="001C4572" w:rsidRDefault="001A15BC" w:rsidP="006711EE">
            <w:pPr>
              <w:pStyle w:val="af4"/>
              <w:widowControl w:val="0"/>
              <w:spacing w:before="0" w:beforeAutospacing="0" w:after="120" w:afterAutospacing="0"/>
              <w:ind w:left="-82" w:right="-118"/>
              <w:jc w:val="center"/>
              <w:rPr>
                <w:rFonts w:ascii="GHEA Grapalat" w:hAnsi="GHEA Grapalat"/>
                <w:sz w:val="16"/>
                <w:szCs w:val="16"/>
              </w:rPr>
            </w:pPr>
            <w:r w:rsidRPr="001C4572">
              <w:rPr>
                <w:rFonts w:ascii="GHEA Grapalat" w:hAnsi="GHEA Grapalat"/>
                <w:sz w:val="16"/>
                <w:szCs w:val="16"/>
              </w:rPr>
              <w:t>срок оплаты (по графику оплаты)</w:t>
            </w:r>
          </w:p>
        </w:tc>
      </w:tr>
      <w:tr w:rsidR="001A15BC" w:rsidRPr="001C4572" w14:paraId="41B9BDE9" w14:textId="77777777" w:rsidTr="006711EE">
        <w:trPr>
          <w:trHeight w:val="152"/>
          <w:jc w:val="center"/>
        </w:trPr>
        <w:tc>
          <w:tcPr>
            <w:tcW w:w="379" w:type="dxa"/>
            <w:vMerge/>
            <w:tcBorders>
              <w:bottom w:val="single" w:sz="4" w:space="0" w:color="auto"/>
            </w:tcBorders>
            <w:shd w:val="clear" w:color="auto" w:fill="auto"/>
          </w:tcPr>
          <w:p w14:paraId="781B41A8" w14:textId="77777777" w:rsidR="001A15BC" w:rsidRPr="001C4572" w:rsidRDefault="001A15BC" w:rsidP="006711EE">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48B2B301"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0A8A19A3"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6F0647BF" w14:textId="77777777" w:rsidR="001A15BC" w:rsidRPr="001C4572" w:rsidRDefault="001A15BC" w:rsidP="006711EE">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1C4572">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5EFB59CE" w14:textId="77777777" w:rsidR="001A15BC" w:rsidRPr="001C4572" w:rsidRDefault="001A15BC" w:rsidP="006711EE">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1C4572">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6BB11192" w14:textId="77777777" w:rsidR="001A15BC" w:rsidRPr="001C4572" w:rsidRDefault="001A15BC" w:rsidP="006711EE">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1C4572">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02FBF0CC" w14:textId="77777777" w:rsidR="001A15BC" w:rsidRPr="001C4572" w:rsidRDefault="001A15BC" w:rsidP="006711EE">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1C4572">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651852C"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506EB244"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r>
      <w:tr w:rsidR="001A15BC" w:rsidRPr="001C4572" w14:paraId="52615F18" w14:textId="77777777" w:rsidTr="006711EE">
        <w:trPr>
          <w:trHeight w:val="515"/>
          <w:jc w:val="center"/>
        </w:trPr>
        <w:tc>
          <w:tcPr>
            <w:tcW w:w="379" w:type="dxa"/>
            <w:shd w:val="clear" w:color="auto" w:fill="auto"/>
            <w:vAlign w:val="center"/>
          </w:tcPr>
          <w:p w14:paraId="0DB75A01" w14:textId="77777777" w:rsidR="001A15BC" w:rsidRPr="001C4572" w:rsidRDefault="001A15BC" w:rsidP="006711EE">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4E04A158"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22AE83AA"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FDCA4E"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7246D8FE"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22FF6D21"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3C0A5159"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72DF8C4F"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0516AFC2"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r>
      <w:tr w:rsidR="001A15BC" w:rsidRPr="001C4572" w14:paraId="2462926B" w14:textId="77777777" w:rsidTr="006711EE">
        <w:trPr>
          <w:trHeight w:val="515"/>
          <w:jc w:val="center"/>
        </w:trPr>
        <w:tc>
          <w:tcPr>
            <w:tcW w:w="379" w:type="dxa"/>
            <w:shd w:val="clear" w:color="auto" w:fill="auto"/>
          </w:tcPr>
          <w:p w14:paraId="7C8A0FB4" w14:textId="77777777" w:rsidR="001A15BC" w:rsidRPr="001C4572" w:rsidRDefault="001A15BC" w:rsidP="006711EE">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5789737C"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4F204911"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249FF608"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27AE571E"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6650D4F1"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4606007C"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6F4D7434"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096FE2F5" w14:textId="77777777" w:rsidR="001A15BC" w:rsidRPr="001C4572" w:rsidRDefault="001A15BC" w:rsidP="006711EE">
            <w:pPr>
              <w:pStyle w:val="af4"/>
              <w:widowControl w:val="0"/>
              <w:tabs>
                <w:tab w:val="left" w:pos="916"/>
              </w:tabs>
              <w:spacing w:before="0" w:beforeAutospacing="0" w:after="120" w:afterAutospacing="0"/>
              <w:jc w:val="center"/>
              <w:rPr>
                <w:rFonts w:ascii="GHEA Grapalat" w:hAnsi="GHEA Grapalat"/>
                <w:sz w:val="16"/>
                <w:szCs w:val="16"/>
              </w:rPr>
            </w:pPr>
          </w:p>
        </w:tc>
      </w:tr>
    </w:tbl>
    <w:p w14:paraId="7497DC4C" w14:textId="77777777" w:rsidR="001A15BC" w:rsidRPr="001C4572" w:rsidRDefault="001A15BC" w:rsidP="001A15BC">
      <w:pPr>
        <w:widowControl w:val="0"/>
        <w:spacing w:after="160" w:line="360" w:lineRule="auto"/>
        <w:ind w:firstLine="567"/>
        <w:jc w:val="both"/>
        <w:rPr>
          <w:rFonts w:ascii="GHEA Grapalat" w:hAnsi="GHEA Grapalat" w:cs="Arial"/>
          <w:iCs/>
          <w:lang w:val="en-US"/>
        </w:rPr>
      </w:pPr>
    </w:p>
    <w:p w14:paraId="00EB501E" w14:textId="77777777" w:rsidR="001A15BC" w:rsidRPr="001C4572" w:rsidRDefault="001A15BC" w:rsidP="001A15BC">
      <w:pPr>
        <w:widowControl w:val="0"/>
        <w:spacing w:after="160" w:line="360" w:lineRule="auto"/>
        <w:ind w:firstLine="567"/>
        <w:jc w:val="both"/>
        <w:rPr>
          <w:rFonts w:ascii="GHEA Grapalat" w:hAnsi="GHEA Grapalat"/>
          <w:iCs/>
          <w:snapToGrid w:val="0"/>
        </w:rPr>
      </w:pPr>
      <w:r w:rsidRPr="001C457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E6D2FCA" w14:textId="77777777" w:rsidR="001A15BC" w:rsidRPr="001C4572" w:rsidRDefault="001A15BC" w:rsidP="001A15BC">
      <w:pPr>
        <w:widowControl w:val="0"/>
        <w:spacing w:after="160" w:line="360" w:lineRule="auto"/>
        <w:ind w:firstLine="567"/>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A15BC" w:rsidRPr="001C4572" w14:paraId="0F14A168" w14:textId="77777777" w:rsidTr="006711EE">
        <w:trPr>
          <w:trHeight w:val="266"/>
          <w:tblCellSpacing w:w="7" w:type="dxa"/>
          <w:jc w:val="center"/>
        </w:trPr>
        <w:tc>
          <w:tcPr>
            <w:tcW w:w="0" w:type="auto"/>
            <w:vAlign w:val="center"/>
          </w:tcPr>
          <w:p w14:paraId="1DCF4EA0"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 xml:space="preserve">Работу сдал </w:t>
            </w:r>
          </w:p>
        </w:tc>
        <w:tc>
          <w:tcPr>
            <w:tcW w:w="0" w:type="auto"/>
            <w:vAlign w:val="center"/>
          </w:tcPr>
          <w:p w14:paraId="350800D4"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Работу принял</w:t>
            </w:r>
          </w:p>
        </w:tc>
      </w:tr>
      <w:tr w:rsidR="001A15BC" w:rsidRPr="001C4572" w14:paraId="298ABC92" w14:textId="77777777" w:rsidTr="006711EE">
        <w:trPr>
          <w:trHeight w:val="473"/>
          <w:tblCellSpacing w:w="7" w:type="dxa"/>
          <w:jc w:val="center"/>
        </w:trPr>
        <w:tc>
          <w:tcPr>
            <w:tcW w:w="0" w:type="auto"/>
            <w:vAlign w:val="center"/>
          </w:tcPr>
          <w:p w14:paraId="2580C4D6" w14:textId="77777777" w:rsidR="001A15BC" w:rsidRPr="001C4572" w:rsidRDefault="001A15BC" w:rsidP="006711EE">
            <w:pPr>
              <w:widowControl w:val="0"/>
              <w:jc w:val="center"/>
              <w:rPr>
                <w:rFonts w:ascii="GHEA Grapalat" w:hAnsi="GHEA Grapalat"/>
                <w:iCs/>
                <w:lang w:val="en-US"/>
              </w:rPr>
            </w:pPr>
            <w:r w:rsidRPr="001C4572">
              <w:rPr>
                <w:rFonts w:ascii="GHEA Grapalat" w:hAnsi="GHEA Grapalat"/>
              </w:rPr>
              <w:t>___________________________</w:t>
            </w:r>
          </w:p>
          <w:p w14:paraId="580C061B" w14:textId="77777777" w:rsidR="001A15BC" w:rsidRPr="001C4572" w:rsidRDefault="001A15BC" w:rsidP="006711EE">
            <w:pPr>
              <w:widowControl w:val="0"/>
              <w:spacing w:after="160" w:line="360" w:lineRule="auto"/>
              <w:jc w:val="center"/>
              <w:rPr>
                <w:rFonts w:ascii="GHEA Grapalat" w:hAnsi="GHEA Grapalat"/>
                <w:iCs/>
                <w:vertAlign w:val="superscript"/>
              </w:rPr>
            </w:pPr>
            <w:r w:rsidRPr="001C4572">
              <w:rPr>
                <w:rFonts w:ascii="GHEA Grapalat" w:hAnsi="GHEA Grapalat"/>
                <w:vertAlign w:val="superscript"/>
              </w:rPr>
              <w:t xml:space="preserve">подпись </w:t>
            </w:r>
          </w:p>
        </w:tc>
        <w:tc>
          <w:tcPr>
            <w:tcW w:w="0" w:type="auto"/>
            <w:vAlign w:val="center"/>
          </w:tcPr>
          <w:p w14:paraId="605314C5" w14:textId="77777777" w:rsidR="001A15BC" w:rsidRPr="001C4572" w:rsidRDefault="001A15BC" w:rsidP="006711EE">
            <w:pPr>
              <w:widowControl w:val="0"/>
              <w:jc w:val="center"/>
              <w:rPr>
                <w:rFonts w:ascii="GHEA Grapalat" w:hAnsi="GHEA Grapalat"/>
                <w:iCs/>
              </w:rPr>
            </w:pPr>
            <w:r w:rsidRPr="001C4572">
              <w:rPr>
                <w:rFonts w:ascii="GHEA Grapalat" w:hAnsi="GHEA Grapalat"/>
              </w:rPr>
              <w:t>___________________________</w:t>
            </w:r>
          </w:p>
          <w:p w14:paraId="6E50B709" w14:textId="77777777" w:rsidR="001A15BC" w:rsidRPr="001C4572" w:rsidRDefault="001A15BC" w:rsidP="006711EE">
            <w:pPr>
              <w:widowControl w:val="0"/>
              <w:spacing w:after="160" w:line="360" w:lineRule="auto"/>
              <w:jc w:val="center"/>
              <w:rPr>
                <w:rFonts w:ascii="GHEA Grapalat" w:hAnsi="GHEA Grapalat"/>
                <w:iCs/>
                <w:vertAlign w:val="superscript"/>
              </w:rPr>
            </w:pPr>
            <w:r w:rsidRPr="001C4572">
              <w:rPr>
                <w:rFonts w:ascii="GHEA Grapalat" w:hAnsi="GHEA Grapalat"/>
                <w:vertAlign w:val="superscript"/>
              </w:rPr>
              <w:t xml:space="preserve">подпись </w:t>
            </w:r>
          </w:p>
        </w:tc>
      </w:tr>
      <w:tr w:rsidR="001A15BC" w:rsidRPr="001C4572" w14:paraId="32BF05BE" w14:textId="77777777" w:rsidTr="006711EE">
        <w:trPr>
          <w:trHeight w:val="503"/>
          <w:tblCellSpacing w:w="7" w:type="dxa"/>
          <w:jc w:val="center"/>
        </w:trPr>
        <w:tc>
          <w:tcPr>
            <w:tcW w:w="0" w:type="auto"/>
            <w:vAlign w:val="center"/>
          </w:tcPr>
          <w:p w14:paraId="4A7100E2" w14:textId="77777777" w:rsidR="001A15BC" w:rsidRPr="001C4572" w:rsidRDefault="001A15BC" w:rsidP="006711EE">
            <w:pPr>
              <w:widowControl w:val="0"/>
              <w:jc w:val="center"/>
              <w:rPr>
                <w:rFonts w:ascii="GHEA Grapalat" w:hAnsi="GHEA Grapalat"/>
                <w:iCs/>
                <w:lang w:val="en-US"/>
              </w:rPr>
            </w:pPr>
            <w:r w:rsidRPr="001C4572">
              <w:rPr>
                <w:rFonts w:ascii="GHEA Grapalat" w:hAnsi="GHEA Grapalat"/>
              </w:rPr>
              <w:t>___________________________</w:t>
            </w:r>
          </w:p>
          <w:p w14:paraId="6C3BC1C1" w14:textId="77777777" w:rsidR="001A15BC" w:rsidRPr="001C4572" w:rsidRDefault="001A15BC" w:rsidP="006711EE">
            <w:pPr>
              <w:widowControl w:val="0"/>
              <w:spacing w:after="160" w:line="360" w:lineRule="auto"/>
              <w:jc w:val="center"/>
              <w:rPr>
                <w:rFonts w:ascii="GHEA Grapalat" w:hAnsi="GHEA Grapalat"/>
                <w:iCs/>
                <w:vertAlign w:val="superscript"/>
              </w:rPr>
            </w:pPr>
            <w:r w:rsidRPr="001C4572">
              <w:rPr>
                <w:rFonts w:ascii="GHEA Grapalat" w:hAnsi="GHEA Grapalat"/>
                <w:vertAlign w:val="superscript"/>
              </w:rPr>
              <w:t>фамилия, имя</w:t>
            </w:r>
          </w:p>
        </w:tc>
        <w:tc>
          <w:tcPr>
            <w:tcW w:w="0" w:type="auto"/>
            <w:vAlign w:val="center"/>
          </w:tcPr>
          <w:p w14:paraId="4B84F948" w14:textId="77777777" w:rsidR="001A15BC" w:rsidRPr="001C4572" w:rsidRDefault="001A15BC" w:rsidP="006711EE">
            <w:pPr>
              <w:widowControl w:val="0"/>
              <w:jc w:val="center"/>
              <w:rPr>
                <w:rFonts w:ascii="GHEA Grapalat" w:hAnsi="GHEA Grapalat"/>
                <w:iCs/>
              </w:rPr>
            </w:pPr>
            <w:r w:rsidRPr="001C4572">
              <w:rPr>
                <w:rFonts w:ascii="GHEA Grapalat" w:hAnsi="GHEA Grapalat"/>
              </w:rPr>
              <w:t>___________________________</w:t>
            </w:r>
          </w:p>
          <w:p w14:paraId="475C15D9" w14:textId="77777777" w:rsidR="001A15BC" w:rsidRPr="001C4572" w:rsidRDefault="001A15BC" w:rsidP="006711EE">
            <w:pPr>
              <w:widowControl w:val="0"/>
              <w:spacing w:after="160" w:line="360" w:lineRule="auto"/>
              <w:jc w:val="center"/>
              <w:rPr>
                <w:rFonts w:ascii="GHEA Grapalat" w:hAnsi="GHEA Grapalat"/>
                <w:iCs/>
                <w:vertAlign w:val="superscript"/>
              </w:rPr>
            </w:pPr>
            <w:r w:rsidRPr="001C4572">
              <w:rPr>
                <w:rFonts w:ascii="GHEA Grapalat" w:hAnsi="GHEA Grapalat"/>
                <w:vertAlign w:val="superscript"/>
              </w:rPr>
              <w:t>фамилия, имя</w:t>
            </w:r>
          </w:p>
        </w:tc>
      </w:tr>
      <w:tr w:rsidR="001A15BC" w:rsidRPr="001C4572" w14:paraId="618FFA62" w14:textId="77777777" w:rsidTr="006711EE">
        <w:trPr>
          <w:trHeight w:val="281"/>
          <w:tblCellSpacing w:w="7" w:type="dxa"/>
          <w:jc w:val="center"/>
        </w:trPr>
        <w:tc>
          <w:tcPr>
            <w:tcW w:w="0" w:type="auto"/>
            <w:vAlign w:val="center"/>
          </w:tcPr>
          <w:p w14:paraId="654C10AE"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М. П.</w:t>
            </w:r>
          </w:p>
        </w:tc>
        <w:tc>
          <w:tcPr>
            <w:tcW w:w="0" w:type="auto"/>
            <w:vAlign w:val="center"/>
          </w:tcPr>
          <w:p w14:paraId="3228C811" w14:textId="77777777" w:rsidR="001A15BC" w:rsidRPr="001C4572" w:rsidRDefault="001A15BC" w:rsidP="006711EE">
            <w:pPr>
              <w:widowControl w:val="0"/>
              <w:spacing w:after="160" w:line="360" w:lineRule="auto"/>
              <w:jc w:val="center"/>
              <w:rPr>
                <w:rFonts w:ascii="GHEA Grapalat" w:hAnsi="GHEA Grapalat"/>
                <w:iCs/>
              </w:rPr>
            </w:pPr>
            <w:r w:rsidRPr="001C4572">
              <w:rPr>
                <w:rFonts w:ascii="GHEA Grapalat" w:hAnsi="GHEA Grapalat"/>
              </w:rPr>
              <w:t>М. П.</w:t>
            </w:r>
          </w:p>
        </w:tc>
      </w:tr>
    </w:tbl>
    <w:p w14:paraId="6B856302" w14:textId="77777777" w:rsidR="001A15BC" w:rsidRPr="001C4572" w:rsidRDefault="001A15BC" w:rsidP="001A15BC">
      <w:pPr>
        <w:widowControl w:val="0"/>
        <w:spacing w:after="160" w:line="360" w:lineRule="auto"/>
        <w:ind w:firstLine="567"/>
        <w:jc w:val="center"/>
        <w:rPr>
          <w:rFonts w:ascii="GHEA Grapalat" w:hAnsi="GHEA Grapalat" w:cs="Sylfaen"/>
          <w:b/>
        </w:rPr>
      </w:pPr>
    </w:p>
    <w:p w14:paraId="773422A8" w14:textId="77777777" w:rsidR="001A15BC" w:rsidRPr="001C4572" w:rsidRDefault="001A15BC" w:rsidP="001A15BC">
      <w:pPr>
        <w:rPr>
          <w:rFonts w:ascii="GHEA Grapalat" w:hAnsi="GHEA Grapalat" w:cs="Sylfaen"/>
          <w:b/>
        </w:rPr>
      </w:pPr>
      <w:r w:rsidRPr="001C4572">
        <w:rPr>
          <w:rFonts w:ascii="GHEA Grapalat" w:hAnsi="GHEA Grapalat" w:cs="Sylfaen"/>
          <w:b/>
        </w:rPr>
        <w:br w:type="page"/>
      </w:r>
    </w:p>
    <w:p w14:paraId="26228CA1" w14:textId="77777777" w:rsidR="001A15BC" w:rsidRPr="001C4572" w:rsidRDefault="001A15BC" w:rsidP="001A15BC">
      <w:pPr>
        <w:widowControl w:val="0"/>
        <w:spacing w:after="160" w:line="360" w:lineRule="auto"/>
        <w:ind w:firstLine="567"/>
        <w:jc w:val="right"/>
        <w:rPr>
          <w:rFonts w:ascii="GHEA Grapalat" w:hAnsi="GHEA Grapalat" w:cs="Sylfaen"/>
          <w:i/>
        </w:rPr>
      </w:pPr>
      <w:r w:rsidRPr="001C4572">
        <w:rPr>
          <w:rFonts w:ascii="GHEA Grapalat" w:hAnsi="GHEA Grapalat"/>
          <w:i/>
        </w:rPr>
        <w:lastRenderedPageBreak/>
        <w:t>Приложение № 4.1</w:t>
      </w:r>
    </w:p>
    <w:p w14:paraId="1679D13C" w14:textId="77777777" w:rsidR="001A15BC" w:rsidRPr="001C4572" w:rsidRDefault="001A15BC" w:rsidP="001A15BC">
      <w:pPr>
        <w:widowControl w:val="0"/>
        <w:spacing w:after="160" w:line="360" w:lineRule="auto"/>
        <w:ind w:firstLine="567"/>
        <w:jc w:val="right"/>
        <w:rPr>
          <w:rFonts w:ascii="GHEA Grapalat" w:hAnsi="GHEA Grapalat" w:cs="Arial"/>
          <w:i/>
        </w:rPr>
      </w:pPr>
      <w:r w:rsidRPr="001C4572">
        <w:rPr>
          <w:rFonts w:ascii="GHEA Grapalat" w:hAnsi="GHEA Grapalat"/>
          <w:i/>
        </w:rPr>
        <w:t>к Договору под кодом</w:t>
      </w:r>
      <w:r w:rsidRPr="001C4572">
        <w:rPr>
          <w:rFonts w:ascii="GHEA Grapalat" w:hAnsi="GHEA Grapalat" w:cs="Arial"/>
          <w:i/>
        </w:rPr>
        <w:br/>
      </w:r>
      <w:r w:rsidRPr="001C4572">
        <w:rPr>
          <w:rFonts w:ascii="GHEA Grapalat" w:hAnsi="GHEA Grapalat"/>
          <w:i/>
        </w:rPr>
        <w:t xml:space="preserve">заключенному " </w:t>
      </w:r>
      <w:r w:rsidRPr="001C4572">
        <w:rPr>
          <w:rFonts w:ascii="GHEA Grapalat" w:hAnsi="GHEA Grapalat"/>
          <w:i/>
        </w:rPr>
        <w:tab/>
        <w:t xml:space="preserve">"  </w:t>
      </w:r>
      <w:r w:rsidRPr="001C4572">
        <w:rPr>
          <w:rFonts w:ascii="GHEA Grapalat" w:hAnsi="GHEA Grapalat"/>
          <w:i/>
        </w:rPr>
        <w:tab/>
        <w:t>20</w:t>
      </w:r>
      <w:r w:rsidRPr="001C4572">
        <w:rPr>
          <w:rFonts w:ascii="GHEA Grapalat" w:hAnsi="GHEA Grapalat"/>
          <w:i/>
        </w:rPr>
        <w:tab/>
        <w:t>г.</w:t>
      </w:r>
    </w:p>
    <w:p w14:paraId="5A5CAEFB" w14:textId="77777777" w:rsidR="001A15BC" w:rsidRPr="001C4572" w:rsidRDefault="001A15BC" w:rsidP="001A15BC">
      <w:pPr>
        <w:widowControl w:val="0"/>
        <w:spacing w:after="160" w:line="360" w:lineRule="auto"/>
        <w:jc w:val="center"/>
        <w:rPr>
          <w:rFonts w:ascii="GHEA Grapalat" w:hAnsi="GHEA Grapalat" w:cs="Sylfaen"/>
        </w:rPr>
      </w:pPr>
    </w:p>
    <w:p w14:paraId="30B1B843" w14:textId="77777777" w:rsidR="001A15BC" w:rsidRPr="001C4572" w:rsidRDefault="001A15BC" w:rsidP="001A15BC">
      <w:pPr>
        <w:widowControl w:val="0"/>
        <w:tabs>
          <w:tab w:val="left" w:pos="2250"/>
        </w:tabs>
        <w:spacing w:after="160" w:line="360" w:lineRule="auto"/>
        <w:jc w:val="center"/>
        <w:rPr>
          <w:rFonts w:ascii="GHEA Grapalat" w:hAnsi="GHEA Grapalat" w:cs="Sylfaen"/>
          <w:bCs/>
        </w:rPr>
      </w:pPr>
      <w:r w:rsidRPr="001C4572">
        <w:rPr>
          <w:rFonts w:ascii="GHEA Grapalat" w:hAnsi="GHEA Grapalat"/>
        </w:rPr>
        <w:t>АКТ №______</w:t>
      </w:r>
    </w:p>
    <w:p w14:paraId="2CF6BD74" w14:textId="77777777" w:rsidR="001A15BC" w:rsidRPr="001C4572" w:rsidRDefault="001A15BC" w:rsidP="001A15BC">
      <w:pPr>
        <w:widowControl w:val="0"/>
        <w:tabs>
          <w:tab w:val="left" w:pos="2250"/>
        </w:tabs>
        <w:spacing w:after="160" w:line="360" w:lineRule="auto"/>
        <w:jc w:val="center"/>
        <w:rPr>
          <w:rFonts w:ascii="GHEA Grapalat" w:hAnsi="GHEA Grapalat" w:cs="Sylfaen"/>
          <w:bCs/>
        </w:rPr>
      </w:pPr>
      <w:r w:rsidRPr="001C4572">
        <w:rPr>
          <w:rFonts w:ascii="GHEA Grapalat" w:hAnsi="GHEA Grapalat"/>
        </w:rPr>
        <w:t>относительно фиксирования факта сдачи Заказчику результата договора</w:t>
      </w:r>
    </w:p>
    <w:p w14:paraId="10CEE030" w14:textId="77777777" w:rsidR="001A15BC" w:rsidRPr="001C4572" w:rsidRDefault="001A15BC" w:rsidP="001A15BC">
      <w:pPr>
        <w:widowControl w:val="0"/>
        <w:tabs>
          <w:tab w:val="left" w:pos="360"/>
          <w:tab w:val="left" w:pos="540"/>
        </w:tabs>
        <w:spacing w:after="160" w:line="360" w:lineRule="auto"/>
        <w:ind w:firstLine="567"/>
        <w:jc w:val="both"/>
        <w:rPr>
          <w:rFonts w:ascii="GHEA Grapalat" w:hAnsi="GHEA Grapalat"/>
        </w:rPr>
      </w:pPr>
    </w:p>
    <w:p w14:paraId="6B7B4B21" w14:textId="77777777" w:rsidR="001A15BC" w:rsidRPr="001C4572" w:rsidRDefault="001A15BC" w:rsidP="001A15BC">
      <w:pPr>
        <w:widowControl w:val="0"/>
        <w:jc w:val="both"/>
        <w:rPr>
          <w:rFonts w:ascii="GHEA Grapalat" w:hAnsi="GHEA Grapalat"/>
        </w:rPr>
      </w:pPr>
      <w:r w:rsidRPr="001C4572">
        <w:rPr>
          <w:rFonts w:ascii="GHEA Grapalat" w:hAnsi="GHEA Grapalat"/>
        </w:rPr>
        <w:t xml:space="preserve">Настоящим фиксируется, что в рамках договора закупки № ___________________, </w:t>
      </w:r>
    </w:p>
    <w:p w14:paraId="73FE2BF1" w14:textId="77777777" w:rsidR="001A15BC" w:rsidRPr="001C4572" w:rsidRDefault="001A15BC" w:rsidP="001A15BC">
      <w:pPr>
        <w:widowControl w:val="0"/>
        <w:spacing w:after="160" w:line="360" w:lineRule="auto"/>
        <w:ind w:left="6946"/>
        <w:jc w:val="center"/>
        <w:rPr>
          <w:rFonts w:ascii="GHEA Grapalat" w:hAnsi="GHEA Grapalat"/>
          <w:vertAlign w:val="superscript"/>
        </w:rPr>
      </w:pPr>
      <w:r w:rsidRPr="001C4572">
        <w:rPr>
          <w:rFonts w:ascii="GHEA Grapalat" w:hAnsi="GHEA Grapalat"/>
          <w:vertAlign w:val="superscript"/>
        </w:rPr>
        <w:t>номер договора</w:t>
      </w:r>
    </w:p>
    <w:p w14:paraId="78E8BF99" w14:textId="77777777" w:rsidR="001A15BC" w:rsidRPr="001C4572" w:rsidRDefault="001A15BC" w:rsidP="001A15BC">
      <w:pPr>
        <w:widowControl w:val="0"/>
        <w:tabs>
          <w:tab w:val="left" w:pos="8789"/>
        </w:tabs>
        <w:jc w:val="both"/>
        <w:rPr>
          <w:rFonts w:ascii="GHEA Grapalat" w:hAnsi="GHEA Grapalat" w:cs="Sylfaen"/>
        </w:rPr>
      </w:pPr>
      <w:r w:rsidRPr="001C4572">
        <w:rPr>
          <w:rFonts w:ascii="GHEA Grapalat" w:hAnsi="GHEA Grapalat"/>
        </w:rPr>
        <w:t>заключенного _________________________________________________ 20</w:t>
      </w:r>
      <w:r w:rsidRPr="001C4572">
        <w:rPr>
          <w:rFonts w:ascii="GHEA Grapalat" w:hAnsi="GHEA Grapalat"/>
        </w:rPr>
        <w:tab/>
        <w:t>г.</w:t>
      </w:r>
    </w:p>
    <w:p w14:paraId="140B44F3" w14:textId="77777777" w:rsidR="001A15BC" w:rsidRPr="001C4572" w:rsidRDefault="001A15BC" w:rsidP="001A15BC">
      <w:pPr>
        <w:widowControl w:val="0"/>
        <w:spacing w:after="160" w:line="360" w:lineRule="auto"/>
        <w:ind w:right="-360"/>
        <w:jc w:val="center"/>
        <w:rPr>
          <w:rFonts w:ascii="GHEA Grapalat" w:hAnsi="GHEA Grapalat" w:cs="Sylfaen"/>
          <w:vertAlign w:val="superscript"/>
        </w:rPr>
      </w:pPr>
      <w:r w:rsidRPr="001C4572">
        <w:rPr>
          <w:rFonts w:ascii="GHEA Grapalat" w:hAnsi="GHEA Grapalat"/>
          <w:vertAlign w:val="superscript"/>
        </w:rPr>
        <w:t>дата заключения договора</w:t>
      </w:r>
    </w:p>
    <w:p w14:paraId="0F60D534" w14:textId="77777777" w:rsidR="001A15BC" w:rsidRPr="001C4572" w:rsidRDefault="001A15BC" w:rsidP="001A15BC">
      <w:pPr>
        <w:widowControl w:val="0"/>
        <w:ind w:right="-357"/>
        <w:jc w:val="both"/>
        <w:rPr>
          <w:rFonts w:ascii="GHEA Grapalat" w:hAnsi="GHEA Grapalat" w:cs="Sylfaen"/>
          <w:u w:val="single"/>
        </w:rPr>
      </w:pPr>
      <w:r w:rsidRPr="001C4572">
        <w:rPr>
          <w:rFonts w:ascii="GHEA Grapalat" w:hAnsi="GHEA Grapalat"/>
        </w:rPr>
        <w:t>между __________ (далее — Заказчик) и _____________ (далее — Исполнитель),</w:t>
      </w:r>
    </w:p>
    <w:p w14:paraId="10DFE4D7" w14:textId="77777777" w:rsidR="001A15BC" w:rsidRPr="001C4572" w:rsidRDefault="001A15BC" w:rsidP="001A15BC">
      <w:pPr>
        <w:widowControl w:val="0"/>
        <w:tabs>
          <w:tab w:val="left" w:pos="4678"/>
        </w:tabs>
        <w:spacing w:after="160" w:line="360" w:lineRule="auto"/>
        <w:ind w:left="851" w:right="-1"/>
        <w:jc w:val="both"/>
        <w:rPr>
          <w:rFonts w:ascii="GHEA Grapalat" w:hAnsi="GHEA Grapalat" w:cs="Sylfaen"/>
          <w:u w:val="single"/>
          <w:vertAlign w:val="superscript"/>
        </w:rPr>
      </w:pPr>
      <w:r w:rsidRPr="001C4572">
        <w:rPr>
          <w:rFonts w:ascii="GHEA Grapalat" w:hAnsi="GHEA Grapalat"/>
          <w:vertAlign w:val="superscript"/>
        </w:rPr>
        <w:t xml:space="preserve">имя Заказчика </w:t>
      </w:r>
      <w:r w:rsidRPr="001C4572">
        <w:rPr>
          <w:rFonts w:ascii="GHEA Grapalat" w:hAnsi="GHEA Grapalat"/>
          <w:vertAlign w:val="superscript"/>
        </w:rPr>
        <w:tab/>
        <w:t>имя Исполнителя</w:t>
      </w:r>
    </w:p>
    <w:p w14:paraId="785AC160" w14:textId="77777777" w:rsidR="001A15BC" w:rsidRPr="001C4572" w:rsidRDefault="001A15BC" w:rsidP="001A15BC">
      <w:pPr>
        <w:widowControl w:val="0"/>
        <w:spacing w:after="160" w:line="360" w:lineRule="auto"/>
        <w:jc w:val="both"/>
        <w:rPr>
          <w:rFonts w:ascii="GHEA Grapalat" w:hAnsi="GHEA Grapalat" w:cs="Sylfaen"/>
        </w:rPr>
      </w:pPr>
      <w:r w:rsidRPr="001C4572">
        <w:rPr>
          <w:rFonts w:ascii="GHEA Grapalat" w:hAnsi="GHEA Grapalat"/>
        </w:rPr>
        <w:t>Исполнитель _____________ 20 г. с целью сдачи-приемки сдал Заказчику нижеуказанные работы:</w:t>
      </w:r>
    </w:p>
    <w:p w14:paraId="4CB985B2" w14:textId="77777777" w:rsidR="001A15BC" w:rsidRPr="001C4572" w:rsidRDefault="001A15BC" w:rsidP="001A15BC">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A15BC" w:rsidRPr="001C4572" w14:paraId="489BA61E" w14:textId="77777777" w:rsidTr="006711E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44AE764" w14:textId="77777777" w:rsidR="001A15BC" w:rsidRPr="001C4572" w:rsidRDefault="001A15BC" w:rsidP="006711EE">
            <w:pPr>
              <w:widowControl w:val="0"/>
              <w:spacing w:after="120"/>
              <w:jc w:val="center"/>
              <w:rPr>
                <w:rFonts w:ascii="GHEA Grapalat" w:hAnsi="GHEA Grapalat" w:cs="Sylfaen"/>
                <w:bCs/>
                <w:sz w:val="16"/>
                <w:szCs w:val="16"/>
              </w:rPr>
            </w:pPr>
            <w:r w:rsidRPr="001C4572">
              <w:rPr>
                <w:rFonts w:ascii="GHEA Grapalat" w:hAnsi="GHEA Grapalat"/>
                <w:sz w:val="16"/>
                <w:szCs w:val="16"/>
              </w:rPr>
              <w:t>Работа</w:t>
            </w:r>
          </w:p>
        </w:tc>
      </w:tr>
      <w:tr w:rsidR="001A15BC" w:rsidRPr="001C4572" w14:paraId="7C459B98" w14:textId="77777777" w:rsidTr="006711E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640AEFC" w14:textId="77777777" w:rsidR="001A15BC" w:rsidRPr="001C4572" w:rsidRDefault="001A15BC" w:rsidP="006711EE">
            <w:pPr>
              <w:widowControl w:val="0"/>
              <w:spacing w:after="120"/>
              <w:ind w:firstLine="567"/>
              <w:jc w:val="center"/>
              <w:rPr>
                <w:rFonts w:ascii="GHEA Grapalat" w:hAnsi="GHEA Grapalat"/>
                <w:sz w:val="16"/>
                <w:szCs w:val="16"/>
              </w:rPr>
            </w:pPr>
            <w:r w:rsidRPr="001C4572">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A85A41B" w14:textId="77777777" w:rsidR="001A15BC" w:rsidRPr="001C4572" w:rsidRDefault="001A15BC" w:rsidP="006711EE">
            <w:pPr>
              <w:widowControl w:val="0"/>
              <w:spacing w:after="120"/>
              <w:jc w:val="center"/>
              <w:rPr>
                <w:rFonts w:ascii="GHEA Grapalat" w:hAnsi="GHEA Grapalat"/>
                <w:sz w:val="16"/>
                <w:szCs w:val="16"/>
              </w:rPr>
            </w:pPr>
            <w:r w:rsidRPr="001C4572">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3F5803F" w14:textId="77777777" w:rsidR="001A15BC" w:rsidRPr="001C4572" w:rsidRDefault="001A15BC" w:rsidP="006711EE">
            <w:pPr>
              <w:widowControl w:val="0"/>
              <w:spacing w:after="120"/>
              <w:jc w:val="center"/>
              <w:rPr>
                <w:rFonts w:ascii="GHEA Grapalat" w:hAnsi="GHEA Grapalat"/>
                <w:sz w:val="16"/>
                <w:szCs w:val="16"/>
              </w:rPr>
            </w:pPr>
            <w:r w:rsidRPr="001C4572">
              <w:rPr>
                <w:rFonts w:ascii="GHEA Grapalat" w:hAnsi="GHEA Grapalat"/>
                <w:sz w:val="16"/>
                <w:szCs w:val="16"/>
              </w:rPr>
              <w:t>объем (фактический)</w:t>
            </w:r>
          </w:p>
        </w:tc>
      </w:tr>
      <w:tr w:rsidR="001A15BC" w:rsidRPr="001C4572" w14:paraId="7334E557" w14:textId="77777777" w:rsidTr="006711EE">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56F0497" w14:textId="77777777" w:rsidR="001A15BC" w:rsidRPr="001C4572" w:rsidRDefault="001A15BC" w:rsidP="006711EE">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F0FDDC2" w14:textId="77777777" w:rsidR="001A15BC" w:rsidRPr="001C4572" w:rsidRDefault="001A15BC" w:rsidP="006711EE">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EBB518F" w14:textId="77777777" w:rsidR="001A15BC" w:rsidRPr="001C4572" w:rsidRDefault="001A15BC" w:rsidP="006711EE">
            <w:pPr>
              <w:widowControl w:val="0"/>
              <w:spacing w:after="120"/>
              <w:rPr>
                <w:rFonts w:ascii="GHEA Grapalat" w:hAnsi="GHEA Grapalat" w:cs="Sylfaen"/>
                <w:sz w:val="16"/>
                <w:szCs w:val="16"/>
              </w:rPr>
            </w:pPr>
          </w:p>
        </w:tc>
      </w:tr>
      <w:tr w:rsidR="001A15BC" w:rsidRPr="001C4572" w14:paraId="0A0D0ED1" w14:textId="77777777" w:rsidTr="006711EE">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F4F2753" w14:textId="77777777" w:rsidR="001A15BC" w:rsidRPr="001C4572" w:rsidRDefault="001A15BC" w:rsidP="006711EE">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2AA48A93" w14:textId="77777777" w:rsidR="001A15BC" w:rsidRPr="001C4572" w:rsidRDefault="001A15BC" w:rsidP="006711EE">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0564E0B4" w14:textId="77777777" w:rsidR="001A15BC" w:rsidRPr="001C4572" w:rsidRDefault="001A15BC" w:rsidP="006711EE">
            <w:pPr>
              <w:widowControl w:val="0"/>
              <w:spacing w:after="120"/>
              <w:rPr>
                <w:rFonts w:ascii="GHEA Grapalat" w:hAnsi="GHEA Grapalat" w:cs="Sylfaen"/>
                <w:sz w:val="16"/>
                <w:szCs w:val="16"/>
              </w:rPr>
            </w:pPr>
          </w:p>
        </w:tc>
      </w:tr>
    </w:tbl>
    <w:p w14:paraId="31FE2EF6" w14:textId="77777777" w:rsidR="001A15BC" w:rsidRPr="001C4572" w:rsidRDefault="001A15BC" w:rsidP="001A15BC">
      <w:pPr>
        <w:widowControl w:val="0"/>
        <w:tabs>
          <w:tab w:val="left" w:pos="360"/>
          <w:tab w:val="left" w:pos="540"/>
        </w:tabs>
        <w:spacing w:after="160" w:line="360" w:lineRule="auto"/>
        <w:ind w:firstLine="567"/>
        <w:jc w:val="both"/>
        <w:rPr>
          <w:rFonts w:ascii="GHEA Grapalat" w:hAnsi="GHEA Grapalat" w:cs="Sylfaen"/>
        </w:rPr>
      </w:pPr>
    </w:p>
    <w:p w14:paraId="7F5C4E55" w14:textId="77777777" w:rsidR="001A15BC" w:rsidRPr="001C4572" w:rsidRDefault="001A15BC" w:rsidP="001A15BC">
      <w:pPr>
        <w:widowControl w:val="0"/>
        <w:tabs>
          <w:tab w:val="left" w:pos="360"/>
          <w:tab w:val="left" w:pos="540"/>
        </w:tabs>
        <w:spacing w:after="160" w:line="360" w:lineRule="auto"/>
        <w:ind w:firstLine="567"/>
        <w:jc w:val="both"/>
        <w:rPr>
          <w:rFonts w:ascii="GHEA Grapalat" w:hAnsi="GHEA Grapalat"/>
        </w:rPr>
      </w:pPr>
      <w:r w:rsidRPr="001C4572">
        <w:rPr>
          <w:rFonts w:ascii="GHEA Grapalat" w:hAnsi="GHEA Grapalat"/>
        </w:rPr>
        <w:t>Настоящий акт составлен в 2 экземплярах, каждой из сторон предоставляется по одному экземпляру.</w:t>
      </w:r>
    </w:p>
    <w:p w14:paraId="13361136" w14:textId="77777777" w:rsidR="001A15BC" w:rsidRPr="001C4572" w:rsidRDefault="001A15BC" w:rsidP="001A15BC">
      <w:pPr>
        <w:rPr>
          <w:rFonts w:ascii="GHEA Grapalat" w:hAnsi="GHEA Grapalat"/>
        </w:rPr>
      </w:pPr>
      <w:r w:rsidRPr="001C4572">
        <w:rPr>
          <w:rFonts w:ascii="GHEA Grapalat" w:hAnsi="GHEA Grapalat"/>
        </w:rPr>
        <w:br w:type="page"/>
      </w:r>
    </w:p>
    <w:p w14:paraId="1C3F01B0" w14:textId="77777777" w:rsidR="001A15BC" w:rsidRPr="001C4572" w:rsidRDefault="001A15BC" w:rsidP="001A15BC">
      <w:pPr>
        <w:widowControl w:val="0"/>
        <w:spacing w:after="160" w:line="360" w:lineRule="auto"/>
        <w:jc w:val="center"/>
        <w:rPr>
          <w:rFonts w:ascii="GHEA Grapalat" w:hAnsi="GHEA Grapalat" w:cs="Sylfaen"/>
        </w:rPr>
      </w:pPr>
      <w:r w:rsidRPr="001C4572">
        <w:rPr>
          <w:rFonts w:ascii="GHEA Grapalat" w:hAnsi="GHEA Grapalat"/>
        </w:rPr>
        <w:lastRenderedPageBreak/>
        <w:t>СТОРОНЫ</w:t>
      </w:r>
    </w:p>
    <w:p w14:paraId="383071D6" w14:textId="77777777" w:rsidR="001A15BC" w:rsidRPr="001C4572" w:rsidRDefault="001A15BC" w:rsidP="001A15BC">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714"/>
        <w:gridCol w:w="5141"/>
      </w:tblGrid>
      <w:tr w:rsidR="001A15BC" w:rsidRPr="001C4572" w14:paraId="24FA3186" w14:textId="77777777" w:rsidTr="006711EE">
        <w:tc>
          <w:tcPr>
            <w:tcW w:w="4785" w:type="dxa"/>
          </w:tcPr>
          <w:p w14:paraId="358C01B9" w14:textId="77777777" w:rsidR="001A15BC" w:rsidRPr="001C4572" w:rsidRDefault="001A15BC" w:rsidP="006711EE">
            <w:pPr>
              <w:widowControl w:val="0"/>
              <w:tabs>
                <w:tab w:val="left" w:pos="360"/>
                <w:tab w:val="left" w:pos="540"/>
              </w:tabs>
              <w:spacing w:after="160" w:line="360" w:lineRule="auto"/>
              <w:jc w:val="center"/>
              <w:rPr>
                <w:rFonts w:ascii="GHEA Grapalat" w:hAnsi="GHEA Grapalat" w:cs="Sylfaen"/>
                <w:b/>
                <w:bCs/>
              </w:rPr>
            </w:pPr>
            <w:r w:rsidRPr="001C4572">
              <w:rPr>
                <w:rFonts w:ascii="GHEA Grapalat" w:hAnsi="GHEA Grapalat"/>
                <w:b/>
              </w:rPr>
              <w:t>Передал</w:t>
            </w:r>
          </w:p>
        </w:tc>
        <w:tc>
          <w:tcPr>
            <w:tcW w:w="5223" w:type="dxa"/>
          </w:tcPr>
          <w:p w14:paraId="572AEE06" w14:textId="77777777" w:rsidR="001A15BC" w:rsidRPr="001C4572" w:rsidRDefault="001A15BC" w:rsidP="006711EE">
            <w:pPr>
              <w:widowControl w:val="0"/>
              <w:tabs>
                <w:tab w:val="left" w:pos="360"/>
                <w:tab w:val="left" w:pos="540"/>
              </w:tabs>
              <w:spacing w:after="160" w:line="360" w:lineRule="auto"/>
              <w:jc w:val="center"/>
              <w:rPr>
                <w:rFonts w:ascii="GHEA Grapalat" w:hAnsi="GHEA Grapalat" w:cs="Sylfaen"/>
                <w:b/>
                <w:bCs/>
              </w:rPr>
            </w:pPr>
            <w:r w:rsidRPr="001C4572">
              <w:rPr>
                <w:rFonts w:ascii="GHEA Grapalat" w:hAnsi="GHEA Grapalat"/>
                <w:b/>
              </w:rPr>
              <w:t>Принял</w:t>
            </w:r>
          </w:p>
        </w:tc>
      </w:tr>
    </w:tbl>
    <w:p w14:paraId="2D4AB740" w14:textId="77777777" w:rsidR="001A15BC" w:rsidRPr="001C4572" w:rsidRDefault="001A15BC" w:rsidP="001A15BC">
      <w:pPr>
        <w:widowControl w:val="0"/>
        <w:tabs>
          <w:tab w:val="left" w:pos="360"/>
          <w:tab w:val="left" w:pos="540"/>
        </w:tabs>
        <w:spacing w:after="160" w:line="360" w:lineRule="auto"/>
        <w:jc w:val="right"/>
        <w:rPr>
          <w:rFonts w:ascii="GHEA Grapalat" w:hAnsi="GHEA Grapalat" w:cs="Sylfaen"/>
        </w:rPr>
      </w:pPr>
      <w:r w:rsidRPr="001C4572">
        <w:rPr>
          <w:rFonts w:ascii="GHEA Grapalat" w:hAnsi="GHEA Grapalat"/>
        </w:rPr>
        <w:t>представитель, спроектировавший заявку:</w:t>
      </w:r>
    </w:p>
    <w:p w14:paraId="2664D65D" w14:textId="77777777" w:rsidR="001A15BC" w:rsidRPr="001C4572" w:rsidRDefault="001A15BC" w:rsidP="001A15BC">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1A15BC" w:rsidRPr="001C4572" w14:paraId="50F59F6E" w14:textId="77777777" w:rsidTr="006711EE">
        <w:trPr>
          <w:tblCellSpacing w:w="7" w:type="dxa"/>
          <w:jc w:val="center"/>
        </w:trPr>
        <w:tc>
          <w:tcPr>
            <w:tcW w:w="0" w:type="auto"/>
            <w:vAlign w:val="center"/>
          </w:tcPr>
          <w:p w14:paraId="05806589" w14:textId="77777777" w:rsidR="001A15BC" w:rsidRPr="001C4572" w:rsidRDefault="001A15BC" w:rsidP="006711EE">
            <w:pPr>
              <w:widowControl w:val="0"/>
              <w:jc w:val="center"/>
              <w:rPr>
                <w:rFonts w:ascii="GHEA Grapalat" w:hAnsi="GHEA Grapalat" w:cs="GHEA Grapalat"/>
              </w:rPr>
            </w:pPr>
            <w:r w:rsidRPr="001C4572">
              <w:rPr>
                <w:rFonts w:ascii="GHEA Grapalat" w:hAnsi="GHEA Grapalat"/>
              </w:rPr>
              <w:t xml:space="preserve">_________________________ </w:t>
            </w:r>
          </w:p>
          <w:p w14:paraId="29C3F1A4" w14:textId="77777777" w:rsidR="001A15BC" w:rsidRPr="001C4572" w:rsidRDefault="001A15BC" w:rsidP="006711EE">
            <w:pPr>
              <w:widowControl w:val="0"/>
              <w:spacing w:after="160" w:line="360" w:lineRule="auto"/>
              <w:jc w:val="center"/>
              <w:rPr>
                <w:rFonts w:ascii="GHEA Grapalat" w:hAnsi="GHEA Grapalat" w:cs="GHEA Grapalat"/>
                <w:vertAlign w:val="superscript"/>
              </w:rPr>
            </w:pPr>
            <w:r w:rsidRPr="001C4572">
              <w:rPr>
                <w:rFonts w:ascii="GHEA Grapalat" w:hAnsi="GHEA Grapalat"/>
                <w:vertAlign w:val="superscript"/>
              </w:rPr>
              <w:t>фамилия, имя</w:t>
            </w:r>
          </w:p>
        </w:tc>
        <w:tc>
          <w:tcPr>
            <w:tcW w:w="0" w:type="auto"/>
            <w:vAlign w:val="center"/>
          </w:tcPr>
          <w:p w14:paraId="5D19F53F" w14:textId="77777777" w:rsidR="001A15BC" w:rsidRPr="001C4572" w:rsidRDefault="001A15BC" w:rsidP="006711EE">
            <w:pPr>
              <w:widowControl w:val="0"/>
              <w:jc w:val="center"/>
              <w:rPr>
                <w:rFonts w:ascii="GHEA Grapalat" w:hAnsi="GHEA Grapalat" w:cs="GHEA Grapalat"/>
              </w:rPr>
            </w:pPr>
            <w:r w:rsidRPr="001C4572">
              <w:rPr>
                <w:rFonts w:ascii="GHEA Grapalat" w:hAnsi="GHEA Grapalat"/>
              </w:rPr>
              <w:t>________________________</w:t>
            </w:r>
          </w:p>
          <w:p w14:paraId="47E25577" w14:textId="77777777" w:rsidR="001A15BC" w:rsidRPr="001C4572" w:rsidRDefault="001A15BC" w:rsidP="006711EE">
            <w:pPr>
              <w:widowControl w:val="0"/>
              <w:spacing w:after="160" w:line="360" w:lineRule="auto"/>
              <w:jc w:val="center"/>
              <w:rPr>
                <w:rFonts w:ascii="GHEA Grapalat" w:hAnsi="GHEA Grapalat" w:cs="GHEA Grapalat"/>
                <w:vertAlign w:val="superscript"/>
              </w:rPr>
            </w:pPr>
            <w:r w:rsidRPr="001C4572">
              <w:rPr>
                <w:rFonts w:ascii="GHEA Grapalat" w:hAnsi="GHEA Grapalat"/>
                <w:vertAlign w:val="superscript"/>
              </w:rPr>
              <w:t>фамилия, имя</w:t>
            </w:r>
          </w:p>
        </w:tc>
      </w:tr>
      <w:tr w:rsidR="001A15BC" w:rsidRPr="001C4572" w14:paraId="7B2BF56B" w14:textId="77777777" w:rsidTr="006711EE">
        <w:trPr>
          <w:tblCellSpacing w:w="7" w:type="dxa"/>
          <w:jc w:val="center"/>
        </w:trPr>
        <w:tc>
          <w:tcPr>
            <w:tcW w:w="0" w:type="auto"/>
            <w:vAlign w:val="center"/>
          </w:tcPr>
          <w:p w14:paraId="79F219B2" w14:textId="77777777" w:rsidR="001A15BC" w:rsidRPr="001C4572" w:rsidRDefault="001A15BC" w:rsidP="006711EE">
            <w:pPr>
              <w:widowControl w:val="0"/>
              <w:jc w:val="center"/>
              <w:rPr>
                <w:rFonts w:ascii="GHEA Grapalat" w:hAnsi="GHEA Grapalat" w:cs="GHEA Grapalat"/>
                <w:lang w:val="en-US"/>
              </w:rPr>
            </w:pPr>
            <w:r w:rsidRPr="001C4572">
              <w:rPr>
                <w:rFonts w:ascii="GHEA Grapalat" w:hAnsi="GHEA Grapalat"/>
              </w:rPr>
              <w:t>_________________________</w:t>
            </w:r>
          </w:p>
          <w:p w14:paraId="57D0C097" w14:textId="77777777" w:rsidR="001A15BC" w:rsidRPr="001C4572" w:rsidRDefault="001A15BC" w:rsidP="006711EE">
            <w:pPr>
              <w:widowControl w:val="0"/>
              <w:spacing w:after="160" w:line="360" w:lineRule="auto"/>
              <w:jc w:val="center"/>
              <w:rPr>
                <w:rFonts w:ascii="GHEA Grapalat" w:hAnsi="GHEA Grapalat" w:cs="GHEA Grapalat"/>
                <w:vertAlign w:val="superscript"/>
                <w:lang w:val="en-US"/>
              </w:rPr>
            </w:pPr>
            <w:r w:rsidRPr="001C4572">
              <w:rPr>
                <w:rFonts w:ascii="GHEA Grapalat" w:hAnsi="GHEA Grapalat"/>
                <w:vertAlign w:val="superscript"/>
              </w:rPr>
              <w:t>подпись</w:t>
            </w:r>
          </w:p>
        </w:tc>
        <w:tc>
          <w:tcPr>
            <w:tcW w:w="0" w:type="auto"/>
            <w:vAlign w:val="center"/>
          </w:tcPr>
          <w:p w14:paraId="7E7955AA" w14:textId="77777777" w:rsidR="001A15BC" w:rsidRPr="001C4572" w:rsidRDefault="001A15BC" w:rsidP="006711EE">
            <w:pPr>
              <w:widowControl w:val="0"/>
              <w:jc w:val="center"/>
              <w:rPr>
                <w:rFonts w:ascii="GHEA Grapalat" w:hAnsi="GHEA Grapalat" w:cs="GHEA Grapalat"/>
                <w:lang w:val="en-US"/>
              </w:rPr>
            </w:pPr>
            <w:r w:rsidRPr="001C4572">
              <w:rPr>
                <w:rFonts w:ascii="GHEA Grapalat" w:hAnsi="GHEA Grapalat"/>
              </w:rPr>
              <w:t>________________________</w:t>
            </w:r>
          </w:p>
          <w:p w14:paraId="0FD861C8" w14:textId="77777777" w:rsidR="001A15BC" w:rsidRPr="001C4572" w:rsidRDefault="001A15BC" w:rsidP="006711EE">
            <w:pPr>
              <w:widowControl w:val="0"/>
              <w:spacing w:after="160" w:line="360" w:lineRule="auto"/>
              <w:jc w:val="center"/>
              <w:rPr>
                <w:rFonts w:ascii="GHEA Grapalat" w:hAnsi="GHEA Grapalat" w:cs="GHEA Grapalat"/>
                <w:vertAlign w:val="superscript"/>
              </w:rPr>
            </w:pPr>
            <w:r w:rsidRPr="001C4572">
              <w:rPr>
                <w:rFonts w:ascii="GHEA Grapalat" w:hAnsi="GHEA Grapalat"/>
                <w:vertAlign w:val="superscript"/>
              </w:rPr>
              <w:t>подпись</w:t>
            </w:r>
          </w:p>
        </w:tc>
      </w:tr>
    </w:tbl>
    <w:p w14:paraId="6072F9D0" w14:textId="77777777" w:rsidR="001A15BC" w:rsidRPr="001C4572" w:rsidRDefault="001A15BC" w:rsidP="001A15BC">
      <w:pPr>
        <w:widowControl w:val="0"/>
        <w:tabs>
          <w:tab w:val="left" w:pos="360"/>
          <w:tab w:val="left" w:pos="540"/>
        </w:tabs>
        <w:spacing w:after="160" w:line="360" w:lineRule="auto"/>
        <w:jc w:val="center"/>
        <w:rPr>
          <w:rFonts w:ascii="GHEA Grapalat" w:hAnsi="GHEA Grapalat" w:cs="Sylfaen"/>
          <w:b/>
          <w:bCs/>
        </w:rPr>
      </w:pPr>
    </w:p>
    <w:p w14:paraId="35E688CA" w14:textId="77777777" w:rsidR="001A15BC" w:rsidRPr="001C4572" w:rsidRDefault="001A15BC" w:rsidP="001A15BC">
      <w:pPr>
        <w:pStyle w:val="norm"/>
        <w:widowControl w:val="0"/>
        <w:spacing w:after="160" w:line="360" w:lineRule="auto"/>
        <w:ind w:firstLine="567"/>
        <w:jc w:val="center"/>
        <w:rPr>
          <w:rFonts w:ascii="GHEA Grapalat" w:hAnsi="GHEA Grapalat"/>
          <w:b/>
          <w:sz w:val="24"/>
          <w:szCs w:val="24"/>
        </w:rPr>
      </w:pPr>
    </w:p>
    <w:p w14:paraId="681A7A42" w14:textId="77777777" w:rsidR="001A15BC" w:rsidRPr="001C4572" w:rsidRDefault="001A15BC" w:rsidP="001A15BC">
      <w:pPr>
        <w:widowControl w:val="0"/>
        <w:spacing w:after="160"/>
        <w:ind w:left="-142" w:firstLine="142"/>
        <w:jc w:val="both"/>
        <w:rPr>
          <w:rFonts w:ascii="GHEA Grapalat" w:hAnsi="GHEA Grapalat"/>
          <w:i/>
        </w:rPr>
      </w:pPr>
    </w:p>
    <w:p w14:paraId="50949840" w14:textId="77777777" w:rsidR="008D352C" w:rsidRPr="00B138F3" w:rsidRDefault="008D352C" w:rsidP="001A15BC">
      <w:pPr>
        <w:widowControl w:val="0"/>
        <w:spacing w:after="160"/>
        <w:jc w:val="right"/>
        <w:rPr>
          <w:rFonts w:ascii="GHEA Grapalat" w:hAnsi="GHEA Grapalat"/>
          <w:i/>
        </w:rPr>
      </w:pPr>
    </w:p>
    <w:sectPr w:rsidR="008D352C" w:rsidRPr="00B138F3" w:rsidSect="001A15BC">
      <w:footerReference w:type="default" r:id="rId13"/>
      <w:footnotePr>
        <w:pos w:val="beneathText"/>
      </w:footnotePr>
      <w:pgSz w:w="11907" w:h="16840" w:code="9"/>
      <w:pgMar w:top="1276" w:right="850" w:bottom="993"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A66C9" w14:textId="77777777" w:rsidR="006F5FC6" w:rsidRDefault="006F5FC6">
      <w:r>
        <w:separator/>
      </w:r>
    </w:p>
  </w:endnote>
  <w:endnote w:type="continuationSeparator" w:id="0">
    <w:p w14:paraId="20762B7F" w14:textId="77777777" w:rsidR="006F5FC6" w:rsidRDefault="006F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8552"/>
      <w:docPartObj>
        <w:docPartGallery w:val="Page Numbers (Bottom of Page)"/>
        <w:docPartUnique/>
      </w:docPartObj>
    </w:sdtPr>
    <w:sdtEndPr>
      <w:rPr>
        <w:rFonts w:ascii="GHEA Grapalat" w:hAnsi="GHEA Grapalat"/>
        <w:sz w:val="24"/>
        <w:szCs w:val="24"/>
      </w:rPr>
    </w:sdtEndPr>
    <w:sdtContent>
      <w:p w14:paraId="26409DE3" w14:textId="77777777" w:rsidR="001A15BC" w:rsidRPr="003E450C" w:rsidRDefault="001A15BC">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4</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06AEC5B0" w14:textId="77777777" w:rsidR="00220899" w:rsidRPr="003E450C" w:rsidRDefault="00220899">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D7B25">
          <w:rPr>
            <w:rFonts w:ascii="GHEA Grapalat" w:hAnsi="GHEA Grapalat"/>
            <w:noProof/>
            <w:sz w:val="24"/>
            <w:szCs w:val="24"/>
          </w:rPr>
          <w:t>10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F6891" w14:textId="77777777" w:rsidR="006F5FC6" w:rsidRDefault="006F5FC6">
      <w:r>
        <w:separator/>
      </w:r>
    </w:p>
  </w:footnote>
  <w:footnote w:type="continuationSeparator" w:id="0">
    <w:p w14:paraId="1772E037" w14:textId="77777777" w:rsidR="006F5FC6" w:rsidRDefault="006F5FC6">
      <w:r>
        <w:continuationSeparator/>
      </w:r>
    </w:p>
  </w:footnote>
  <w:footnote w:id="1">
    <w:p w14:paraId="0BA5C904" w14:textId="77777777" w:rsidR="00807048" w:rsidRPr="00793343" w:rsidRDefault="00807048" w:rsidP="00807048">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0331D9A7" w14:textId="77777777" w:rsidR="00220899" w:rsidRPr="00803069" w:rsidRDefault="00220899"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2A778122" w14:textId="77777777" w:rsidR="00220899" w:rsidRPr="00803069" w:rsidRDefault="00220899" w:rsidP="00541313">
      <w:pPr>
        <w:widowControl w:val="0"/>
        <w:ind w:firstLine="142"/>
        <w:jc w:val="both"/>
        <w:rPr>
          <w:rFonts w:ascii="GHEA Grapalat" w:hAnsi="GHEA Grapalat"/>
          <w:i/>
          <w:sz w:val="20"/>
          <w:szCs w:val="20"/>
        </w:rPr>
      </w:pPr>
      <w:r w:rsidRPr="00803069">
        <w:rPr>
          <w:rFonts w:ascii="GHEA Grapalat" w:hAnsi="GHEA Grapalat"/>
          <w:i/>
          <w:sz w:val="20"/>
          <w:szCs w:val="20"/>
        </w:rPr>
        <w:t>- процедура закупки организована на основании части 6 статьи 15 Закона РА "О закупках</w:t>
      </w:r>
      <w:r w:rsidRPr="00803069">
        <w:rPr>
          <w:rFonts w:ascii="GHEA Grapalat" w:hAnsi="GHEA Grapalat"/>
          <w:i/>
        </w:rPr>
        <w:t>"</w:t>
      </w:r>
      <w:r w:rsidRPr="00803069">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45A1C84D" w14:textId="77777777" w:rsidR="00220899" w:rsidRPr="00803069" w:rsidRDefault="00220899"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803069">
        <w:t xml:space="preserve">  </w:t>
      </w:r>
      <w:r w:rsidRPr="00803069">
        <w:rPr>
          <w:rFonts w:ascii="GHEA Grapalat" w:hAnsi="GHEA Grapalat"/>
          <w:i/>
          <w:sz w:val="20"/>
          <w:szCs w:val="20"/>
        </w:rPr>
        <w:t>цена закупаемой  работы по заявке на закупку в рамках данной процедуры не превышает 25 млн. драмов РА</w:t>
      </w:r>
    </w:p>
    <w:p w14:paraId="6A8DFF5F" w14:textId="77777777" w:rsidR="00220899" w:rsidRPr="00803069" w:rsidRDefault="00220899"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803069">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648AD1B3" w14:textId="77777777" w:rsidR="00220899" w:rsidRPr="00D3436F" w:rsidRDefault="00220899"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3C9BB956" w14:textId="77777777" w:rsidR="00220899" w:rsidRPr="008842CE" w:rsidRDefault="00220899" w:rsidP="001831C4">
      <w:pPr>
        <w:pStyle w:val="af2"/>
        <w:widowControl w:val="0"/>
        <w:jc w:val="both"/>
        <w:rPr>
          <w:rFonts w:ascii="GHEA Grapalat" w:hAnsi="GHEA Grapalat"/>
          <w:lang w:val="af-ZA"/>
        </w:rPr>
      </w:pPr>
    </w:p>
    <w:p w14:paraId="3D21F501" w14:textId="77777777" w:rsidR="00220899" w:rsidRPr="008842CE" w:rsidRDefault="00220899" w:rsidP="008842CE">
      <w:pPr>
        <w:pStyle w:val="af2"/>
        <w:widowControl w:val="0"/>
        <w:jc w:val="both"/>
        <w:rPr>
          <w:rFonts w:ascii="GHEA Grapalat" w:hAnsi="GHEA Grapalat"/>
          <w:lang w:val="af-ZA"/>
        </w:rPr>
      </w:pPr>
    </w:p>
  </w:footnote>
  <w:footnote w:id="3">
    <w:p w14:paraId="711F9716" w14:textId="77777777" w:rsidR="00BD56E4" w:rsidRDefault="00BD56E4" w:rsidP="00BD56E4">
      <w:pPr>
        <w:pStyle w:val="af4"/>
        <w:jc w:val="both"/>
        <w:rPr>
          <w:rFonts w:ascii="GHEA Grapalat" w:hAnsi="GHEA Grapalat"/>
          <w:i/>
          <w:sz w:val="20"/>
          <w:szCs w:val="20"/>
        </w:rPr>
      </w:pPr>
      <w:r>
        <w:rPr>
          <w:rStyle w:val="af6"/>
          <w:sz w:val="20"/>
          <w:szCs w:val="20"/>
        </w:rPr>
        <w:t>5</w:t>
      </w:r>
      <w:r>
        <w:rPr>
          <w:sz w:val="20"/>
          <w:szCs w:val="20"/>
        </w:rPr>
        <w:t xml:space="preserve"> </w:t>
      </w:r>
      <w:r>
        <w:rPr>
          <w:rFonts w:ascii="GHEA Grapalat" w:hAnsi="GHEA Grapalat"/>
          <w:i/>
          <w:sz w:val="20"/>
          <w:szCs w:val="20"/>
        </w:rPr>
        <w:t>Если закупка осуществляется в форме закупки у одного лица, обусловленная безотлагательностью, то</w:t>
      </w:r>
    </w:p>
    <w:p w14:paraId="63F40E77" w14:textId="77777777" w:rsidR="00BD56E4" w:rsidRDefault="00BD56E4" w:rsidP="00BD56E4">
      <w:pPr>
        <w:widowControl w:val="0"/>
        <w:tabs>
          <w:tab w:val="left" w:pos="1134"/>
        </w:tabs>
        <w:ind w:firstLine="142"/>
        <w:contextualSpacing/>
        <w:jc w:val="both"/>
        <w:rPr>
          <w:rFonts w:ascii="GHEA Grapalat" w:hAnsi="GHEA Grapalat"/>
          <w:i/>
          <w:sz w:val="20"/>
          <w:szCs w:val="20"/>
        </w:rPr>
      </w:pPr>
      <w:r>
        <w:rPr>
          <w:rFonts w:ascii="GHEA Grapalat" w:hAnsi="GHEA Grapalat"/>
          <w:i/>
          <w:sz w:val="20"/>
          <w:szCs w:val="20"/>
        </w:rPr>
        <w:t xml:space="preserve">- 2-ой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w:t>
      </w:r>
      <w:proofErr w:type="spellStart"/>
      <w:r>
        <w:rPr>
          <w:rFonts w:ascii="GHEA Grapalat" w:hAnsi="GHEA Grapalat"/>
          <w:i/>
          <w:sz w:val="20"/>
          <w:szCs w:val="20"/>
        </w:rPr>
        <w:t>процедуру.Разъяснение</w:t>
      </w:r>
      <w:proofErr w:type="spellEnd"/>
      <w:r>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4DBE597" w14:textId="77777777" w:rsidR="00BD56E4" w:rsidRDefault="00BD56E4" w:rsidP="00BD56E4">
      <w:pPr>
        <w:widowControl w:val="0"/>
        <w:tabs>
          <w:tab w:val="left" w:pos="1134"/>
        </w:tabs>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3039D16" w14:textId="77777777" w:rsidR="00BD56E4" w:rsidRDefault="00BD56E4" w:rsidP="00BD56E4">
      <w:pPr>
        <w:widowControl w:val="0"/>
        <w:tabs>
          <w:tab w:val="left" w:pos="1134"/>
        </w:tabs>
        <w:ind w:firstLine="142"/>
        <w:jc w:val="both"/>
        <w:rPr>
          <w:rFonts w:ascii="GHEA Grapalat" w:hAnsi="GHEA Grapalat"/>
          <w:i/>
          <w:sz w:val="20"/>
          <w:szCs w:val="20"/>
        </w:rPr>
      </w:pPr>
      <w:r>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14:paraId="5CAE168E" w14:textId="77777777" w:rsidR="00BD56E4" w:rsidRDefault="00BD56E4" w:rsidP="00BD56E4">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DA41CF4" w14:textId="77777777" w:rsidR="00BD56E4" w:rsidRDefault="00BD56E4" w:rsidP="00BD56E4">
      <w:pPr>
        <w:widowControl w:val="0"/>
        <w:jc w:val="both"/>
        <w:rPr>
          <w:rFonts w:ascii="GHEA Grapalat" w:hAnsi="GHEA Grapalat"/>
          <w:i/>
          <w:sz w:val="20"/>
          <w:szCs w:val="20"/>
        </w:rPr>
      </w:pPr>
      <w:r>
        <w:rPr>
          <w:rFonts w:ascii="GHEA Grapalat" w:hAnsi="GHEA Grapalat"/>
          <w:i/>
          <w:sz w:val="20"/>
          <w:szCs w:val="20"/>
        </w:rPr>
        <w:t>-процедура закупки организована на основании пункта 1 части 6 статьи 15 Закона ,</w:t>
      </w:r>
    </w:p>
    <w:p w14:paraId="3BF78E8A" w14:textId="77777777" w:rsidR="00BD56E4" w:rsidRDefault="00BD56E4" w:rsidP="00BD56E4">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t xml:space="preserve"> </w:t>
      </w:r>
      <w:r>
        <w:rPr>
          <w:rFonts w:ascii="GHEA Grapalat" w:hAnsi="GHEA Grapalat"/>
          <w:i/>
          <w:sz w:val="18"/>
          <w:szCs w:val="18"/>
        </w:rPr>
        <w:t xml:space="preserve">запланированная (прогнозируемая) общая цена закупки </w:t>
      </w:r>
      <w:r>
        <w:rPr>
          <w:rFonts w:ascii="GHEA Grapalat" w:hAnsi="GHEA Grapalat"/>
          <w:i/>
          <w:sz w:val="20"/>
          <w:szCs w:val="20"/>
        </w:rPr>
        <w:t>работы по заявке на закупку в рамках данной процедуры не превышает 25 млн. драмов РА</w:t>
      </w:r>
    </w:p>
  </w:footnote>
  <w:footnote w:id="5">
    <w:p w14:paraId="23240C11" w14:textId="77777777" w:rsidR="00BD56E4" w:rsidRDefault="00BD56E4" w:rsidP="00BD56E4">
      <w:pPr>
        <w:pStyle w:val="af4"/>
        <w:widowControl w:val="0"/>
        <w:jc w:val="both"/>
        <w:rPr>
          <w:rFonts w:ascii="GHEA Grapalat" w:hAnsi="GHEA Grapalat"/>
          <w:i/>
          <w:sz w:val="20"/>
          <w:szCs w:val="20"/>
          <w:lang w:val="hy-AM"/>
        </w:rPr>
      </w:pPr>
      <w:r>
        <w:rPr>
          <w:rFonts w:ascii="GHEA Grapalat" w:hAnsi="GHEA Grapalat"/>
          <w:i/>
          <w:sz w:val="20"/>
          <w:szCs w:val="20"/>
          <w:vertAlign w:val="superscript"/>
          <w:lang w:val="hy-AM"/>
        </w:rPr>
        <w:t>6.1</w:t>
      </w:r>
      <w:r>
        <w:rPr>
          <w:rFonts w:ascii="GHEA Grapalat" w:hAnsi="GHEA Grapalat"/>
          <w:i/>
          <w:sz w:val="20"/>
          <w:szCs w:val="20"/>
          <w:lang w:val="hy-AM"/>
        </w:rPr>
        <w:t xml:space="preserve"> </w:t>
      </w:r>
      <w:r>
        <w:rPr>
          <w:rFonts w:ascii="GHEA Grapalat" w:hAnsi="GHEA Grapalat"/>
          <w:i/>
          <w:sz w:val="20"/>
          <w:szCs w:val="20"/>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sz w:val="20"/>
          <w:szCs w:val="20"/>
          <w:lang w:val="hy-AM"/>
        </w:rPr>
        <w:t>.</w:t>
      </w:r>
    </w:p>
    <w:p w14:paraId="38EFAA0A" w14:textId="77777777" w:rsidR="00BD56E4" w:rsidRDefault="00BD56E4" w:rsidP="00BD56E4">
      <w:pPr>
        <w:pStyle w:val="af4"/>
        <w:jc w:val="both"/>
        <w:rPr>
          <w:rFonts w:asciiTheme="minorHAnsi" w:hAnsiTheme="minorHAnsi"/>
          <w:sz w:val="20"/>
          <w:szCs w:val="20"/>
        </w:rPr>
      </w:pPr>
    </w:p>
    <w:p w14:paraId="5D5B0E82" w14:textId="77777777" w:rsidR="00BD56E4" w:rsidRDefault="00BD56E4" w:rsidP="00BD56E4">
      <w:pPr>
        <w:pStyle w:val="af4"/>
        <w:jc w:val="both"/>
        <w:rPr>
          <w:rFonts w:ascii="GHEA Grapalat" w:hAnsi="GHEA Grapalat"/>
          <w:i/>
          <w:sz w:val="20"/>
          <w:szCs w:val="20"/>
        </w:rPr>
      </w:pPr>
      <w:r>
        <w:rPr>
          <w:rStyle w:val="af6"/>
          <w:sz w:val="20"/>
          <w:szCs w:val="20"/>
        </w:rPr>
        <w:t>7</w:t>
      </w:r>
      <w:r>
        <w:rPr>
          <w:sz w:val="20"/>
          <w:szCs w:val="20"/>
        </w:rPr>
        <w:t xml:space="preserve"> </w:t>
      </w:r>
      <w:r>
        <w:rPr>
          <w:rFonts w:ascii="GHEA Grapalat" w:hAnsi="GHEA Grapalat"/>
          <w:i/>
          <w:sz w:val="20"/>
          <w:szCs w:val="20"/>
        </w:rPr>
        <w:t>Подпункт исключается из приглашения, если требование об обеспечении заявки не установлено</w:t>
      </w:r>
    </w:p>
    <w:p w14:paraId="09487902" w14:textId="77777777" w:rsidR="00BD56E4" w:rsidRDefault="00BD56E4" w:rsidP="00BD56E4">
      <w:pPr>
        <w:pStyle w:val="af4"/>
        <w:rPr>
          <w:rFonts w:asciiTheme="minorHAnsi" w:hAnsiTheme="minorHAnsi"/>
          <w:sz w:val="20"/>
          <w:szCs w:val="20"/>
        </w:rPr>
      </w:pPr>
    </w:p>
  </w:footnote>
  <w:footnote w:id="6">
    <w:p w14:paraId="3C56E4CB" w14:textId="77777777" w:rsidR="00BD56E4" w:rsidRDefault="00BD56E4" w:rsidP="00BD56E4">
      <w:pPr>
        <w:pStyle w:val="af4"/>
        <w:rPr>
          <w:sz w:val="20"/>
          <w:szCs w:val="20"/>
        </w:rPr>
      </w:pPr>
      <w:r>
        <w:rPr>
          <w:rStyle w:val="af6"/>
          <w:sz w:val="20"/>
          <w:szCs w:val="20"/>
        </w:rPr>
        <w:t>8</w:t>
      </w:r>
      <w:r>
        <w:rPr>
          <w:sz w:val="20"/>
          <w:szCs w:val="20"/>
        </w:rPr>
        <w:t xml:space="preserve"> </w:t>
      </w:r>
      <w:r>
        <w:rPr>
          <w:rFonts w:ascii="GHEA Grapalat" w:hAnsi="GHEA Grapalat"/>
          <w:i/>
          <w:sz w:val="20"/>
          <w:szCs w:val="20"/>
        </w:rPr>
        <w:t>Подпункт исключается из приглашения, если предметом закупки не являются строительные работы.</w:t>
      </w:r>
    </w:p>
  </w:footnote>
  <w:footnote w:id="7">
    <w:p w14:paraId="6C9419E2" w14:textId="77777777" w:rsidR="00BD56E4" w:rsidRDefault="00BD56E4" w:rsidP="00BD56E4">
      <w:pPr>
        <w:pStyle w:val="af4"/>
        <w:jc w:val="both"/>
        <w:rPr>
          <w:rFonts w:ascii="Times Armenian" w:hAnsi="Times Armenian"/>
          <w:sz w:val="18"/>
          <w:szCs w:val="18"/>
        </w:rPr>
      </w:pPr>
      <w:r>
        <w:rPr>
          <w:rStyle w:val="af6"/>
          <w:sz w:val="18"/>
          <w:szCs w:val="18"/>
        </w:rPr>
        <w:t>9</w:t>
      </w:r>
      <w:r>
        <w:rPr>
          <w:sz w:val="18"/>
          <w:szCs w:val="18"/>
        </w:rPr>
        <w:t xml:space="preserve"> </w:t>
      </w:r>
      <w:r>
        <w:rPr>
          <w:rFonts w:ascii="GHEA Grapalat" w:hAnsi="GHEA Grapalat"/>
          <w:i/>
          <w:sz w:val="18"/>
          <w:szCs w:val="18"/>
        </w:rPr>
        <w:t>Настоящий пункт исключается из приглашения, если процедура закупки не организуется по лотам</w:t>
      </w:r>
    </w:p>
    <w:p w14:paraId="08B1E0A7" w14:textId="77777777" w:rsidR="00BD56E4" w:rsidRDefault="00BD56E4" w:rsidP="00BD56E4">
      <w:pPr>
        <w:pStyle w:val="af4"/>
        <w:jc w:val="both"/>
        <w:rPr>
          <w:rFonts w:ascii="GHEA Grapalat" w:hAnsi="GHEA Grapalat"/>
          <w:i/>
          <w:sz w:val="18"/>
          <w:szCs w:val="18"/>
        </w:rPr>
      </w:pPr>
      <w:r>
        <w:rPr>
          <w:rFonts w:ascii="GHEA Grapalat" w:hAnsi="GHEA Grapalat"/>
          <w:i/>
          <w:sz w:val="18"/>
          <w:szCs w:val="18"/>
          <w:vertAlign w:val="superscript"/>
        </w:rPr>
        <w:t>9.1</w:t>
      </w:r>
      <w:r>
        <w:rPr>
          <w:rFonts w:ascii="GHEA Grapalat" w:hAnsi="GHEA Grapalat"/>
          <w:i/>
          <w:sz w:val="18"/>
          <w:szCs w:val="18"/>
        </w:rPr>
        <w:t>Предпоследний абзац пункта 7.1 снимается из приглашения, если процедура закупки не организована на основании пункта 2 части 6 статьи 15 Закона.</w:t>
      </w:r>
    </w:p>
    <w:p w14:paraId="2B04095D" w14:textId="77777777" w:rsidR="00BD56E4" w:rsidRDefault="00BD56E4" w:rsidP="00BD56E4">
      <w:pPr>
        <w:pStyle w:val="af4"/>
        <w:jc w:val="both"/>
        <w:rPr>
          <w:rFonts w:asciiTheme="minorHAnsi" w:hAnsiTheme="minorHAnsi"/>
          <w:sz w:val="18"/>
          <w:szCs w:val="18"/>
        </w:rPr>
      </w:pPr>
      <w:r>
        <w:rPr>
          <w:rFonts w:ascii="GHEA Grapalat" w:hAnsi="GHEA Grapalat"/>
          <w:i/>
          <w:sz w:val="18"/>
          <w:szCs w:val="18"/>
          <w:vertAlign w:val="superscript"/>
        </w:rPr>
        <w:t>9.2</w:t>
      </w:r>
      <w:r>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закупаемых в рамках данной процедуры работ превышает 25 млн. драмов РА, то в пункте 7.4 слова &lt;&lt;90</w:t>
      </w:r>
      <w:r>
        <w:rPr>
          <w:rFonts w:ascii="Courier New" w:hAnsi="Courier New" w:cs="Courier New"/>
          <w:i/>
          <w:sz w:val="18"/>
          <w:szCs w:val="18"/>
        </w:rPr>
        <w:t> </w:t>
      </w:r>
      <w:r>
        <w:rPr>
          <w:rFonts w:ascii="GHEA Grapalat" w:hAnsi="GHEA Grapalat"/>
          <w:i/>
          <w:sz w:val="18"/>
          <w:szCs w:val="18"/>
        </w:rPr>
        <w:t>(девяноста) рабочих дней&gt;&gt; заменяются  словами &lt;&lt; 120 (сто двадцати) рабочих дней&gt;&gt; .</w:t>
      </w:r>
    </w:p>
    <w:p w14:paraId="54E7EC15" w14:textId="77777777" w:rsidR="00BD56E4" w:rsidRDefault="00BD56E4" w:rsidP="00BD56E4">
      <w:pPr>
        <w:pStyle w:val="af4"/>
        <w:rPr>
          <w:rFonts w:asciiTheme="minorHAnsi" w:hAnsiTheme="minorHAnsi"/>
          <w:sz w:val="20"/>
          <w:szCs w:val="20"/>
        </w:rPr>
      </w:pPr>
    </w:p>
  </w:footnote>
  <w:footnote w:id="8">
    <w:p w14:paraId="6058BD6A" w14:textId="77777777" w:rsidR="00BD56E4" w:rsidRDefault="00BD56E4" w:rsidP="00BD56E4">
      <w:pPr>
        <w:pStyle w:val="af4"/>
        <w:rPr>
          <w:rFonts w:asciiTheme="minorHAnsi" w:hAnsiTheme="minorHAnsi"/>
          <w:i/>
          <w:sz w:val="20"/>
          <w:szCs w:val="20"/>
        </w:rPr>
      </w:pPr>
      <w:r>
        <w:rPr>
          <w:rStyle w:val="af6"/>
          <w:sz w:val="20"/>
          <w:szCs w:val="20"/>
        </w:rPr>
        <w:t>10</w:t>
      </w:r>
      <w:r>
        <w:rPr>
          <w:i/>
          <w:sz w:val="20"/>
          <w:szCs w:val="20"/>
        </w:rPr>
        <w:t xml:space="preserve"> </w:t>
      </w:r>
      <w:r>
        <w:rPr>
          <w:rFonts w:asciiTheme="minorHAnsi" w:hAnsiTheme="minorHAnsi"/>
          <w:i/>
          <w:sz w:val="20"/>
          <w:szCs w:val="20"/>
        </w:rPr>
        <w:t>Устанавливается заказчиком.</w:t>
      </w:r>
    </w:p>
  </w:footnote>
  <w:footnote w:id="9">
    <w:p w14:paraId="476778E7" w14:textId="77777777" w:rsidR="00BD56E4" w:rsidRDefault="00BD56E4" w:rsidP="00BD56E4">
      <w:pPr>
        <w:pStyle w:val="af4"/>
        <w:widowControl w:val="0"/>
        <w:jc w:val="both"/>
        <w:rPr>
          <w:rFonts w:ascii="GHEA Grapalat" w:hAnsi="GHEA Grapalat"/>
          <w:sz w:val="20"/>
          <w:szCs w:val="20"/>
          <w:lang w:val="af-ZA"/>
        </w:rPr>
      </w:pPr>
      <w:r>
        <w:rPr>
          <w:rStyle w:val="af6"/>
          <w:sz w:val="20"/>
          <w:szCs w:val="20"/>
        </w:rPr>
        <w:t>11</w:t>
      </w:r>
      <w:r>
        <w:rPr>
          <w:sz w:val="20"/>
          <w:szCs w:val="20"/>
        </w:rPr>
        <w:t xml:space="preserve"> </w:t>
      </w:r>
      <w:r>
        <w:rPr>
          <w:rFonts w:ascii="GHEA Grapalat" w:hAnsi="GHEA Grapalat"/>
          <w:i/>
          <w:sz w:val="20"/>
          <w:szCs w:val="20"/>
        </w:rPr>
        <w:t>Настоящее предложение исключается из приглашения, если процедура закупки не организуется по лотам.</w:t>
      </w:r>
    </w:p>
    <w:p w14:paraId="6796173F" w14:textId="77777777" w:rsidR="00BD56E4" w:rsidRDefault="00BD56E4" w:rsidP="00BD56E4">
      <w:pPr>
        <w:pStyle w:val="af4"/>
        <w:rPr>
          <w:rFonts w:ascii="Times Armenian" w:hAnsi="Times Armenian"/>
          <w:sz w:val="20"/>
          <w:szCs w:val="20"/>
          <w:lang w:val="af-ZA"/>
        </w:rPr>
      </w:pPr>
    </w:p>
  </w:footnote>
  <w:footnote w:id="10">
    <w:p w14:paraId="0406CA38" w14:textId="77777777" w:rsidR="00BD56E4" w:rsidRDefault="00BD56E4" w:rsidP="00BD56E4">
      <w:pPr>
        <w:pStyle w:val="af4"/>
        <w:jc w:val="both"/>
        <w:rPr>
          <w:rFonts w:ascii="GHEA Grapalat" w:hAnsi="GHEA Grapalat"/>
          <w:i/>
          <w:sz w:val="18"/>
          <w:szCs w:val="18"/>
        </w:rPr>
      </w:pPr>
      <w:r>
        <w:rPr>
          <w:rFonts w:asciiTheme="minorHAnsi" w:hAnsiTheme="minorHAnsi"/>
          <w:i/>
          <w:sz w:val="20"/>
          <w:szCs w:val="20"/>
          <w:vertAlign w:val="superscript"/>
        </w:rPr>
        <w:t xml:space="preserve">11,1  </w:t>
      </w:r>
      <w:r>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3888343" w14:textId="77777777" w:rsidR="00BD56E4" w:rsidRDefault="00BD56E4" w:rsidP="00BD56E4">
      <w:pPr>
        <w:pStyle w:val="af4"/>
        <w:jc w:val="both"/>
        <w:rPr>
          <w:rFonts w:ascii="GHEA Grapalat" w:hAnsi="GHEA Grapalat"/>
          <w:i/>
          <w:sz w:val="18"/>
          <w:szCs w:val="18"/>
        </w:rPr>
      </w:pPr>
      <w:r>
        <w:rPr>
          <w:rFonts w:ascii="GHEA Grapalat" w:hAnsi="GHEA Grapalat"/>
          <w:i/>
          <w:sz w:val="18"/>
          <w:szCs w:val="18"/>
        </w:rPr>
        <w:t xml:space="preserve">-по заявке на закупку цена закупки по данному лоту не превышает </w:t>
      </w:r>
      <w:proofErr w:type="spellStart"/>
      <w:r>
        <w:rPr>
          <w:rFonts w:ascii="GHEA Grapalat" w:hAnsi="GHEA Grapalat"/>
          <w:i/>
          <w:sz w:val="18"/>
          <w:szCs w:val="18"/>
        </w:rPr>
        <w:t>двадцатипятикратный</w:t>
      </w:r>
      <w:proofErr w:type="spellEnd"/>
      <w:r>
        <w:rPr>
          <w:rFonts w:ascii="GHEA Grapalat" w:hAnsi="GHEA Grapalat"/>
          <w:i/>
          <w:sz w:val="18"/>
          <w:szCs w:val="18"/>
        </w:rPr>
        <w:t xml:space="preserve"> размер базовой единицы закупок и не предусмотрена предоплата, </w:t>
      </w:r>
    </w:p>
    <w:p w14:paraId="77206EAA" w14:textId="77777777" w:rsidR="00BD56E4" w:rsidRDefault="00BD56E4" w:rsidP="00BD56E4">
      <w:pPr>
        <w:pStyle w:val="af4"/>
        <w:jc w:val="both"/>
        <w:rPr>
          <w:rFonts w:ascii="GHEA Grapalat" w:hAnsi="GHEA Grapalat"/>
          <w:i/>
          <w:sz w:val="18"/>
          <w:szCs w:val="18"/>
        </w:rPr>
      </w:pPr>
      <w:r>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Pr>
          <w:sz w:val="18"/>
          <w:szCs w:val="18"/>
        </w:rPr>
        <w:t xml:space="preserve"> </w:t>
      </w:r>
      <w:r>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32425AFB" w14:textId="77777777" w:rsidR="00BD56E4" w:rsidRDefault="00BD56E4" w:rsidP="00BD56E4">
      <w:pPr>
        <w:pStyle w:val="af4"/>
        <w:jc w:val="both"/>
        <w:rPr>
          <w:rFonts w:asciiTheme="minorHAnsi" w:hAnsiTheme="minorHAnsi"/>
          <w:i/>
          <w:sz w:val="20"/>
          <w:szCs w:val="20"/>
        </w:rPr>
      </w:pPr>
    </w:p>
    <w:p w14:paraId="36A92653" w14:textId="77777777" w:rsidR="00BD56E4" w:rsidRDefault="00BD56E4" w:rsidP="00BD56E4">
      <w:pPr>
        <w:pStyle w:val="af4"/>
        <w:jc w:val="both"/>
        <w:rPr>
          <w:rFonts w:asciiTheme="minorHAnsi" w:hAnsiTheme="minorHAnsi"/>
          <w:i/>
          <w:sz w:val="20"/>
          <w:szCs w:val="20"/>
        </w:rPr>
      </w:pPr>
      <w:r>
        <w:rPr>
          <w:rFonts w:asciiTheme="minorHAnsi" w:hAnsiTheme="minorHAnsi"/>
          <w:i/>
          <w:sz w:val="20"/>
          <w:szCs w:val="20"/>
        </w:rPr>
        <w:t>11.2 Если цена данного лота по заявке на закупку․</w:t>
      </w:r>
    </w:p>
    <w:p w14:paraId="12302183" w14:textId="77777777" w:rsidR="00BD56E4" w:rsidRDefault="00BD56E4" w:rsidP="00BD56E4">
      <w:pPr>
        <w:pStyle w:val="af4"/>
        <w:jc w:val="both"/>
        <w:rPr>
          <w:rFonts w:asciiTheme="minorHAnsi" w:hAnsiTheme="minorHAnsi"/>
          <w:i/>
          <w:sz w:val="20"/>
          <w:szCs w:val="20"/>
        </w:rPr>
      </w:pPr>
      <w:r>
        <w:rPr>
          <w:rFonts w:asciiTheme="minorHAnsi" w:hAnsiTheme="minorHAnsi"/>
          <w:i/>
          <w:sz w:val="20"/>
          <w:szCs w:val="20"/>
        </w:rPr>
        <w:t xml:space="preserve">- не превышает </w:t>
      </w:r>
      <w:proofErr w:type="spellStart"/>
      <w:r>
        <w:rPr>
          <w:rFonts w:asciiTheme="minorHAnsi" w:hAnsiTheme="minorHAnsi"/>
          <w:i/>
          <w:sz w:val="20"/>
          <w:szCs w:val="20"/>
        </w:rPr>
        <w:t>двадцатипятикратный</w:t>
      </w:r>
      <w:proofErr w:type="spellEnd"/>
      <w:r>
        <w:rPr>
          <w:rFonts w:asciiTheme="minorHAnsi" w:hAnsiTheme="minorHAnsi"/>
          <w:i/>
          <w:sz w:val="20"/>
          <w:szCs w:val="20"/>
        </w:rPr>
        <w:t xml:space="preserve"> размер базовой единицы закупок, то из настоящего абзаца исключаются слова "или гарантий, предоставленных банками "․</w:t>
      </w:r>
    </w:p>
    <w:p w14:paraId="5B824C85" w14:textId="77777777" w:rsidR="00BD56E4" w:rsidRDefault="00BD56E4" w:rsidP="00BD56E4">
      <w:pPr>
        <w:pStyle w:val="af4"/>
        <w:jc w:val="both"/>
        <w:rPr>
          <w:rFonts w:asciiTheme="minorHAnsi" w:hAnsiTheme="minorHAnsi"/>
          <w:i/>
          <w:sz w:val="20"/>
          <w:szCs w:val="20"/>
        </w:rPr>
      </w:pPr>
      <w:r>
        <w:rPr>
          <w:rFonts w:asciiTheme="minorHAnsi" w:hAnsiTheme="minorHAnsi"/>
          <w:i/>
          <w:sz w:val="20"/>
          <w:szCs w:val="20"/>
        </w:rPr>
        <w:t xml:space="preserve">- не превышает восьмидесятикратный размер базовой единицы закупок, но более </w:t>
      </w:r>
      <w:proofErr w:type="spellStart"/>
      <w:r>
        <w:rPr>
          <w:rFonts w:asciiTheme="minorHAnsi" w:hAnsiTheme="minorHAnsi"/>
          <w:i/>
          <w:sz w:val="20"/>
          <w:szCs w:val="20"/>
        </w:rPr>
        <w:t>двадцатипятикратного</w:t>
      </w:r>
      <w:proofErr w:type="spellEnd"/>
      <w:r>
        <w:rPr>
          <w:rFonts w:asciiTheme="minorHAnsi" w:hAnsiTheme="minorHAnsi"/>
          <w:i/>
          <w:sz w:val="20"/>
          <w:szCs w:val="20"/>
        </w:rPr>
        <w:t xml:space="preserve"> размера, то из настоящего абзаца исключаются слова " соглашения о неустойке (приложение 4,2) или", а число " 20 " заменяется  числом " 90",</w:t>
      </w:r>
    </w:p>
    <w:p w14:paraId="30BE716B" w14:textId="77777777" w:rsidR="00BD56E4" w:rsidRDefault="00BD56E4" w:rsidP="00BD56E4">
      <w:pPr>
        <w:pStyle w:val="af4"/>
        <w:jc w:val="both"/>
        <w:rPr>
          <w:rFonts w:asciiTheme="minorHAnsi" w:hAnsiTheme="minorHAnsi"/>
          <w:i/>
          <w:sz w:val="20"/>
          <w:szCs w:val="20"/>
        </w:rPr>
      </w:pPr>
      <w:r>
        <w:rPr>
          <w:rFonts w:asciiTheme="minorHAnsi" w:hAnsiTheme="minorHAnsi"/>
          <w:i/>
          <w:sz w:val="20"/>
          <w:szCs w:val="20"/>
        </w:rPr>
        <w:t>- превышает восьмидесятикратный размер базовой единицы закупок, то из настоящего абзаца исключаются слова "соглашения о неустойке (приложение 4. 2) или", число " 15 "заменяется числом "30", а число " 20 "- числом "90".</w:t>
      </w:r>
    </w:p>
    <w:p w14:paraId="1511ED51" w14:textId="77777777" w:rsidR="00BD56E4" w:rsidRDefault="00BD56E4" w:rsidP="00BD56E4">
      <w:pPr>
        <w:pStyle w:val="af4"/>
        <w:jc w:val="both"/>
        <w:rPr>
          <w:rFonts w:asciiTheme="minorHAnsi" w:hAnsiTheme="minorHAnsi"/>
          <w:i/>
          <w:sz w:val="20"/>
          <w:szCs w:val="20"/>
        </w:rPr>
      </w:pPr>
    </w:p>
    <w:p w14:paraId="6BC9EEED" w14:textId="77777777" w:rsidR="00BD56E4" w:rsidRDefault="00BD56E4" w:rsidP="00BD56E4">
      <w:pPr>
        <w:pStyle w:val="af4"/>
        <w:jc w:val="both"/>
        <w:rPr>
          <w:rFonts w:asciiTheme="minorHAnsi" w:hAnsiTheme="minorHAnsi"/>
          <w:sz w:val="20"/>
          <w:szCs w:val="20"/>
        </w:rPr>
      </w:pPr>
    </w:p>
    <w:p w14:paraId="3CDFE446" w14:textId="77777777" w:rsidR="00BD56E4" w:rsidRDefault="00BD56E4" w:rsidP="00BD56E4">
      <w:pPr>
        <w:pStyle w:val="af4"/>
        <w:jc w:val="both"/>
        <w:rPr>
          <w:ins w:id="4" w:author="Vardan" w:date="2020-06-03T18:23:00Z"/>
          <w:rFonts w:asciiTheme="minorHAnsi" w:hAnsiTheme="minorHAnsi"/>
          <w:i/>
          <w:sz w:val="20"/>
          <w:szCs w:val="20"/>
        </w:rPr>
      </w:pPr>
      <w:r>
        <w:rPr>
          <w:rFonts w:asciiTheme="minorHAnsi" w:hAnsiTheme="minorHAnsi"/>
          <w:i/>
          <w:sz w:val="20"/>
          <w:szCs w:val="20"/>
        </w:rPr>
        <w:t>12 Если:</w:t>
      </w:r>
    </w:p>
    <w:p w14:paraId="744513BD" w14:textId="77777777" w:rsidR="00BD56E4" w:rsidRDefault="00BD56E4" w:rsidP="00BD56E4">
      <w:pPr>
        <w:pStyle w:val="af4"/>
        <w:jc w:val="both"/>
        <w:rPr>
          <w:rFonts w:asciiTheme="minorHAnsi" w:hAnsiTheme="minorHAnsi"/>
          <w:i/>
          <w:sz w:val="20"/>
          <w:szCs w:val="20"/>
        </w:rPr>
      </w:pPr>
      <w:r>
        <w:rPr>
          <w:rFonts w:asciiTheme="minorHAnsi" w:hAnsiTheme="minorHAnsi"/>
          <w:i/>
          <w:sz w:val="20"/>
          <w:szCs w:val="20"/>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19133059" w14:textId="77777777" w:rsidR="00BD56E4" w:rsidRDefault="00BD56E4" w:rsidP="00BD56E4">
      <w:pPr>
        <w:pStyle w:val="af4"/>
        <w:jc w:val="both"/>
        <w:rPr>
          <w:rFonts w:asciiTheme="minorHAnsi" w:hAnsiTheme="minorHAnsi"/>
          <w:i/>
          <w:sz w:val="20"/>
          <w:szCs w:val="20"/>
        </w:rPr>
      </w:pPr>
      <w:r>
        <w:rPr>
          <w:rFonts w:asciiTheme="minorHAnsi" w:hAnsiTheme="minorHAnsi"/>
          <w:i/>
          <w:sz w:val="20"/>
          <w:szCs w:val="20"/>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10329562" w14:textId="77777777" w:rsidR="00BD56E4" w:rsidRDefault="00BD56E4" w:rsidP="00BD56E4">
      <w:pPr>
        <w:pStyle w:val="af4"/>
        <w:jc w:val="both"/>
        <w:rPr>
          <w:rFonts w:asciiTheme="minorHAnsi" w:hAnsiTheme="minorHAnsi"/>
          <w:i/>
          <w:sz w:val="20"/>
          <w:szCs w:val="20"/>
        </w:rPr>
      </w:pPr>
    </w:p>
  </w:footnote>
  <w:footnote w:id="11">
    <w:p w14:paraId="7F999C47" w14:textId="77777777" w:rsidR="00BD56E4" w:rsidRDefault="00BD56E4" w:rsidP="00BD56E4">
      <w:pPr>
        <w:pStyle w:val="af4"/>
        <w:jc w:val="both"/>
        <w:rPr>
          <w:rFonts w:asciiTheme="minorHAnsi" w:hAnsiTheme="minorHAnsi"/>
          <w:i/>
          <w:sz w:val="20"/>
          <w:szCs w:val="20"/>
        </w:rPr>
      </w:pPr>
      <w:r>
        <w:rPr>
          <w:rFonts w:asciiTheme="minorHAnsi" w:hAnsiTheme="minorHAnsi"/>
          <w:i/>
          <w:sz w:val="20"/>
          <w:szCs w:val="20"/>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14:paraId="430D3B2A" w14:textId="77777777" w:rsidR="00BD56E4" w:rsidRDefault="00BD56E4" w:rsidP="00BD56E4">
      <w:pPr>
        <w:pStyle w:val="a3"/>
        <w:widowControl w:val="0"/>
        <w:spacing w:line="240" w:lineRule="auto"/>
        <w:ind w:firstLine="0"/>
        <w:jc w:val="left"/>
        <w:rPr>
          <w:rFonts w:ascii="GHEA Grapalat" w:hAnsi="GHEA Grapalat"/>
          <w:i w:val="0"/>
          <w:u w:val="single"/>
        </w:rPr>
      </w:pPr>
      <w:r>
        <w:rPr>
          <w:rStyle w:val="af6"/>
          <w:rFonts w:ascii="Times Armenian" w:hAnsi="Times Armenian"/>
        </w:rPr>
        <w:t>14</w:t>
      </w:r>
      <w:r>
        <w:rPr>
          <w:i w:val="0"/>
        </w:rPr>
        <w:t xml:space="preserve"> </w:t>
      </w:r>
      <w:r>
        <w:rPr>
          <w:rFonts w:ascii="GHEA Grapalat" w:hAnsi="GHEA Grapalat"/>
          <w:i w:val="0"/>
        </w:rPr>
        <w:t>Настоящий пункт редактируется согласно соответствующему заказчику</w:t>
      </w:r>
    </w:p>
    <w:p w14:paraId="6DA39F55" w14:textId="77777777" w:rsidR="00BD56E4" w:rsidRDefault="00BD56E4" w:rsidP="00BD56E4">
      <w:pPr>
        <w:pStyle w:val="af4"/>
        <w:rPr>
          <w:rFonts w:ascii="Sylfaen" w:hAnsi="Sylfaen"/>
          <w:sz w:val="18"/>
          <w:szCs w:val="18"/>
        </w:rPr>
      </w:pPr>
    </w:p>
  </w:footnote>
  <w:footnote w:id="13">
    <w:p w14:paraId="3924815B" w14:textId="77777777" w:rsidR="00BD56E4" w:rsidRDefault="00BD56E4" w:rsidP="00BD56E4">
      <w:pPr>
        <w:pStyle w:val="af4"/>
        <w:rPr>
          <w:rFonts w:ascii="Times Armenian" w:hAnsi="Times Armenian"/>
          <w:sz w:val="20"/>
          <w:szCs w:val="20"/>
        </w:rPr>
      </w:pPr>
      <w:r>
        <w:rPr>
          <w:rStyle w:val="af6"/>
          <w:sz w:val="20"/>
          <w:szCs w:val="20"/>
        </w:rPr>
        <w:t>15</w:t>
      </w:r>
      <w:r>
        <w:rPr>
          <w:sz w:val="20"/>
          <w:szCs w:val="20"/>
        </w:rPr>
        <w:t xml:space="preserve"> </w:t>
      </w:r>
      <w:r>
        <w:rPr>
          <w:rFonts w:ascii="GHEA Grapalat" w:hAnsi="GHEA Grapalat"/>
          <w:i/>
          <w:sz w:val="20"/>
          <w:szCs w:val="20"/>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4">
    <w:p w14:paraId="4883551A" w14:textId="77777777" w:rsidR="00BD56E4" w:rsidRDefault="00BD56E4" w:rsidP="00BD56E4">
      <w:pPr>
        <w:pStyle w:val="af4"/>
        <w:rPr>
          <w:sz w:val="20"/>
          <w:szCs w:val="20"/>
        </w:rPr>
      </w:pPr>
      <w:r>
        <w:rPr>
          <w:rStyle w:val="af6"/>
          <w:sz w:val="20"/>
          <w:szCs w:val="20"/>
        </w:rPr>
        <w:t>16</w:t>
      </w:r>
      <w:r>
        <w:rPr>
          <w:sz w:val="20"/>
          <w:szCs w:val="20"/>
        </w:rPr>
        <w:t xml:space="preserve"> </w:t>
      </w:r>
      <w:r>
        <w:rPr>
          <w:rFonts w:ascii="GHEA Grapalat" w:hAnsi="GHEA Grapalat"/>
          <w:i/>
          <w:sz w:val="20"/>
          <w:szCs w:val="20"/>
        </w:rPr>
        <w:t>Если приглашением не устанавливается требование обеспечение заявки, то настоящий пункт исключается из приглашения.</w:t>
      </w:r>
    </w:p>
  </w:footnote>
  <w:footnote w:id="15">
    <w:p w14:paraId="7164A680" w14:textId="77777777" w:rsidR="00BD56E4" w:rsidRDefault="00BD56E4" w:rsidP="00BD56E4">
      <w:pPr>
        <w:pStyle w:val="af4"/>
        <w:rPr>
          <w:sz w:val="20"/>
          <w:szCs w:val="20"/>
        </w:rPr>
      </w:pPr>
      <w:r>
        <w:rPr>
          <w:rStyle w:val="af6"/>
          <w:sz w:val="20"/>
          <w:szCs w:val="20"/>
        </w:rPr>
        <w:t>17</w:t>
      </w:r>
      <w:r>
        <w:rPr>
          <w:sz w:val="20"/>
          <w:szCs w:val="20"/>
        </w:rPr>
        <w:t xml:space="preserve"> </w:t>
      </w:r>
      <w:r>
        <w:rPr>
          <w:rFonts w:ascii="GHEA Grapalat" w:hAnsi="GHEA Grapalat"/>
          <w:i/>
          <w:sz w:val="20"/>
          <w:szCs w:val="20"/>
        </w:rPr>
        <w:t>Пункт исключается из приглашения, если предметом закупки не являются строительные работы.</w:t>
      </w:r>
    </w:p>
    <w:p w14:paraId="3D547775" w14:textId="77777777" w:rsidR="00BD56E4" w:rsidRDefault="00BD56E4" w:rsidP="00BD56E4">
      <w:pPr>
        <w:pStyle w:val="af4"/>
        <w:rPr>
          <w:sz w:val="20"/>
          <w:szCs w:val="20"/>
        </w:rPr>
      </w:pPr>
    </w:p>
  </w:footnote>
  <w:footnote w:id="16">
    <w:p w14:paraId="4A04C6D0" w14:textId="77777777" w:rsidR="00BD56E4" w:rsidRDefault="00BD56E4" w:rsidP="00BD56E4">
      <w:pPr>
        <w:jc w:val="both"/>
      </w:pPr>
    </w:p>
    <w:p w14:paraId="344BF606" w14:textId="77777777" w:rsidR="00BD56E4" w:rsidRDefault="00BD56E4" w:rsidP="00BD56E4">
      <w:pPr>
        <w:jc w:val="both"/>
        <w:rPr>
          <w:rFonts w:ascii="GHEA Grapalat" w:hAnsi="GHEA Grapalat"/>
          <w:i/>
          <w:sz w:val="20"/>
          <w:szCs w:val="20"/>
        </w:rPr>
      </w:pPr>
    </w:p>
    <w:p w14:paraId="612A2390" w14:textId="77777777" w:rsidR="00BD56E4" w:rsidRDefault="00BD56E4" w:rsidP="00BD56E4">
      <w:pPr>
        <w:jc w:val="both"/>
        <w:rPr>
          <w:rFonts w:ascii="GHEA Grapalat" w:hAnsi="GHEA Grapalat"/>
          <w:i/>
          <w:sz w:val="20"/>
          <w:szCs w:val="20"/>
        </w:rPr>
      </w:pPr>
      <w:r>
        <w:rPr>
          <w:rFonts w:ascii="GHEA Grapalat" w:hAnsi="GHEA Grapalat"/>
          <w:i/>
          <w:sz w:val="20"/>
          <w:szCs w:val="20"/>
        </w:rPr>
        <w:t>** - 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28A32DEB" w14:textId="77777777" w:rsidR="00BD56E4" w:rsidRDefault="00BD56E4" w:rsidP="00BD56E4">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17256BB6" w14:textId="77777777" w:rsidR="00BD56E4" w:rsidRDefault="00BD56E4" w:rsidP="00BD56E4">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1A1E8B5" w14:textId="77777777" w:rsidR="00BD56E4" w:rsidRDefault="00BD56E4" w:rsidP="00BD56E4">
      <w:pPr>
        <w:jc w:val="both"/>
        <w:rPr>
          <w:rFonts w:ascii="GHEA Grapalat" w:hAnsi="GHEA Grapalat"/>
          <w:i/>
          <w:sz w:val="20"/>
          <w:szCs w:val="20"/>
          <w:lang w:val="af-ZA"/>
        </w:rPr>
      </w:pPr>
      <w:r>
        <w:rPr>
          <w:rFonts w:ascii="GHEA Grapalat" w:hAnsi="GHEA Grapalat"/>
          <w:i/>
          <w:sz w:val="20"/>
          <w:szCs w:val="20"/>
        </w:rPr>
        <w:t xml:space="preserve"> </w:t>
      </w:r>
    </w:p>
    <w:p w14:paraId="0B691517" w14:textId="77777777" w:rsidR="00BD56E4" w:rsidRDefault="00BD56E4" w:rsidP="00BD56E4">
      <w:pPr>
        <w:pStyle w:val="af4"/>
        <w:rPr>
          <w:rFonts w:asciiTheme="minorHAnsi" w:hAnsiTheme="minorHAnsi"/>
          <w:i/>
          <w:sz w:val="20"/>
          <w:szCs w:val="20"/>
          <w:lang w:val="af-ZA"/>
        </w:rPr>
      </w:pPr>
    </w:p>
  </w:footnote>
  <w:footnote w:id="17">
    <w:p w14:paraId="595AC2B5" w14:textId="77777777" w:rsidR="00BD56E4" w:rsidRDefault="00BD56E4" w:rsidP="00BD56E4">
      <w:pPr>
        <w:pStyle w:val="af4"/>
        <w:rPr>
          <w:rFonts w:ascii="Sylfaen" w:hAnsi="Sylfaen"/>
          <w:sz w:val="20"/>
          <w:szCs w:val="20"/>
          <w:lang w:val="hy-AM"/>
        </w:rPr>
      </w:pPr>
      <w:r>
        <w:rPr>
          <w:rStyle w:val="af6"/>
          <w:sz w:val="20"/>
          <w:szCs w:val="20"/>
        </w:rPr>
        <w:t>***</w:t>
      </w:r>
      <w:r>
        <w:rPr>
          <w:sz w:val="20"/>
          <w:szCs w:val="20"/>
        </w:rPr>
        <w:t xml:space="preserve"> </w:t>
      </w:r>
      <w:r>
        <w:rPr>
          <w:rFonts w:asciiTheme="minorHAnsi" w:hAnsiTheme="minorHAnsi"/>
          <w:b/>
          <w:sz w:val="20"/>
          <w:szCs w:val="20"/>
        </w:rPr>
        <w:t>Если предметом закупок не являются строительные работы, то данный абзац и Приложение 1.1 исключаются.</w:t>
      </w:r>
    </w:p>
  </w:footnote>
  <w:footnote w:id="18">
    <w:p w14:paraId="09EC922B" w14:textId="77777777" w:rsidR="00BD56E4" w:rsidRDefault="00BD56E4" w:rsidP="00BD56E4">
      <w:pPr>
        <w:pStyle w:val="af4"/>
        <w:rPr>
          <w:rFonts w:ascii="Times Armenian" w:hAnsi="Times Armenian"/>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9">
    <w:p w14:paraId="53B02B20" w14:textId="77777777" w:rsidR="00BD56E4" w:rsidRDefault="00BD56E4" w:rsidP="00BD56E4">
      <w:pPr>
        <w:widowControl w:val="0"/>
        <w:spacing w:after="160" w:line="360" w:lineRule="auto"/>
        <w:jc w:val="both"/>
      </w:pPr>
      <w:r>
        <w:rPr>
          <w:rStyle w:val="af6"/>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20">
    <w:p w14:paraId="28734A9C" w14:textId="77777777" w:rsidR="00BD56E4" w:rsidRDefault="00BD56E4" w:rsidP="00BD56E4">
      <w:pPr>
        <w:widowControl w:val="0"/>
        <w:ind w:right="309"/>
        <w:jc w:val="both"/>
        <w:rPr>
          <w:rFonts w:ascii="GHEA Grapalat" w:hAnsi="GHEA Grapalat"/>
          <w:i/>
          <w:sz w:val="20"/>
          <w:szCs w:val="20"/>
          <w:lang w:val="es-ES"/>
        </w:rPr>
      </w:pPr>
      <w:r>
        <w:rPr>
          <w:rStyle w:val="af6"/>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2104C" w14:textId="77777777" w:rsidR="00BD56E4" w:rsidRDefault="00BD56E4" w:rsidP="00BD56E4">
      <w:pPr>
        <w:pStyle w:val="af4"/>
        <w:rPr>
          <w:rFonts w:ascii="Times Armenian" w:hAnsi="Times Armenian"/>
          <w:sz w:val="20"/>
          <w:szCs w:val="20"/>
          <w:lang w:val="es-ES"/>
        </w:rPr>
      </w:pPr>
    </w:p>
  </w:footnote>
  <w:footnote w:id="21">
    <w:p w14:paraId="6C381457" w14:textId="77777777" w:rsidR="00BD56E4" w:rsidRDefault="00BD56E4" w:rsidP="00BD56E4">
      <w:pPr>
        <w:pStyle w:val="af4"/>
        <w:rPr>
          <w:rFonts w:ascii="GHEA Grapalat" w:hAnsi="GHEA Grapalat"/>
          <w:i/>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3E713A8D" w14:textId="77777777" w:rsidR="00BD56E4" w:rsidRDefault="00BD56E4" w:rsidP="00BD56E4">
      <w:pPr>
        <w:widowControl w:val="0"/>
        <w:spacing w:after="160"/>
        <w:ind w:right="565"/>
        <w:jc w:val="both"/>
        <w:rPr>
          <w:rFonts w:ascii="GHEA Grapalat" w:hAnsi="GHEA Grapalat"/>
          <w:b/>
          <w:sz w:val="20"/>
          <w:szCs w:val="20"/>
        </w:rPr>
      </w:pPr>
      <w:r>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18E01143" w14:textId="77777777" w:rsidR="00BD56E4" w:rsidRDefault="00BD56E4" w:rsidP="00BD56E4">
      <w:pPr>
        <w:pStyle w:val="af4"/>
        <w:rPr>
          <w:rFonts w:ascii="Times Armenian" w:hAnsi="Times Armenian"/>
          <w:sz w:val="20"/>
          <w:szCs w:val="20"/>
        </w:rPr>
      </w:pPr>
    </w:p>
  </w:footnote>
  <w:footnote w:id="22">
    <w:p w14:paraId="6702E93D" w14:textId="77777777" w:rsidR="00BD56E4" w:rsidRDefault="00BD56E4" w:rsidP="00BD56E4">
      <w:pPr>
        <w:pStyle w:val="af4"/>
        <w:rPr>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23">
    <w:p w14:paraId="75BAC84F" w14:textId="77777777" w:rsidR="00BD56E4" w:rsidRDefault="00BD56E4" w:rsidP="00BD56E4">
      <w:pPr>
        <w:pStyle w:val="af4"/>
        <w:rPr>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24">
    <w:p w14:paraId="19A38845" w14:textId="77777777" w:rsidR="00BD56E4" w:rsidRDefault="00BD56E4" w:rsidP="00BD56E4">
      <w:pPr>
        <w:widowControl w:val="0"/>
        <w:tabs>
          <w:tab w:val="left" w:pos="540"/>
        </w:tabs>
        <w:autoSpaceDE w:val="0"/>
        <w:autoSpaceDN w:val="0"/>
        <w:adjustRightInd w:val="0"/>
        <w:jc w:val="both"/>
        <w:rPr>
          <w:rFonts w:ascii="GHEA Grapalat" w:hAnsi="GHEA Grapalat" w:cs="Sylfaen"/>
          <w:i/>
          <w:sz w:val="20"/>
          <w:szCs w:val="20"/>
        </w:rPr>
      </w:pPr>
      <w:r>
        <w:rPr>
          <w:rStyle w:val="af6"/>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31AF856D" w14:textId="77777777" w:rsidR="00BD56E4" w:rsidRDefault="00BD56E4" w:rsidP="00BD56E4">
      <w:pPr>
        <w:pStyle w:val="af4"/>
        <w:jc w:val="both"/>
        <w:rPr>
          <w:rFonts w:ascii="GHEA Grapalat" w:hAnsi="GHEA Grapalat"/>
          <w:sz w:val="20"/>
          <w:szCs w:val="20"/>
        </w:rPr>
      </w:pPr>
    </w:p>
  </w:footnote>
  <w:footnote w:id="25">
    <w:p w14:paraId="359E6F94" w14:textId="77777777" w:rsidR="00BD56E4" w:rsidRDefault="00BD56E4" w:rsidP="00BD56E4">
      <w:pPr>
        <w:pStyle w:val="af4"/>
        <w:jc w:val="both"/>
        <w:rPr>
          <w:rFonts w:ascii="Times Armenian" w:hAnsi="Times Armenian"/>
          <w:sz w:val="20"/>
          <w:szCs w:val="20"/>
        </w:rPr>
      </w:pPr>
    </w:p>
  </w:footnote>
  <w:footnote w:id="26">
    <w:p w14:paraId="1A2B5776" w14:textId="77777777" w:rsidR="00BD56E4" w:rsidRDefault="00BD56E4" w:rsidP="00BD56E4">
      <w:pPr>
        <w:pStyle w:val="af4"/>
        <w:rPr>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27">
    <w:p w14:paraId="0BC7036A" w14:textId="77777777" w:rsidR="00BD56E4" w:rsidRDefault="00BD56E4" w:rsidP="00BD56E4">
      <w:pPr>
        <w:widowControl w:val="0"/>
        <w:tabs>
          <w:tab w:val="left" w:pos="540"/>
        </w:tabs>
        <w:autoSpaceDE w:val="0"/>
        <w:autoSpaceDN w:val="0"/>
        <w:adjustRightInd w:val="0"/>
        <w:jc w:val="both"/>
        <w:rPr>
          <w:rFonts w:ascii="GHEA Grapalat" w:hAnsi="GHEA Grapalat" w:cs="Sylfaen"/>
          <w:i/>
          <w:sz w:val="20"/>
          <w:szCs w:val="20"/>
        </w:rPr>
      </w:pPr>
      <w:r>
        <w:rPr>
          <w:rStyle w:val="af6"/>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6CDAC02A" w14:textId="77777777" w:rsidR="00BD56E4" w:rsidRDefault="00BD56E4" w:rsidP="00BD56E4">
      <w:pPr>
        <w:pStyle w:val="af4"/>
        <w:jc w:val="both"/>
        <w:rPr>
          <w:rFonts w:ascii="GHEA Grapalat" w:hAnsi="GHEA Grapalat"/>
          <w:sz w:val="20"/>
          <w:szCs w:val="20"/>
        </w:rPr>
      </w:pPr>
    </w:p>
  </w:footnote>
  <w:footnote w:id="28">
    <w:p w14:paraId="1F0AF01D" w14:textId="77777777" w:rsidR="00BD56E4" w:rsidRDefault="00BD56E4" w:rsidP="00BD56E4">
      <w:pPr>
        <w:pStyle w:val="af4"/>
        <w:jc w:val="both"/>
        <w:rPr>
          <w:rFonts w:ascii="Times Armenian" w:hAnsi="Times Armenian"/>
          <w:sz w:val="20"/>
          <w:szCs w:val="20"/>
        </w:rPr>
      </w:pPr>
    </w:p>
  </w:footnote>
  <w:footnote w:id="29">
    <w:p w14:paraId="01AA4EE6" w14:textId="77777777" w:rsidR="00BD56E4" w:rsidRDefault="00BD56E4" w:rsidP="00BD56E4">
      <w:pPr>
        <w:pStyle w:val="af4"/>
        <w:rPr>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30">
    <w:p w14:paraId="62D13570" w14:textId="77777777" w:rsidR="00BD56E4" w:rsidRDefault="00BD56E4" w:rsidP="00BD56E4">
      <w:pPr>
        <w:pStyle w:val="af4"/>
        <w:widowControl w:val="0"/>
        <w:jc w:val="both"/>
        <w:rPr>
          <w:rFonts w:ascii="GHEA Grapalat" w:hAnsi="GHEA Grapalat"/>
          <w:sz w:val="20"/>
          <w:szCs w:val="20"/>
          <w:lang w:val="hy-AM"/>
        </w:rPr>
      </w:pPr>
      <w:r>
        <w:rPr>
          <w:rStyle w:val="af6"/>
          <w:sz w:val="20"/>
          <w:szCs w:val="20"/>
        </w:rPr>
        <w:t>25</w:t>
      </w:r>
      <w:r>
        <w:rPr>
          <w:rFonts w:ascii="GHEA Grapalat" w:hAnsi="GHEA Grapalat"/>
          <w:sz w:val="20"/>
          <w:szCs w:val="20"/>
        </w:rPr>
        <w:t xml:space="preserve"> </w:t>
      </w:r>
      <w:r>
        <w:rPr>
          <w:rFonts w:ascii="GHEA Grapalat" w:hAnsi="GHEA Grapalat"/>
          <w:i/>
          <w:sz w:val="20"/>
          <w:szCs w:val="20"/>
        </w:rPr>
        <w:t>Настоящее приложение исключается из приглашения, если предметом закупки не являются строительные работы.</w:t>
      </w:r>
    </w:p>
    <w:p w14:paraId="0EFBE21B" w14:textId="77777777" w:rsidR="00BD56E4" w:rsidRDefault="00BD56E4" w:rsidP="00BD56E4">
      <w:pPr>
        <w:pStyle w:val="af4"/>
        <w:widowControl w:val="0"/>
        <w:jc w:val="both"/>
        <w:rPr>
          <w:rFonts w:ascii="GHEA Grapalat" w:hAnsi="GHEA Grapalat"/>
          <w:sz w:val="20"/>
          <w:szCs w:val="20"/>
          <w:lang w:val="hy-AM"/>
        </w:rPr>
      </w:pPr>
    </w:p>
  </w:footnote>
  <w:footnote w:id="31">
    <w:p w14:paraId="701DE62B" w14:textId="77777777" w:rsidR="00BD56E4" w:rsidRDefault="00BD56E4" w:rsidP="00BD56E4">
      <w:pPr>
        <w:pStyle w:val="af4"/>
        <w:widowControl w:val="0"/>
        <w:jc w:val="both"/>
        <w:rPr>
          <w:rFonts w:ascii="GHEA Grapalat" w:hAnsi="GHEA Grapalat"/>
          <w:sz w:val="20"/>
          <w:szCs w:val="20"/>
          <w:lang w:val="hy-AM"/>
        </w:rPr>
      </w:pPr>
      <w:r>
        <w:rPr>
          <w:rStyle w:val="af6"/>
          <w:sz w:val="20"/>
          <w:szCs w:val="20"/>
        </w:rPr>
        <w:t>26</w:t>
      </w:r>
      <w:r>
        <w:rPr>
          <w:rFonts w:ascii="GHEA Grapalat" w:hAnsi="GHEA Grapalat"/>
          <w:sz w:val="20"/>
          <w:szCs w:val="20"/>
        </w:rPr>
        <w:t xml:space="preserve"> </w:t>
      </w:r>
      <w:r>
        <w:rPr>
          <w:rFonts w:ascii="GHEA Grapalat" w:hAnsi="GHEA Grapalat"/>
          <w:i/>
          <w:sz w:val="20"/>
          <w:szCs w:val="20"/>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2">
    <w:p w14:paraId="461400F3" w14:textId="77777777" w:rsidR="00BD56E4" w:rsidRDefault="00BD56E4" w:rsidP="00BD56E4">
      <w:pPr>
        <w:pStyle w:val="af4"/>
        <w:widowControl w:val="0"/>
        <w:jc w:val="both"/>
        <w:rPr>
          <w:rFonts w:ascii="GHEA Grapalat" w:hAnsi="GHEA Grapalat"/>
          <w:i/>
          <w:sz w:val="20"/>
          <w:szCs w:val="20"/>
        </w:rPr>
      </w:pPr>
      <w:r>
        <w:rPr>
          <w:rStyle w:val="af6"/>
          <w:sz w:val="20"/>
          <w:szCs w:val="20"/>
        </w:rPr>
        <w:t>27</w:t>
      </w:r>
      <w:r>
        <w:rPr>
          <w:rFonts w:ascii="GHEA Grapalat" w:hAnsi="GHEA Grapalat"/>
          <w:sz w:val="20"/>
          <w:szCs w:val="20"/>
        </w:rPr>
        <w:t xml:space="preserve"> </w:t>
      </w:r>
      <w:r>
        <w:rPr>
          <w:rFonts w:ascii="GHEA Grapalat" w:hAnsi="GHEA Grapalat"/>
          <w:i/>
          <w:sz w:val="20"/>
          <w:szCs w:val="20"/>
        </w:rPr>
        <w:t>Настоящий пункт исключается из проекта договора, если он не применим.</w:t>
      </w:r>
    </w:p>
    <w:p w14:paraId="0875318A" w14:textId="77777777" w:rsidR="00BD56E4" w:rsidRDefault="00BD56E4" w:rsidP="00BD56E4">
      <w:pPr>
        <w:pStyle w:val="af4"/>
        <w:widowControl w:val="0"/>
        <w:jc w:val="both"/>
        <w:rPr>
          <w:rFonts w:ascii="GHEA Grapalat" w:hAnsi="GHEA Grapalat"/>
          <w:sz w:val="20"/>
          <w:szCs w:val="20"/>
          <w:lang w:val="hy-AM"/>
        </w:rPr>
      </w:pPr>
      <w:r>
        <w:rPr>
          <w:rFonts w:ascii="GHEA Grapalat" w:hAnsi="GHEA Grapalat"/>
          <w:i/>
          <w:sz w:val="20"/>
          <w:szCs w:val="20"/>
          <w:vertAlign w:val="superscript"/>
        </w:rPr>
        <w:t>27.1</w:t>
      </w:r>
      <w:r>
        <w:rPr>
          <w:rFonts w:ascii="GHEA Grapalat" w:hAnsi="GHEA Grapalat"/>
          <w:i/>
          <w:sz w:val="20"/>
          <w:szCs w:val="20"/>
        </w:rPr>
        <w:t xml:space="preserve"> Пункт 2 пункта 4.1 исключается из проекта договора, если предметом закупки не является строительная программа.</w:t>
      </w:r>
    </w:p>
    <w:p w14:paraId="12FA24A5" w14:textId="77777777" w:rsidR="00BD56E4" w:rsidRDefault="00BD56E4" w:rsidP="00BD56E4">
      <w:pPr>
        <w:pStyle w:val="af4"/>
        <w:widowControl w:val="0"/>
        <w:jc w:val="both"/>
        <w:rPr>
          <w:rFonts w:ascii="GHEA Grapalat" w:hAnsi="GHEA Grapalat"/>
          <w:sz w:val="20"/>
          <w:szCs w:val="20"/>
          <w:lang w:val="hy-AM"/>
        </w:rPr>
      </w:pPr>
    </w:p>
  </w:footnote>
  <w:footnote w:id="33">
    <w:p w14:paraId="215C998C" w14:textId="77777777" w:rsidR="00BD56E4" w:rsidRDefault="00BD56E4" w:rsidP="00BD56E4">
      <w:pPr>
        <w:pStyle w:val="af4"/>
        <w:widowControl w:val="0"/>
        <w:jc w:val="both"/>
        <w:rPr>
          <w:rFonts w:ascii="GHEA Grapalat" w:hAnsi="GHEA Grapalat"/>
          <w:i/>
          <w:sz w:val="20"/>
          <w:szCs w:val="20"/>
        </w:rPr>
      </w:pPr>
      <w:r>
        <w:rPr>
          <w:rStyle w:val="af6"/>
          <w:sz w:val="20"/>
          <w:szCs w:val="20"/>
        </w:rPr>
        <w:t>28</w:t>
      </w:r>
      <w:r>
        <w:rPr>
          <w:rFonts w:ascii="GHEA Grapalat" w:hAnsi="GHEA Grapalat"/>
          <w:sz w:val="20"/>
          <w:szCs w:val="20"/>
        </w:rPr>
        <w:t xml:space="preserve"> </w:t>
      </w:r>
      <w:r>
        <w:rPr>
          <w:rFonts w:ascii="GHEA Grapalat" w:hAnsi="GHEA Grapalat"/>
          <w:i/>
          <w:sz w:val="20"/>
          <w:szCs w:val="20"/>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p w14:paraId="787B4DE6" w14:textId="77777777" w:rsidR="00BD56E4" w:rsidRDefault="00BD56E4" w:rsidP="00BD56E4">
      <w:pPr>
        <w:pStyle w:val="af4"/>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Pr>
          <w:sz w:val="20"/>
          <w:szCs w:val="20"/>
          <w:lang w:val="hy-AM"/>
        </w:rPr>
        <w:t xml:space="preserve"> </w:t>
      </w:r>
      <w:r>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Pr>
          <w:rFonts w:ascii="GHEA Grapalat" w:hAnsi="GHEA Grapalat"/>
          <w:sz w:val="18"/>
          <w:szCs w:val="18"/>
          <w:lang w:val="hy-AM"/>
        </w:rPr>
        <w:t>платы настоящего Договора, в течение пяти рабочих дней.»</w:t>
      </w:r>
    </w:p>
    <w:p w14:paraId="2D6859AE" w14:textId="77777777" w:rsidR="00BD56E4" w:rsidRDefault="00BD56E4" w:rsidP="00BD56E4">
      <w:pPr>
        <w:pStyle w:val="af4"/>
        <w:widowControl w:val="0"/>
        <w:jc w:val="both"/>
        <w:rPr>
          <w:rFonts w:ascii="GHEA Grapalat" w:hAnsi="GHEA Grapalat"/>
          <w:sz w:val="20"/>
          <w:szCs w:val="20"/>
          <w:lang w:val="hy-AM"/>
        </w:rPr>
      </w:pPr>
    </w:p>
  </w:footnote>
  <w:footnote w:id="34">
    <w:p w14:paraId="17453C0F" w14:textId="77777777" w:rsidR="00BD56E4" w:rsidRDefault="00BD56E4" w:rsidP="00BD56E4">
      <w:pPr>
        <w:pStyle w:val="af4"/>
        <w:widowControl w:val="0"/>
        <w:jc w:val="both"/>
        <w:rPr>
          <w:rFonts w:ascii="GHEA Grapalat" w:hAnsi="GHEA Grapalat"/>
          <w:i/>
          <w:sz w:val="20"/>
          <w:szCs w:val="20"/>
        </w:rPr>
      </w:pPr>
      <w:r>
        <w:rPr>
          <w:rStyle w:val="af6"/>
          <w:sz w:val="20"/>
          <w:szCs w:val="20"/>
        </w:rPr>
        <w:t>29</w:t>
      </w:r>
      <w:r>
        <w:rPr>
          <w:sz w:val="20"/>
          <w:szCs w:val="20"/>
        </w:rPr>
        <w:t xml:space="preserve"> </w:t>
      </w:r>
      <w:r>
        <w:rPr>
          <w:rFonts w:ascii="GHEA Grapalat" w:hAnsi="GHEA Grapalat"/>
          <w:i/>
          <w:sz w:val="20"/>
          <w:szCs w:val="20"/>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561DC8BD" w14:textId="77777777" w:rsidR="00BD56E4" w:rsidRDefault="00BD56E4" w:rsidP="00BD56E4">
      <w:pPr>
        <w:pStyle w:val="af4"/>
        <w:widowControl w:val="0"/>
        <w:jc w:val="both"/>
        <w:rPr>
          <w:rFonts w:ascii="GHEA Grapalat" w:hAnsi="GHEA Grapalat"/>
          <w:sz w:val="20"/>
          <w:szCs w:val="20"/>
          <w:lang w:val="hy-AM"/>
        </w:rPr>
      </w:pPr>
      <w:r>
        <w:rPr>
          <w:rFonts w:ascii="GHEA Grapalat" w:hAnsi="GHEA Grapalat"/>
          <w:i/>
          <w:sz w:val="20"/>
          <w:szCs w:val="20"/>
          <w:vertAlign w:val="superscript"/>
        </w:rPr>
        <w:t>29.1</w:t>
      </w:r>
      <w:r>
        <w:rPr>
          <w:rFonts w:ascii="GHEA Grapalat" w:hAnsi="GHEA Grapalat"/>
          <w:i/>
          <w:sz w:val="20"/>
          <w:szCs w:val="20"/>
        </w:rPr>
        <w:t xml:space="preserve"> Пункт 2 пункта 5.1.1. исключается из проекта договора, если предметом закупки не является строительная программа</w:t>
      </w:r>
    </w:p>
  </w:footnote>
  <w:footnote w:id="35">
    <w:p w14:paraId="4FAAEAD4" w14:textId="77777777" w:rsidR="00BD56E4" w:rsidRDefault="00BD56E4" w:rsidP="00BD56E4">
      <w:pPr>
        <w:pStyle w:val="af4"/>
        <w:jc w:val="both"/>
        <w:rPr>
          <w:rFonts w:ascii="GHEA Grapalat" w:hAnsi="GHEA Grapalat"/>
          <w:i/>
          <w:sz w:val="20"/>
          <w:szCs w:val="20"/>
        </w:rPr>
      </w:pPr>
      <w:r>
        <w:rPr>
          <w:rStyle w:val="af6"/>
          <w:sz w:val="20"/>
          <w:szCs w:val="20"/>
        </w:rPr>
        <w:t>30</w:t>
      </w:r>
      <w:r>
        <w:rPr>
          <w:rFonts w:ascii="GHEA Grapalat" w:hAnsi="GHEA Grapalat"/>
          <w:sz w:val="20"/>
          <w:szCs w:val="20"/>
        </w:rPr>
        <w:t xml:space="preserve"> </w:t>
      </w:r>
      <w:r>
        <w:rPr>
          <w:rFonts w:ascii="GHEA Grapalat" w:hAnsi="GHEA Grapalat"/>
          <w:i/>
          <w:sz w:val="20"/>
          <w:szCs w:val="20"/>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6AFF9DA1" w14:textId="77777777" w:rsidR="00BD56E4" w:rsidRDefault="00BD56E4" w:rsidP="00BD56E4">
      <w:pPr>
        <w:pStyle w:val="af4"/>
        <w:jc w:val="both"/>
        <w:rPr>
          <w:rFonts w:ascii="GHEA Grapalat" w:hAnsi="GHEA Grapalat"/>
          <w:sz w:val="20"/>
          <w:szCs w:val="20"/>
          <w:lang w:val="hy-AM"/>
        </w:rPr>
      </w:pPr>
      <w:r>
        <w:rPr>
          <w:rFonts w:ascii="GHEA Grapalat" w:hAnsi="GHEA Grapalat"/>
          <w:i/>
          <w:sz w:val="20"/>
          <w:szCs w:val="20"/>
        </w:rPr>
        <w:t>Если договор включает в себя больше одного лота, то штраф исчисляется в отношении общей цены, установленной договором на этот лот.</w:t>
      </w:r>
    </w:p>
    <w:p w14:paraId="6B4F28CA" w14:textId="77777777" w:rsidR="00BD56E4" w:rsidRDefault="00BD56E4" w:rsidP="00BD56E4">
      <w:pPr>
        <w:pStyle w:val="af4"/>
        <w:widowControl w:val="0"/>
        <w:jc w:val="both"/>
        <w:rPr>
          <w:rFonts w:ascii="GHEA Grapalat" w:hAnsi="GHEA Grapalat"/>
          <w:sz w:val="2"/>
          <w:szCs w:val="2"/>
          <w:lang w:val="hy-AM"/>
        </w:rPr>
      </w:pPr>
    </w:p>
    <w:p w14:paraId="56DCBE99" w14:textId="77777777" w:rsidR="00BD56E4" w:rsidRDefault="00BD56E4" w:rsidP="00BD56E4">
      <w:pPr>
        <w:pStyle w:val="af4"/>
        <w:widowControl w:val="0"/>
        <w:jc w:val="both"/>
        <w:rPr>
          <w:rFonts w:ascii="GHEA Grapalat" w:hAnsi="GHEA Grapalat"/>
          <w:sz w:val="2"/>
          <w:szCs w:val="2"/>
          <w:lang w:val="hy-AM"/>
        </w:rPr>
      </w:pPr>
    </w:p>
  </w:footnote>
  <w:footnote w:id="36">
    <w:p w14:paraId="6D88DF1A" w14:textId="77777777" w:rsidR="00BD56E4" w:rsidRDefault="00BD56E4" w:rsidP="00BD56E4">
      <w:pPr>
        <w:pStyle w:val="af4"/>
        <w:widowControl w:val="0"/>
        <w:jc w:val="both"/>
        <w:rPr>
          <w:rFonts w:ascii="GHEA Grapalat" w:hAnsi="GHEA Grapalat"/>
          <w:i/>
          <w:sz w:val="20"/>
          <w:szCs w:val="20"/>
        </w:rPr>
      </w:pPr>
      <w:r>
        <w:rPr>
          <w:rFonts w:ascii="GHEA Grapalat" w:hAnsi="GHEA Grapalat"/>
          <w:i/>
          <w:sz w:val="20"/>
          <w:szCs w:val="20"/>
          <w:vertAlign w:val="superscript"/>
        </w:rPr>
        <w:t>31</w:t>
      </w:r>
      <w:r>
        <w:rPr>
          <w:rFonts w:ascii="GHEA Grapalat" w:hAnsi="GHEA Grapalat"/>
          <w:i/>
          <w:sz w:val="20"/>
          <w:szCs w:val="20"/>
        </w:rPr>
        <w:t xml:space="preserve"> В случае закупок, не создающих обязательств за счет средств государственного бюджета, настоящее предложение исключается из договора.</w:t>
      </w:r>
    </w:p>
    <w:p w14:paraId="36E3DB63" w14:textId="77777777" w:rsidR="00BD56E4" w:rsidRDefault="00BD56E4" w:rsidP="00BD56E4">
      <w:pPr>
        <w:pStyle w:val="af4"/>
        <w:widowControl w:val="0"/>
        <w:jc w:val="both"/>
        <w:rPr>
          <w:rFonts w:ascii="GHEA Grapalat" w:hAnsi="GHEA Grapalat"/>
          <w:sz w:val="20"/>
          <w:szCs w:val="20"/>
          <w:lang w:val="hy-AM"/>
        </w:rPr>
      </w:pPr>
      <w:r>
        <w:rPr>
          <w:rFonts w:ascii="GHEA Grapalat" w:hAnsi="GHEA Grapalat"/>
          <w:i/>
          <w:sz w:val="20"/>
          <w:szCs w:val="20"/>
          <w:vertAlign w:val="superscript"/>
        </w:rPr>
        <w:t>31.1</w:t>
      </w:r>
      <w:r>
        <w:rPr>
          <w:rFonts w:ascii="GHEA Grapalat" w:hAnsi="GHEA Grapalat"/>
          <w:i/>
          <w:sz w:val="20"/>
          <w:szCs w:val="20"/>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 .</w:t>
      </w:r>
    </w:p>
  </w:footnote>
  <w:footnote w:id="37">
    <w:p w14:paraId="5E643104" w14:textId="77777777" w:rsidR="00BD56E4" w:rsidRDefault="00BD56E4" w:rsidP="00BD56E4">
      <w:pPr>
        <w:pStyle w:val="af4"/>
        <w:widowControl w:val="0"/>
        <w:jc w:val="both"/>
        <w:rPr>
          <w:rFonts w:ascii="GHEA Grapalat" w:hAnsi="GHEA Grapalat"/>
          <w:sz w:val="20"/>
          <w:szCs w:val="20"/>
          <w:lang w:val="hy-AM"/>
        </w:rPr>
      </w:pPr>
      <w:r>
        <w:rPr>
          <w:rStyle w:val="af6"/>
          <w:sz w:val="20"/>
          <w:szCs w:val="20"/>
        </w:rPr>
        <w:t>32</w:t>
      </w:r>
      <w:r>
        <w:rPr>
          <w:rFonts w:ascii="GHEA Grapalat" w:hAnsi="GHEA Grapalat"/>
          <w:sz w:val="20"/>
          <w:szCs w:val="20"/>
        </w:rPr>
        <w:t xml:space="preserve"> </w:t>
      </w:r>
      <w:r>
        <w:rPr>
          <w:rFonts w:ascii="GHEA Grapalat" w:hAnsi="GHEA Grapalat"/>
          <w:i/>
          <w:sz w:val="20"/>
          <w:szCs w:val="20"/>
        </w:rPr>
        <w:t>Настоящий пункт исключается из договора, если договор не осуществляется посредством заключения договора субподряда.</w:t>
      </w:r>
    </w:p>
  </w:footnote>
  <w:footnote w:id="38">
    <w:p w14:paraId="44B94E4E" w14:textId="77777777" w:rsidR="00BD56E4" w:rsidRDefault="00BD56E4" w:rsidP="00BD56E4">
      <w:pPr>
        <w:pStyle w:val="af4"/>
        <w:widowControl w:val="0"/>
        <w:jc w:val="both"/>
        <w:rPr>
          <w:rFonts w:ascii="GHEA Grapalat" w:hAnsi="GHEA Grapalat"/>
          <w:sz w:val="20"/>
          <w:szCs w:val="20"/>
          <w:lang w:val="hy-AM"/>
        </w:rPr>
      </w:pPr>
      <w:r>
        <w:rPr>
          <w:rStyle w:val="af6"/>
          <w:sz w:val="20"/>
          <w:szCs w:val="20"/>
        </w:rPr>
        <w:t>33</w:t>
      </w:r>
      <w:r>
        <w:rPr>
          <w:sz w:val="20"/>
          <w:szCs w:val="20"/>
        </w:rPr>
        <w:t xml:space="preserve"> </w:t>
      </w:r>
      <w:r>
        <w:rPr>
          <w:rFonts w:ascii="GHEA Grapalat" w:hAnsi="GHEA Grapalat"/>
          <w:i/>
          <w:sz w:val="20"/>
          <w:szCs w:val="20"/>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3FDD6BD" w14:textId="77777777" w:rsidR="00BD56E4" w:rsidRDefault="00BD56E4" w:rsidP="00BD56E4">
      <w:pPr>
        <w:pStyle w:val="af4"/>
        <w:rPr>
          <w:rFonts w:ascii="Times Armenian" w:hAnsi="Times Armenian"/>
          <w:sz w:val="20"/>
          <w:szCs w:val="20"/>
          <w:lang w:val="hy-AM"/>
        </w:rPr>
      </w:pPr>
    </w:p>
  </w:footnote>
  <w:footnote w:id="39">
    <w:p w14:paraId="0C23C051" w14:textId="77777777" w:rsidR="00BD56E4" w:rsidRDefault="00BD56E4" w:rsidP="00BD56E4">
      <w:pPr>
        <w:pStyle w:val="af4"/>
        <w:widowControl w:val="0"/>
        <w:jc w:val="both"/>
        <w:rPr>
          <w:rFonts w:ascii="GHEA Grapalat" w:hAnsi="GHEA Grapalat"/>
          <w:i/>
          <w:sz w:val="20"/>
          <w:szCs w:val="20"/>
          <w:lang w:val="hy-AM" w:eastAsia="en-US"/>
        </w:rPr>
      </w:pPr>
      <w:r>
        <w:rPr>
          <w:rStyle w:val="af6"/>
          <w:sz w:val="20"/>
          <w:szCs w:val="20"/>
        </w:rPr>
        <w:t>34</w:t>
      </w:r>
      <w:r>
        <w:rPr>
          <w:rFonts w:ascii="GHEA Grapalat" w:hAnsi="GHEA Grapalat"/>
          <w:sz w:val="20"/>
          <w:szCs w:val="20"/>
        </w:rPr>
        <w:t xml:space="preserve"> </w:t>
      </w:r>
      <w:r>
        <w:rPr>
          <w:rFonts w:ascii="GHEA Grapalat" w:hAnsi="GHEA Grapalat"/>
          <w:i/>
          <w:sz w:val="20"/>
          <w:szCs w:val="20"/>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Pr>
          <w:rFonts w:ascii="GHEA Grapalat" w:hAnsi="GHEA Grapalat"/>
          <w:i/>
          <w:sz w:val="20"/>
          <w:szCs w:val="20"/>
        </w:rPr>
        <w:t>двадцатипятикратный</w:t>
      </w:r>
      <w:proofErr w:type="spellEnd"/>
      <w:r>
        <w:rPr>
          <w:rFonts w:ascii="GHEA Grapalat" w:hAnsi="GHEA Grapalat"/>
          <w:i/>
          <w:sz w:val="20"/>
          <w:szCs w:val="20"/>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sz w:val="20"/>
          <w:szCs w:val="20"/>
        </w:rPr>
        <w:t xml:space="preserve"> </w:t>
      </w:r>
      <w:r>
        <w:rPr>
          <w:rFonts w:ascii="GHEA Grapalat" w:hAnsi="GHEA Grapalat"/>
          <w:i/>
          <w:sz w:val="20"/>
          <w:szCs w:val="20"/>
        </w:rPr>
        <w:t xml:space="preserve">   </w:t>
      </w:r>
    </w:p>
    <w:p w14:paraId="5295AAFB" w14:textId="77777777" w:rsidR="00BD56E4" w:rsidRDefault="00BD56E4" w:rsidP="00BD56E4">
      <w:pPr>
        <w:pStyle w:val="af4"/>
        <w:widowControl w:val="0"/>
        <w:jc w:val="both"/>
        <w:rPr>
          <w:rFonts w:ascii="GHEA Grapalat" w:hAnsi="GHEA Grapalat"/>
          <w:i/>
          <w:sz w:val="20"/>
          <w:szCs w:val="20"/>
          <w:lang w:val="hy-AM" w:eastAsia="en-US"/>
        </w:rPr>
      </w:pPr>
      <w:r>
        <w:rPr>
          <w:rFonts w:ascii="GHEA Grapalat" w:hAnsi="GHEA Grapalat"/>
          <w:i/>
          <w:sz w:val="20"/>
          <w:szCs w:val="20"/>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0">
    <w:p w14:paraId="6FC5F988" w14:textId="77777777" w:rsidR="001A15BC" w:rsidRPr="00124BE9" w:rsidRDefault="001A15BC" w:rsidP="001A15BC">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41">
    <w:p w14:paraId="1902D629" w14:textId="1EC562D1" w:rsidR="001A15BC" w:rsidRPr="00124BE9" w:rsidRDefault="001A15BC" w:rsidP="001A15BC">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w:t>
      </w:r>
    </w:p>
  </w:footnote>
  <w:footnote w:id="42">
    <w:p w14:paraId="1CDEB132" w14:textId="77777777" w:rsidR="001A15BC" w:rsidRPr="00124BE9" w:rsidRDefault="001A15BC" w:rsidP="001A15BC">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3">
    <w:p w14:paraId="3C5EE295" w14:textId="77777777" w:rsidR="007D2CC3" w:rsidRPr="00124BE9" w:rsidRDefault="007D2CC3" w:rsidP="00DC2A17">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605692834">
    <w:abstractNumId w:val="21"/>
  </w:num>
  <w:num w:numId="2" w16cid:durableId="99566256">
    <w:abstractNumId w:val="10"/>
  </w:num>
  <w:num w:numId="3" w16cid:durableId="511190591">
    <w:abstractNumId w:val="19"/>
  </w:num>
  <w:num w:numId="4" w16cid:durableId="947397347">
    <w:abstractNumId w:val="15"/>
  </w:num>
  <w:num w:numId="5" w16cid:durableId="353699707">
    <w:abstractNumId w:val="24"/>
  </w:num>
  <w:num w:numId="6" w16cid:durableId="633490437">
    <w:abstractNumId w:val="21"/>
    <w:lvlOverride w:ilvl="0">
      <w:startOverride w:val="1"/>
    </w:lvlOverride>
    <w:lvlOverride w:ilvl="1"/>
    <w:lvlOverride w:ilvl="2"/>
    <w:lvlOverride w:ilvl="3"/>
    <w:lvlOverride w:ilvl="4"/>
    <w:lvlOverride w:ilvl="5"/>
    <w:lvlOverride w:ilvl="6"/>
    <w:lvlOverride w:ilvl="7"/>
    <w:lvlOverride w:ilvl="8"/>
  </w:num>
  <w:num w:numId="7" w16cid:durableId="17684266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2012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5630552">
    <w:abstractNumId w:val="17"/>
  </w:num>
  <w:num w:numId="10" w16cid:durableId="715737381">
    <w:abstractNumId w:val="4"/>
  </w:num>
  <w:num w:numId="11" w16cid:durableId="522861442">
    <w:abstractNumId w:val="8"/>
  </w:num>
  <w:num w:numId="12" w16cid:durableId="51737135">
    <w:abstractNumId w:val="29"/>
  </w:num>
  <w:num w:numId="13" w16cid:durableId="1993677922">
    <w:abstractNumId w:val="26"/>
  </w:num>
  <w:num w:numId="14" w16cid:durableId="13728841">
    <w:abstractNumId w:val="12"/>
  </w:num>
  <w:num w:numId="15" w16cid:durableId="114833348">
    <w:abstractNumId w:val="28"/>
  </w:num>
  <w:num w:numId="16" w16cid:durableId="264339191">
    <w:abstractNumId w:val="14"/>
  </w:num>
  <w:num w:numId="17" w16cid:durableId="2061905736">
    <w:abstractNumId w:val="5"/>
  </w:num>
  <w:num w:numId="18" w16cid:durableId="1527669989">
    <w:abstractNumId w:val="1"/>
  </w:num>
  <w:num w:numId="19" w16cid:durableId="597374570">
    <w:abstractNumId w:val="16"/>
  </w:num>
  <w:num w:numId="20" w16cid:durableId="1265187357">
    <w:abstractNumId w:val="16"/>
  </w:num>
  <w:num w:numId="21" w16cid:durableId="1701935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1122192">
    <w:abstractNumId w:val="22"/>
  </w:num>
  <w:num w:numId="23" w16cid:durableId="1627159603">
    <w:abstractNumId w:val="7"/>
  </w:num>
  <w:num w:numId="24" w16cid:durableId="1296913004">
    <w:abstractNumId w:val="18"/>
  </w:num>
  <w:num w:numId="25" w16cid:durableId="1498306639">
    <w:abstractNumId w:val="20"/>
  </w:num>
  <w:num w:numId="26" w16cid:durableId="1998654106">
    <w:abstractNumId w:val="13"/>
  </w:num>
  <w:num w:numId="27" w16cid:durableId="920261206">
    <w:abstractNumId w:val="6"/>
  </w:num>
  <w:num w:numId="28" w16cid:durableId="399443324">
    <w:abstractNumId w:val="11"/>
  </w:num>
  <w:num w:numId="29" w16cid:durableId="738750670">
    <w:abstractNumId w:val="3"/>
  </w:num>
  <w:num w:numId="30" w16cid:durableId="871725519">
    <w:abstractNumId w:val="2"/>
  </w:num>
  <w:num w:numId="31" w16cid:durableId="1255626186">
    <w:abstractNumId w:val="0"/>
  </w:num>
  <w:num w:numId="32" w16cid:durableId="1032077016">
    <w:abstractNumId w:val="9"/>
  </w:num>
  <w:num w:numId="33" w16cid:durableId="1431202755">
    <w:abstractNumId w:val="25"/>
  </w:num>
  <w:num w:numId="34" w16cid:durableId="2047824574">
    <w:abstractNumId w:val="23"/>
  </w:num>
  <w:num w:numId="35" w16cid:durableId="453525786">
    <w:abstractNumId w:val="23"/>
  </w:num>
  <w:num w:numId="36" w16cid:durableId="2034454490">
    <w:abstractNumId w:val="27"/>
  </w:num>
  <w:num w:numId="37" w16cid:durableId="19361940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63010031">
    <w:abstractNumId w:val="22"/>
  </w:num>
  <w:num w:numId="39" w16cid:durableId="6423206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61418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06810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8017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115245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929874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4FF6"/>
    <w:rsid w:val="000160E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300"/>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70D"/>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1298"/>
    <w:rsid w:val="00142496"/>
    <w:rsid w:val="001439BD"/>
    <w:rsid w:val="00143BD7"/>
    <w:rsid w:val="00143E8C"/>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456E"/>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15BC"/>
    <w:rsid w:val="001A17F8"/>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6D6A"/>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5E60"/>
    <w:rsid w:val="0025693E"/>
    <w:rsid w:val="00257773"/>
    <w:rsid w:val="00260163"/>
    <w:rsid w:val="00260739"/>
    <w:rsid w:val="00260E64"/>
    <w:rsid w:val="0026158D"/>
    <w:rsid w:val="00261A75"/>
    <w:rsid w:val="00262203"/>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5A57"/>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998"/>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764"/>
    <w:rsid w:val="002E5FDA"/>
    <w:rsid w:val="002E6A02"/>
    <w:rsid w:val="002E727E"/>
    <w:rsid w:val="002E7EE1"/>
    <w:rsid w:val="002F0989"/>
    <w:rsid w:val="002F1AB3"/>
    <w:rsid w:val="002F1F78"/>
    <w:rsid w:val="002F2045"/>
    <w:rsid w:val="002F2247"/>
    <w:rsid w:val="002F2657"/>
    <w:rsid w:val="002F2A55"/>
    <w:rsid w:val="002F2B23"/>
    <w:rsid w:val="002F3205"/>
    <w:rsid w:val="002F35FE"/>
    <w:rsid w:val="002F6164"/>
    <w:rsid w:val="002F6FA0"/>
    <w:rsid w:val="002F7000"/>
    <w:rsid w:val="002F7391"/>
    <w:rsid w:val="002F7A7E"/>
    <w:rsid w:val="003005F7"/>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5D1A"/>
    <w:rsid w:val="00366188"/>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FA2"/>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C67"/>
    <w:rsid w:val="003D0E3C"/>
    <w:rsid w:val="003D1153"/>
    <w:rsid w:val="003D117E"/>
    <w:rsid w:val="003D14E9"/>
    <w:rsid w:val="003D1CF4"/>
    <w:rsid w:val="003D2146"/>
    <w:rsid w:val="003D249B"/>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745"/>
    <w:rsid w:val="00460CA5"/>
    <w:rsid w:val="0046186C"/>
    <w:rsid w:val="0046188C"/>
    <w:rsid w:val="00461ABD"/>
    <w:rsid w:val="00462294"/>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4BE3"/>
    <w:rsid w:val="004B5371"/>
    <w:rsid w:val="004B5522"/>
    <w:rsid w:val="004B5C46"/>
    <w:rsid w:val="004B60F5"/>
    <w:rsid w:val="004B61C2"/>
    <w:rsid w:val="004B6770"/>
    <w:rsid w:val="004B6A49"/>
    <w:rsid w:val="004B6D52"/>
    <w:rsid w:val="004B7B69"/>
    <w:rsid w:val="004C17D2"/>
    <w:rsid w:val="004C1D9B"/>
    <w:rsid w:val="004C217A"/>
    <w:rsid w:val="004C3803"/>
    <w:rsid w:val="004C3F9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671"/>
    <w:rsid w:val="004D5FF6"/>
    <w:rsid w:val="004D6073"/>
    <w:rsid w:val="004D64A9"/>
    <w:rsid w:val="004D7784"/>
    <w:rsid w:val="004D77AD"/>
    <w:rsid w:val="004E037F"/>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485"/>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21B1"/>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1F1"/>
    <w:rsid w:val="005F53F2"/>
    <w:rsid w:val="005F5608"/>
    <w:rsid w:val="005F581A"/>
    <w:rsid w:val="005F7B34"/>
    <w:rsid w:val="005F7C1D"/>
    <w:rsid w:val="0060038D"/>
    <w:rsid w:val="00604155"/>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5ED"/>
    <w:rsid w:val="00615B35"/>
    <w:rsid w:val="0061684A"/>
    <w:rsid w:val="00617088"/>
    <w:rsid w:val="00617764"/>
    <w:rsid w:val="00617A6E"/>
    <w:rsid w:val="00621255"/>
    <w:rsid w:val="00621D3B"/>
    <w:rsid w:val="006220CA"/>
    <w:rsid w:val="00622A7A"/>
    <w:rsid w:val="00623041"/>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738A"/>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5D22"/>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51"/>
    <w:rsid w:val="006B5893"/>
    <w:rsid w:val="006B6337"/>
    <w:rsid w:val="006B6951"/>
    <w:rsid w:val="006C00A3"/>
    <w:rsid w:val="006C08B6"/>
    <w:rsid w:val="006C0B68"/>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35D"/>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5FC6"/>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4FF"/>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181C"/>
    <w:rsid w:val="007A2020"/>
    <w:rsid w:val="007A2B76"/>
    <w:rsid w:val="007A2E03"/>
    <w:rsid w:val="007A2FC9"/>
    <w:rsid w:val="007A3487"/>
    <w:rsid w:val="007A34A6"/>
    <w:rsid w:val="007A3EE6"/>
    <w:rsid w:val="007A40C1"/>
    <w:rsid w:val="007A4BB9"/>
    <w:rsid w:val="007A4FB3"/>
    <w:rsid w:val="007A4FB9"/>
    <w:rsid w:val="007A5F50"/>
    <w:rsid w:val="007A6841"/>
    <w:rsid w:val="007A724D"/>
    <w:rsid w:val="007A7DEB"/>
    <w:rsid w:val="007B00E3"/>
    <w:rsid w:val="007B0562"/>
    <w:rsid w:val="007B0CBD"/>
    <w:rsid w:val="007B188A"/>
    <w:rsid w:val="007B207A"/>
    <w:rsid w:val="007B2398"/>
    <w:rsid w:val="007B2EA4"/>
    <w:rsid w:val="007B36E4"/>
    <w:rsid w:val="007B3F5F"/>
    <w:rsid w:val="007B48FC"/>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2CC3"/>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048"/>
    <w:rsid w:val="00807146"/>
    <w:rsid w:val="00807178"/>
    <w:rsid w:val="0080777B"/>
    <w:rsid w:val="00807F1E"/>
    <w:rsid w:val="00807F3B"/>
    <w:rsid w:val="008105B4"/>
    <w:rsid w:val="008106C0"/>
    <w:rsid w:val="00810F23"/>
    <w:rsid w:val="008111A5"/>
    <w:rsid w:val="00811D16"/>
    <w:rsid w:val="0081225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3E62"/>
    <w:rsid w:val="008C417C"/>
    <w:rsid w:val="008C5943"/>
    <w:rsid w:val="008C5F2A"/>
    <w:rsid w:val="008C5FC1"/>
    <w:rsid w:val="008C6669"/>
    <w:rsid w:val="008C6800"/>
    <w:rsid w:val="008C6886"/>
    <w:rsid w:val="008C6A0D"/>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EC5"/>
    <w:rsid w:val="009C5A1D"/>
    <w:rsid w:val="009C5CB9"/>
    <w:rsid w:val="009C6103"/>
    <w:rsid w:val="009C7913"/>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0D47"/>
    <w:rsid w:val="00A510FA"/>
    <w:rsid w:val="00A51D7C"/>
    <w:rsid w:val="00A52061"/>
    <w:rsid w:val="00A524AC"/>
    <w:rsid w:val="00A52985"/>
    <w:rsid w:val="00A530B3"/>
    <w:rsid w:val="00A5512C"/>
    <w:rsid w:val="00A552B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7B20"/>
    <w:rsid w:val="00AE00B8"/>
    <w:rsid w:val="00AE0514"/>
    <w:rsid w:val="00AE1606"/>
    <w:rsid w:val="00AE224E"/>
    <w:rsid w:val="00AE26C8"/>
    <w:rsid w:val="00AE2834"/>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6FFF"/>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0FEF"/>
    <w:rsid w:val="00B32124"/>
    <w:rsid w:val="00B32C46"/>
    <w:rsid w:val="00B32D39"/>
    <w:rsid w:val="00B333DF"/>
    <w:rsid w:val="00B34C09"/>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715"/>
    <w:rsid w:val="00B50F8D"/>
    <w:rsid w:val="00B514E8"/>
    <w:rsid w:val="00B51D9F"/>
    <w:rsid w:val="00B5219E"/>
    <w:rsid w:val="00B52987"/>
    <w:rsid w:val="00B52C16"/>
    <w:rsid w:val="00B5319F"/>
    <w:rsid w:val="00B5353D"/>
    <w:rsid w:val="00B53B93"/>
    <w:rsid w:val="00B53D73"/>
    <w:rsid w:val="00B53E42"/>
    <w:rsid w:val="00B54C65"/>
    <w:rsid w:val="00B54F63"/>
    <w:rsid w:val="00B55057"/>
    <w:rsid w:val="00B553D4"/>
    <w:rsid w:val="00B55633"/>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E9A"/>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1849"/>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6E4"/>
    <w:rsid w:val="00BD572E"/>
    <w:rsid w:val="00BD5E4C"/>
    <w:rsid w:val="00BD5F94"/>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5B8F"/>
    <w:rsid w:val="00BE6363"/>
    <w:rsid w:val="00BE6F5D"/>
    <w:rsid w:val="00BE7FE1"/>
    <w:rsid w:val="00BF0913"/>
    <w:rsid w:val="00BF09F8"/>
    <w:rsid w:val="00BF0BF6"/>
    <w:rsid w:val="00BF1D90"/>
    <w:rsid w:val="00BF270F"/>
    <w:rsid w:val="00BF46D6"/>
    <w:rsid w:val="00BF4D4C"/>
    <w:rsid w:val="00BF4E90"/>
    <w:rsid w:val="00BF4FFD"/>
    <w:rsid w:val="00BF52B3"/>
    <w:rsid w:val="00BF5421"/>
    <w:rsid w:val="00BF603D"/>
    <w:rsid w:val="00BF7253"/>
    <w:rsid w:val="00BF762F"/>
    <w:rsid w:val="00BF79C6"/>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53E0"/>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2FD"/>
    <w:rsid w:val="00C37524"/>
    <w:rsid w:val="00C37724"/>
    <w:rsid w:val="00C3797F"/>
    <w:rsid w:val="00C37AE7"/>
    <w:rsid w:val="00C40119"/>
    <w:rsid w:val="00C4095B"/>
    <w:rsid w:val="00C410E6"/>
    <w:rsid w:val="00C412EE"/>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2B4"/>
    <w:rsid w:val="00C53926"/>
    <w:rsid w:val="00C53D1C"/>
    <w:rsid w:val="00C54CEE"/>
    <w:rsid w:val="00C5588A"/>
    <w:rsid w:val="00C5590F"/>
    <w:rsid w:val="00C5665E"/>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4E1D"/>
    <w:rsid w:val="00C8509E"/>
    <w:rsid w:val="00C85211"/>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248"/>
    <w:rsid w:val="00CB63ED"/>
    <w:rsid w:val="00CB68EF"/>
    <w:rsid w:val="00CB6F06"/>
    <w:rsid w:val="00CB759C"/>
    <w:rsid w:val="00CB79A4"/>
    <w:rsid w:val="00CB7FB9"/>
    <w:rsid w:val="00CC0326"/>
    <w:rsid w:val="00CC0A8D"/>
    <w:rsid w:val="00CC3BAC"/>
    <w:rsid w:val="00CC518E"/>
    <w:rsid w:val="00CC6115"/>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6C3"/>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0DA"/>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096"/>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2FB5"/>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1EFA"/>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2A17"/>
    <w:rsid w:val="00DC30CC"/>
    <w:rsid w:val="00DC375D"/>
    <w:rsid w:val="00DC4AC2"/>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56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6F42"/>
    <w:rsid w:val="00DF749E"/>
    <w:rsid w:val="00E004B7"/>
    <w:rsid w:val="00E00AD1"/>
    <w:rsid w:val="00E01503"/>
    <w:rsid w:val="00E020C1"/>
    <w:rsid w:val="00E02310"/>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6286"/>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49B9"/>
    <w:rsid w:val="00E3606B"/>
    <w:rsid w:val="00E36717"/>
    <w:rsid w:val="00E36A86"/>
    <w:rsid w:val="00E40575"/>
    <w:rsid w:val="00E40DE2"/>
    <w:rsid w:val="00E41156"/>
    <w:rsid w:val="00E41620"/>
    <w:rsid w:val="00E4239E"/>
    <w:rsid w:val="00E426B9"/>
    <w:rsid w:val="00E42FEB"/>
    <w:rsid w:val="00E43087"/>
    <w:rsid w:val="00E430BF"/>
    <w:rsid w:val="00E43288"/>
    <w:rsid w:val="00E43667"/>
    <w:rsid w:val="00E43CEB"/>
    <w:rsid w:val="00E444C4"/>
    <w:rsid w:val="00E44D86"/>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5EC8"/>
    <w:rsid w:val="00EA625E"/>
    <w:rsid w:val="00EA6DF8"/>
    <w:rsid w:val="00EA7170"/>
    <w:rsid w:val="00EA7394"/>
    <w:rsid w:val="00EA7474"/>
    <w:rsid w:val="00EA7CA6"/>
    <w:rsid w:val="00EA7FA5"/>
    <w:rsid w:val="00EB0B3D"/>
    <w:rsid w:val="00EB2387"/>
    <w:rsid w:val="00EB2A85"/>
    <w:rsid w:val="00EB2AE8"/>
    <w:rsid w:val="00EB37A2"/>
    <w:rsid w:val="00EB3853"/>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389"/>
    <w:rsid w:val="00EC4580"/>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F37"/>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C1"/>
    <w:rsid w:val="00F242D7"/>
    <w:rsid w:val="00F24327"/>
    <w:rsid w:val="00F24A51"/>
    <w:rsid w:val="00F24C2B"/>
    <w:rsid w:val="00F24E9E"/>
    <w:rsid w:val="00F25037"/>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49"/>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4B7B"/>
    <w:rsid w:val="00FB58A2"/>
    <w:rsid w:val="00FB72F4"/>
    <w:rsid w:val="00FB7899"/>
    <w:rsid w:val="00FB78E7"/>
    <w:rsid w:val="00FB796B"/>
    <w:rsid w:val="00FC016A"/>
    <w:rsid w:val="00FC01CE"/>
    <w:rsid w:val="00FC096C"/>
    <w:rsid w:val="00FC0FDC"/>
    <w:rsid w:val="00FC22F4"/>
    <w:rsid w:val="00FC283C"/>
    <w:rsid w:val="00FC2FB3"/>
    <w:rsid w:val="00FC32D2"/>
    <w:rsid w:val="00FC4412"/>
    <w:rsid w:val="00FC4AC0"/>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F91E7"/>
  <w15:docId w15:val="{1154F99A-83B0-4C84-A5D1-A68C5A3B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uiPriority w:val="99"/>
    <w:qFormat/>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uiPriority w:val="99"/>
    <w:qFormat/>
    <w:rsid w:val="00096865"/>
    <w:pPr>
      <w:spacing w:after="160" w:line="240" w:lineRule="exact"/>
    </w:pPr>
    <w:rPr>
      <w:rFonts w:ascii="Arial" w:hAnsi="Arial" w:cs="Arial"/>
      <w:sz w:val="20"/>
      <w:szCs w:val="20"/>
    </w:rPr>
  </w:style>
  <w:style w:type="paragraph" w:customStyle="1" w:styleId="norm">
    <w:name w:val="norm"/>
    <w:basedOn w:val="a"/>
    <w:uiPriority w:val="99"/>
    <w:qFormat/>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qFormat/>
    <w:rsid w:val="00051490"/>
    <w:pPr>
      <w:spacing w:after="160" w:line="240" w:lineRule="exact"/>
    </w:pPr>
    <w:rPr>
      <w:rFonts w:ascii="Verdana" w:hAnsi="Verdana"/>
      <w:sz w:val="20"/>
      <w:szCs w:val="20"/>
    </w:rPr>
  </w:style>
  <w:style w:type="paragraph" w:customStyle="1" w:styleId="Style2">
    <w:name w:val="Style2"/>
    <w:basedOn w:val="a"/>
    <w:uiPriority w:val="99"/>
    <w:qFormat/>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qFormat/>
    <w:rsid w:val="00536BFB"/>
    <w:pPr>
      <w:autoSpaceDE w:val="0"/>
      <w:autoSpaceDN w:val="0"/>
      <w:adjustRightInd w:val="0"/>
    </w:pPr>
    <w:rPr>
      <w:rFonts w:ascii="Times Armenian" w:hAnsi="Times Armenian"/>
    </w:rPr>
  </w:style>
  <w:style w:type="paragraph" w:customStyle="1" w:styleId="Normal2">
    <w:name w:val="Normal+2"/>
    <w:basedOn w:val="a"/>
    <w:next w:val="a"/>
    <w:uiPriority w:val="99"/>
    <w:qFormat/>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qFormat/>
    <w:rsid w:val="00536BFB"/>
    <w:pPr>
      <w:widowControl w:val="0"/>
      <w:adjustRightInd w:val="0"/>
      <w:spacing w:after="160" w:line="240" w:lineRule="exact"/>
    </w:pPr>
    <w:rPr>
      <w:sz w:val="20"/>
      <w:szCs w:val="20"/>
    </w:rPr>
  </w:style>
  <w:style w:type="paragraph" w:customStyle="1" w:styleId="xl63">
    <w:name w:val="xl63"/>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qFormat/>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qFormat/>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qFormat/>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qFormat/>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qFormat/>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qFormat/>
    <w:rsid w:val="00536BFB"/>
    <w:pPr>
      <w:spacing w:before="100" w:beforeAutospacing="1" w:after="100" w:afterAutospacing="1"/>
    </w:pPr>
    <w:rPr>
      <w:rFonts w:eastAsia="Arial Unicode MS"/>
      <w:sz w:val="16"/>
      <w:szCs w:val="16"/>
    </w:rPr>
  </w:style>
  <w:style w:type="paragraph" w:customStyle="1" w:styleId="font13">
    <w:name w:val="font13"/>
    <w:basedOn w:val="a"/>
    <w:uiPriority w:val="99"/>
    <w:qFormat/>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qFormat/>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qFormat/>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uiPriority w:val="99"/>
    <w:semiHidden/>
    <w:qFormat/>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uiPriority w:val="99"/>
    <w:qFormat/>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semiHidden/>
    <w:unhideWhenUsed/>
    <w:rsid w:val="00014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014FF6"/>
    <w:rPr>
      <w:rFonts w:ascii="Courier New" w:hAnsi="Courier New" w:cs="Courier New"/>
      <w:lang w:val="en-US" w:eastAsia="en-US" w:bidi="ar-SA"/>
    </w:rPr>
  </w:style>
  <w:style w:type="character" w:customStyle="1" w:styleId="y2iqfc">
    <w:name w:val="y2iqfc"/>
    <w:basedOn w:val="a0"/>
    <w:rsid w:val="00014FF6"/>
  </w:style>
  <w:style w:type="character" w:customStyle="1" w:styleId="12">
    <w:name w:val="Основной текст с отступом Знак1"/>
    <w:aliases w:val="Char Знак1,Char Char Char Char Знак1"/>
    <w:basedOn w:val="a0"/>
    <w:uiPriority w:val="99"/>
    <w:semiHidden/>
    <w:rsid w:val="00BD56E4"/>
    <w:rPr>
      <w:rFonts w:ascii="Arial AMU" w:hAnsi="Arial AMU" w:cs="Arial"/>
      <w:sz w:val="22"/>
    </w:rPr>
  </w:style>
  <w:style w:type="character" w:customStyle="1" w:styleId="13">
    <w:name w:val="Текст примечания Знак1"/>
    <w:basedOn w:val="a0"/>
    <w:semiHidden/>
    <w:rsid w:val="00BD56E4"/>
  </w:style>
  <w:style w:type="character" w:customStyle="1" w:styleId="71">
    <w:name w:val="Заголовок 7 Знак1"/>
    <w:basedOn w:val="a0"/>
    <w:semiHidden/>
    <w:rsid w:val="00BD56E4"/>
    <w:rPr>
      <w:rFonts w:asciiTheme="majorHAnsi" w:eastAsiaTheme="majorEastAsia" w:hAnsiTheme="majorHAnsi" w:cstheme="majorBidi"/>
      <w:i/>
      <w:iCs/>
      <w:color w:val="243F60" w:themeColor="accent1" w:themeShade="7F"/>
      <w:sz w:val="24"/>
      <w:szCs w:val="24"/>
    </w:rPr>
  </w:style>
  <w:style w:type="character" w:customStyle="1" w:styleId="81">
    <w:name w:val="Заголовок 8 Знак1"/>
    <w:basedOn w:val="a0"/>
    <w:semiHidden/>
    <w:rsid w:val="00BD56E4"/>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semiHidden/>
    <w:rsid w:val="00BD56E4"/>
    <w:rPr>
      <w:rFonts w:asciiTheme="majorHAnsi" w:eastAsiaTheme="majorEastAsia" w:hAnsiTheme="majorHAnsi" w:cstheme="majorBidi"/>
      <w:i/>
      <w:iCs/>
      <w:color w:val="272727" w:themeColor="text1" w:themeTint="D8"/>
      <w:sz w:val="21"/>
      <w:szCs w:val="21"/>
    </w:rPr>
  </w:style>
  <w:style w:type="character" w:customStyle="1" w:styleId="14">
    <w:name w:val="Нижний колонтитул Знак1"/>
    <w:basedOn w:val="a0"/>
    <w:uiPriority w:val="99"/>
    <w:semiHidden/>
    <w:rsid w:val="00BD56E4"/>
    <w:rPr>
      <w:sz w:val="24"/>
      <w:szCs w:val="24"/>
    </w:rPr>
  </w:style>
  <w:style w:type="character" w:customStyle="1" w:styleId="310">
    <w:name w:val="Основной текст с отступом 3 Знак1"/>
    <w:basedOn w:val="a0"/>
    <w:semiHidden/>
    <w:rsid w:val="00BD56E4"/>
    <w:rPr>
      <w:sz w:val="16"/>
      <w:szCs w:val="16"/>
    </w:rPr>
  </w:style>
  <w:style w:type="character" w:customStyle="1" w:styleId="210">
    <w:name w:val="Основной текст 2 Знак1"/>
    <w:basedOn w:val="a0"/>
    <w:semiHidden/>
    <w:rsid w:val="00BD56E4"/>
    <w:rPr>
      <w:sz w:val="24"/>
      <w:szCs w:val="24"/>
    </w:rPr>
  </w:style>
  <w:style w:type="character" w:customStyle="1" w:styleId="211">
    <w:name w:val="Основной текст с отступом 2 Знак1"/>
    <w:basedOn w:val="a0"/>
    <w:semiHidden/>
    <w:rsid w:val="00BD56E4"/>
    <w:rPr>
      <w:sz w:val="24"/>
      <w:szCs w:val="24"/>
    </w:rPr>
  </w:style>
  <w:style w:type="character" w:customStyle="1" w:styleId="15">
    <w:name w:val="Текст выноски Знак1"/>
    <w:basedOn w:val="a0"/>
    <w:semiHidden/>
    <w:rsid w:val="00BD56E4"/>
    <w:rPr>
      <w:rFonts w:ascii="Segoe UI" w:hAnsi="Segoe UI" w:cs="Segoe UI"/>
      <w:sz w:val="18"/>
      <w:szCs w:val="18"/>
    </w:rPr>
  </w:style>
  <w:style w:type="character" w:customStyle="1" w:styleId="16">
    <w:name w:val="Основной текст Знак1"/>
    <w:basedOn w:val="a0"/>
    <w:semiHidden/>
    <w:rsid w:val="00BD56E4"/>
    <w:rPr>
      <w:sz w:val="24"/>
      <w:szCs w:val="24"/>
    </w:rPr>
  </w:style>
  <w:style w:type="character" w:customStyle="1" w:styleId="17">
    <w:name w:val="Верхний колонтитул Знак1"/>
    <w:basedOn w:val="a0"/>
    <w:semiHidden/>
    <w:rsid w:val="00BD56E4"/>
    <w:rPr>
      <w:sz w:val="24"/>
      <w:szCs w:val="24"/>
    </w:rPr>
  </w:style>
  <w:style w:type="character" w:customStyle="1" w:styleId="311">
    <w:name w:val="Основной текст 3 Знак1"/>
    <w:basedOn w:val="a0"/>
    <w:semiHidden/>
    <w:rsid w:val="00BD56E4"/>
    <w:rPr>
      <w:sz w:val="16"/>
      <w:szCs w:val="16"/>
    </w:rPr>
  </w:style>
  <w:style w:type="character" w:customStyle="1" w:styleId="18">
    <w:name w:val="Заголовок Знак1"/>
    <w:basedOn w:val="a0"/>
    <w:rsid w:val="00BD56E4"/>
    <w:rPr>
      <w:rFonts w:asciiTheme="majorHAnsi" w:eastAsiaTheme="majorEastAsia" w:hAnsiTheme="majorHAnsi" w:cstheme="majorBidi"/>
      <w:spacing w:val="-10"/>
      <w:kern w:val="28"/>
      <w:sz w:val="56"/>
      <w:szCs w:val="56"/>
    </w:rPr>
  </w:style>
  <w:style w:type="character" w:customStyle="1" w:styleId="19">
    <w:name w:val="Текст сноски Знак1"/>
    <w:basedOn w:val="a0"/>
    <w:semiHidden/>
    <w:rsid w:val="00BD56E4"/>
  </w:style>
  <w:style w:type="character" w:customStyle="1" w:styleId="1a">
    <w:name w:val="Тема примечания Знак1"/>
    <w:basedOn w:val="13"/>
    <w:semiHidden/>
    <w:rsid w:val="00BD56E4"/>
    <w:rPr>
      <w:b/>
      <w:bCs/>
    </w:rPr>
  </w:style>
  <w:style w:type="character" w:customStyle="1" w:styleId="1b">
    <w:name w:val="Текст концевой сноски Знак1"/>
    <w:basedOn w:val="a0"/>
    <w:semiHidden/>
    <w:rsid w:val="00BD56E4"/>
  </w:style>
  <w:style w:type="character" w:customStyle="1" w:styleId="1c">
    <w:name w:val="Схема документа Знак1"/>
    <w:basedOn w:val="a0"/>
    <w:semiHidden/>
    <w:rsid w:val="00BD56E4"/>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85442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168926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2347739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072563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44D6F-FC38-438C-B760-4FF1C7C22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1</Pages>
  <Words>25408</Words>
  <Characters>144827</Characters>
  <Application>Microsoft Office Word</Application>
  <DocSecurity>0</DocSecurity>
  <Lines>1206</Lines>
  <Paragraphs>339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169896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1486</cp:revision>
  <cp:lastPrinted>2018-02-16T07:12:00Z</cp:lastPrinted>
  <dcterms:created xsi:type="dcterms:W3CDTF">2019-10-28T07:04:00Z</dcterms:created>
  <dcterms:modified xsi:type="dcterms:W3CDTF">2023-09-25T10:04:00Z</dcterms:modified>
</cp:coreProperties>
</file>